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F01" w:rsidP="00C52E23" w:rsidRDefault="009E1F01" w14:paraId="59BBCF22" w14:textId="77777777">
      <w:pPr>
        <w:rPr>
          <w:rFonts w:ascii="Arial Narrow" w:hAnsi="Arial Narrow"/>
          <w:b/>
        </w:rPr>
      </w:pPr>
    </w:p>
    <w:p w:rsidRPr="009E1F01" w:rsidR="00C52E23" w:rsidP="00C52E23" w:rsidRDefault="00C52E23" w14:paraId="6326F545" w14:textId="2EC5F10A">
      <w:pPr>
        <w:rPr>
          <w:rFonts w:ascii="Arial Narrow" w:hAnsi="Arial Narrow"/>
          <w:b/>
        </w:rPr>
      </w:pPr>
      <w:proofErr w:type="spellStart"/>
      <w:r w:rsidRPr="009E1F01">
        <w:rPr>
          <w:rFonts w:ascii="Arial Narrow" w:hAnsi="Arial Narrow"/>
          <w:b/>
        </w:rPr>
        <w:t>R</w:t>
      </w:r>
      <w:r w:rsidR="003605E1">
        <w:rPr>
          <w:rFonts w:ascii="Calibri" w:hAnsi="Calibri" w:cs="Calibri"/>
          <w:b/>
        </w:rPr>
        <w:t>ô</w:t>
      </w:r>
      <w:r w:rsidRPr="009E1F01">
        <w:rPr>
          <w:rFonts w:ascii="Arial Narrow" w:hAnsi="Arial Narrow"/>
          <w:b/>
        </w:rPr>
        <w:t>le</w:t>
      </w:r>
      <w:proofErr w:type="spellEnd"/>
      <w:r w:rsidRPr="009E1F01">
        <w:rPr>
          <w:rFonts w:ascii="Arial Narrow" w:hAnsi="Arial Narrow"/>
          <w:b/>
        </w:rPr>
        <w:t xml:space="preserve"> 1</w:t>
      </w:r>
    </w:p>
    <w:p w:rsidRPr="009E1F01" w:rsidR="00C52E23" w:rsidP="00C52E23" w:rsidRDefault="00C52E23" w14:paraId="4F9190A5" w14:textId="77777777">
      <w:pPr>
        <w:rPr>
          <w:rFonts w:ascii="Arial Narrow" w:hAnsi="Arial Narrow"/>
          <w:b/>
        </w:rPr>
      </w:pPr>
    </w:p>
    <w:p w:rsidRPr="003605E1" w:rsidR="003605E1" w:rsidP="00C52E23" w:rsidRDefault="003605E1" w14:paraId="3986DCCA" w14:textId="1AF613FF">
      <w:pPr>
        <w:rPr>
          <w:rFonts w:ascii="Arial Narrow" w:hAnsi="Arial Narrow"/>
          <w:lang w:val="fr-FR"/>
        </w:rPr>
      </w:pPr>
      <w:r w:rsidRPr="4201A8FD" w:rsidR="003605E1">
        <w:rPr>
          <w:rFonts w:ascii="Arial Narrow" w:hAnsi="Arial Narrow"/>
          <w:lang w:val="fr-FR"/>
        </w:rPr>
        <w:t xml:space="preserve">Vous êtes une fille de 10 ans qui a </w:t>
      </w:r>
      <w:r w:rsidRPr="4201A8FD" w:rsidR="54E24AE5">
        <w:rPr>
          <w:rFonts w:ascii="Arial Narrow" w:hAnsi="Arial Narrow"/>
          <w:lang w:val="fr-FR"/>
        </w:rPr>
        <w:t>f</w:t>
      </w:r>
      <w:r w:rsidRPr="4201A8FD" w:rsidR="003605E1">
        <w:rPr>
          <w:rFonts w:ascii="Arial Narrow" w:hAnsi="Arial Narrow"/>
          <w:lang w:val="fr-FR"/>
        </w:rPr>
        <w:t xml:space="preserve">ui son village </w:t>
      </w:r>
      <w:r w:rsidRPr="4201A8FD" w:rsidR="003605E1">
        <w:rPr>
          <w:rFonts w:ascii="Arial Narrow" w:hAnsi="Arial Narrow"/>
          <w:lang w:val="fr-FR"/>
        </w:rPr>
        <w:t xml:space="preserve">natal avec tous les membres de sa famille. </w:t>
      </w:r>
      <w:r w:rsidRPr="4201A8FD" w:rsidR="00835984">
        <w:rPr>
          <w:rFonts w:ascii="Arial Narrow" w:hAnsi="Arial Narrow"/>
          <w:lang w:val="fr-FR"/>
        </w:rPr>
        <w:t>Vos parents travaillaient dans le pays d’accueil et y ont beaucoup de relations ; vous et votre famille parlez la langue du pays d’accueil. Votre famille a fui avec assez d’argent pour couvrir vos frais de nourriture pour 6 mois.</w:t>
      </w:r>
    </w:p>
    <w:p w:rsidRPr="003605E1" w:rsidR="00F561CA" w:rsidP="00C52E23" w:rsidRDefault="00F561CA" w14:paraId="7C36ACEE" w14:textId="77777777">
      <w:pPr>
        <w:rPr>
          <w:rFonts w:ascii="Arial Narrow" w:hAnsi="Arial Narrow"/>
          <w:lang w:val="fr-FR"/>
        </w:rPr>
      </w:pPr>
    </w:p>
    <w:p w:rsidRPr="003605E1" w:rsidR="00B022DD" w:rsidP="00C52E23" w:rsidRDefault="00B022DD" w14:paraId="294D6E67" w14:textId="77777777">
      <w:pPr>
        <w:rPr>
          <w:rFonts w:ascii="Arial Narrow" w:hAnsi="Arial Narrow"/>
          <w:lang w:val="fr-FR"/>
        </w:rPr>
      </w:pPr>
    </w:p>
    <w:p w:rsidRPr="009E1F01" w:rsidR="00F561CA" w:rsidP="00C52E23" w:rsidRDefault="00835984" w14:paraId="69F99BF5" w14:textId="6B7CC8E7">
      <w:pPr>
        <w:rPr>
          <w:rFonts w:ascii="Arial Narrow" w:hAnsi="Arial Narrow"/>
          <w:b/>
        </w:rPr>
      </w:pPr>
      <w:proofErr w:type="spellStart"/>
      <w:r w:rsidRPr="009E1F01">
        <w:rPr>
          <w:rFonts w:ascii="Arial Narrow" w:hAnsi="Arial Narrow"/>
          <w:b/>
        </w:rPr>
        <w:t>R</w:t>
      </w:r>
      <w:r>
        <w:rPr>
          <w:rFonts w:ascii="Calibri" w:hAnsi="Calibri" w:cs="Calibri"/>
          <w:b/>
        </w:rPr>
        <w:t>ô</w:t>
      </w:r>
      <w:r w:rsidRPr="009E1F01">
        <w:rPr>
          <w:rFonts w:ascii="Arial Narrow" w:hAnsi="Arial Narrow"/>
          <w:b/>
        </w:rPr>
        <w:t>le</w:t>
      </w:r>
      <w:proofErr w:type="spellEnd"/>
      <w:r w:rsidRPr="009E1F01">
        <w:rPr>
          <w:rFonts w:ascii="Arial Narrow" w:hAnsi="Arial Narrow"/>
          <w:b/>
        </w:rPr>
        <w:t xml:space="preserve"> </w:t>
      </w:r>
      <w:r w:rsidRPr="009E1F01" w:rsidR="00F561CA">
        <w:rPr>
          <w:rFonts w:ascii="Arial Narrow" w:hAnsi="Arial Narrow"/>
          <w:b/>
        </w:rPr>
        <w:t>2</w:t>
      </w:r>
    </w:p>
    <w:p w:rsidR="001C5E2A" w:rsidP="00280368" w:rsidRDefault="001C5E2A" w14:paraId="766522D4" w14:textId="1CD37C32">
      <w:pPr>
        <w:rPr>
          <w:rFonts w:ascii="Arial Narrow" w:hAnsi="Arial Narrow"/>
        </w:rPr>
      </w:pPr>
    </w:p>
    <w:p w:rsidRPr="001C5E2A" w:rsidR="001C5E2A" w:rsidP="00280368" w:rsidRDefault="001C5E2A" w14:paraId="78505A56" w14:textId="0F6EACB6">
      <w:pPr>
        <w:rPr>
          <w:rFonts w:ascii="Arial Narrow" w:hAnsi="Arial Narrow"/>
          <w:lang w:val="fr-FR"/>
        </w:rPr>
      </w:pPr>
      <w:r w:rsidRPr="4201A8FD" w:rsidR="001C5E2A">
        <w:rPr>
          <w:rFonts w:ascii="Arial Narrow" w:hAnsi="Arial Narrow"/>
          <w:lang w:val="fr-FR"/>
        </w:rPr>
        <w:t>Vous êtes un garçon qui a fui son village natal</w:t>
      </w:r>
      <w:r w:rsidRPr="4201A8FD" w:rsidR="001C5E2A">
        <w:rPr>
          <w:rFonts w:ascii="Arial Narrow" w:hAnsi="Arial Narrow"/>
          <w:lang w:val="fr-FR"/>
        </w:rPr>
        <w:t xml:space="preserve"> pour se réfugier dans un camp déplacés internes </w:t>
      </w:r>
      <w:r w:rsidRPr="4201A8FD" w:rsidR="001C5E2A">
        <w:rPr>
          <w:rFonts w:ascii="Arial Narrow" w:hAnsi="Arial Narrow"/>
          <w:lang w:val="fr-FR"/>
        </w:rPr>
        <w:t>avec ses deux frères et sœurs aînés.</w:t>
      </w:r>
      <w:r w:rsidRPr="4201A8FD" w:rsidR="001C5E2A">
        <w:rPr>
          <w:rFonts w:ascii="Arial Narrow" w:hAnsi="Arial Narrow"/>
          <w:lang w:val="fr-FR"/>
        </w:rPr>
        <w:t xml:space="preserve"> </w:t>
      </w:r>
      <w:r w:rsidRPr="4201A8FD" w:rsidR="001C5E2A">
        <w:rPr>
          <w:rFonts w:ascii="Arial Narrow" w:hAnsi="Arial Narrow"/>
          <w:lang w:val="fr-FR"/>
        </w:rPr>
        <w:t>Vos parents ont dit qu'ils voulaient que vous soyez en sécurité et qu'ils viendraient plus tard.</w:t>
      </w:r>
      <w:r w:rsidRPr="4201A8FD" w:rsidR="001C5E2A">
        <w:rPr>
          <w:rFonts w:ascii="Arial Narrow" w:hAnsi="Arial Narrow"/>
          <w:lang w:val="fr-FR"/>
        </w:rPr>
        <w:t xml:space="preserve"> </w:t>
      </w:r>
      <w:r w:rsidRPr="4201A8FD" w:rsidR="00957FB8">
        <w:rPr>
          <w:rFonts w:ascii="Arial Narrow" w:hAnsi="Arial Narrow"/>
          <w:lang w:val="fr-FR"/>
        </w:rPr>
        <w:t xml:space="preserve">Vous avez fui avec vos </w:t>
      </w:r>
      <w:r w:rsidRPr="4201A8FD" w:rsidR="00957FB8">
        <w:rPr>
          <w:rFonts w:ascii="Arial Narrow" w:hAnsi="Arial Narrow"/>
          <w:lang w:val="fr-FR"/>
        </w:rPr>
        <w:t>vêtements, un sac à dos et un peu d'argen</w:t>
      </w:r>
      <w:r w:rsidRPr="4201A8FD" w:rsidR="00957FB8">
        <w:rPr>
          <w:rFonts w:ascii="Arial Narrow" w:hAnsi="Arial Narrow"/>
          <w:lang w:val="fr-FR"/>
        </w:rPr>
        <w:t xml:space="preserve">t de poche. </w:t>
      </w:r>
      <w:r w:rsidRPr="4201A8FD" w:rsidR="001C5E2A">
        <w:rPr>
          <w:rFonts w:ascii="Arial Narrow" w:hAnsi="Arial Narrow"/>
          <w:lang w:val="fr-FR"/>
        </w:rPr>
        <w:t xml:space="preserve">Vous et vos frères et sœurs avez été identifiés et enregistrés assez rapidement à votre arrivée avec l'aide de certaines organisations de protection de l'enfance. Vous avez </w:t>
      </w:r>
      <w:r w:rsidRPr="4201A8FD" w:rsidR="00CE7579">
        <w:rPr>
          <w:rFonts w:ascii="Arial Narrow" w:hAnsi="Arial Narrow"/>
          <w:lang w:val="fr-FR"/>
        </w:rPr>
        <w:t>une déficience</w:t>
      </w:r>
      <w:r w:rsidRPr="4201A8FD" w:rsidR="001C5E2A">
        <w:rPr>
          <w:rFonts w:ascii="Arial Narrow" w:hAnsi="Arial Narrow"/>
          <w:lang w:val="fr-FR"/>
        </w:rPr>
        <w:t xml:space="preserve"> intellectuel</w:t>
      </w:r>
      <w:r w:rsidRPr="4201A8FD" w:rsidR="00CE7579">
        <w:rPr>
          <w:rFonts w:ascii="Arial Narrow" w:hAnsi="Arial Narrow"/>
          <w:lang w:val="fr-FR"/>
        </w:rPr>
        <w:t>le</w:t>
      </w:r>
      <w:r w:rsidRPr="4201A8FD" w:rsidR="001C5E2A">
        <w:rPr>
          <w:rFonts w:ascii="Arial Narrow" w:hAnsi="Arial Narrow"/>
          <w:lang w:val="fr-FR"/>
        </w:rPr>
        <w:t xml:space="preserve"> et vous ne savez pas où trouver des services de nutrition</w:t>
      </w:r>
      <w:r w:rsidRPr="4201A8FD" w:rsidR="547A19A3">
        <w:rPr>
          <w:rFonts w:ascii="Arial Narrow" w:hAnsi="Arial Narrow"/>
          <w:lang w:val="fr-FR"/>
        </w:rPr>
        <w:t>.</w:t>
      </w:r>
    </w:p>
    <w:p w:rsidRPr="001C5E2A" w:rsidR="00F561CA" w:rsidP="00C52E23" w:rsidRDefault="00F561CA" w14:paraId="4FE2F08B" w14:textId="77777777">
      <w:pPr>
        <w:rPr>
          <w:rFonts w:ascii="Arial Narrow" w:hAnsi="Arial Narrow"/>
          <w:b/>
          <w:lang w:val="fr-FR"/>
        </w:rPr>
      </w:pPr>
    </w:p>
    <w:p w:rsidRPr="001C5E2A" w:rsidR="00B022DD" w:rsidP="00C52E23" w:rsidRDefault="00B022DD" w14:paraId="4D54E544" w14:textId="77777777">
      <w:pPr>
        <w:rPr>
          <w:rFonts w:ascii="Arial Narrow" w:hAnsi="Arial Narrow"/>
          <w:b/>
          <w:lang w:val="fr-FR"/>
        </w:rPr>
      </w:pPr>
    </w:p>
    <w:p w:rsidRPr="0025159A" w:rsidR="00F561CA" w:rsidP="00C52E23" w:rsidRDefault="00F561CA" w14:paraId="2526A5F8" w14:textId="0300909B">
      <w:pPr>
        <w:rPr>
          <w:rFonts w:ascii="Arial Narrow" w:hAnsi="Arial Narrow"/>
          <w:b/>
          <w:lang w:val="fr-FR"/>
        </w:rPr>
      </w:pPr>
      <w:r w:rsidRPr="0025159A">
        <w:rPr>
          <w:rFonts w:ascii="Arial Narrow" w:hAnsi="Arial Narrow"/>
          <w:b/>
          <w:lang w:val="fr-FR"/>
        </w:rPr>
        <w:t>R</w:t>
      </w:r>
      <w:r w:rsidRPr="0025159A" w:rsidR="00957FB8">
        <w:rPr>
          <w:rFonts w:ascii="Calibri" w:hAnsi="Calibri" w:cs="Calibri"/>
          <w:b/>
          <w:lang w:val="fr-FR"/>
        </w:rPr>
        <w:t>ô</w:t>
      </w:r>
      <w:r w:rsidRPr="0025159A">
        <w:rPr>
          <w:rFonts w:ascii="Arial Narrow" w:hAnsi="Arial Narrow"/>
          <w:b/>
          <w:lang w:val="fr-FR"/>
        </w:rPr>
        <w:t>le 3</w:t>
      </w:r>
    </w:p>
    <w:p w:rsidRPr="009E1F01" w:rsidR="00F561CA" w:rsidP="00C52E23" w:rsidRDefault="00F561CA" w14:paraId="56B9D05E" w14:textId="77777777">
      <w:pPr>
        <w:rPr>
          <w:rFonts w:ascii="Arial Narrow" w:hAnsi="Arial Narrow"/>
          <w:b/>
        </w:rPr>
      </w:pPr>
    </w:p>
    <w:p w:rsidR="00957FB8" w:rsidP="4201A8FD" w:rsidRDefault="00957FB8" w14:paraId="16CCD790" w14:textId="713B99A5">
      <w:pPr>
        <w:pStyle w:val="Normal"/>
        <w:rPr>
          <w:rFonts w:ascii="Arial Narrow" w:hAnsi="Arial Narrow"/>
          <w:lang w:val="fr-FR"/>
        </w:rPr>
      </w:pPr>
      <w:r w:rsidRPr="4201A8FD" w:rsidR="00957FB8">
        <w:rPr>
          <w:rFonts w:ascii="Arial Narrow" w:hAnsi="Arial Narrow"/>
          <w:lang w:val="fr-FR"/>
        </w:rPr>
        <w:t>Vous êtes une jeune fille de 14 ans qui a fui votre village natal pour le pays voisin avec votre frère ou sœur aîné et un frère ou sœur cadet. Vos parents ont dit qu'ils voulaient que vous soyez en sécurité et qu'ils viendraient plus tard. Vous avez fui avec vos vêtements, un sac à dos et un peu d'argent de poche. Vous et vos frères et sœurs avez été identifiés et enregistrés relativement rapidement, par rapport aux autres, dès votre arrivée, avec l'aide de certaines organisations de protection de l'enfance.</w:t>
      </w:r>
      <w:r w:rsidRPr="4201A8FD" w:rsidR="00957FB8">
        <w:rPr>
          <w:lang w:val="fr-FR"/>
        </w:rPr>
        <w:t xml:space="preserve"> </w:t>
      </w:r>
      <w:r w:rsidRPr="4201A8FD" w:rsidR="00957FB8">
        <w:rPr>
          <w:rFonts w:ascii="Arial Narrow" w:hAnsi="Arial Narrow"/>
          <w:lang w:val="fr-FR"/>
        </w:rPr>
        <w:t xml:space="preserve">Vous voulez apprendre la langue locale et vous êtes inscrit dans une école locale, mais votre frère ou votre sœur aîné(e) vous a retiré(e) de l'école </w:t>
      </w:r>
      <w:r w:rsidRPr="4201A8FD" w:rsidR="590875C4">
        <w:rPr>
          <w:rFonts w:ascii="Arial Narrow" w:hAnsi="Arial Narrow"/>
          <w:lang w:val="fr-FR"/>
        </w:rPr>
        <w:t>pour que vous puissiez vous occuper de votre plus jeune frère ou sœur.</w:t>
      </w:r>
    </w:p>
    <w:p w:rsidRPr="001C5E2A" w:rsidR="00B022DD" w:rsidP="00C52E23" w:rsidRDefault="00B022DD" w14:paraId="1DFCF1F0" w14:textId="77777777">
      <w:pPr>
        <w:rPr>
          <w:rFonts w:ascii="Arial Narrow" w:hAnsi="Arial Narrow"/>
          <w:b/>
          <w:lang w:val="fr-FR"/>
        </w:rPr>
      </w:pPr>
    </w:p>
    <w:p w:rsidRPr="009E1F01" w:rsidR="00F561CA" w:rsidP="00C52E23" w:rsidRDefault="00F561CA" w14:paraId="6AC174E1" w14:textId="56F5E808">
      <w:pPr>
        <w:rPr>
          <w:rFonts w:ascii="Arial Narrow" w:hAnsi="Arial Narrow"/>
          <w:b/>
        </w:rPr>
      </w:pPr>
      <w:r w:rsidRPr="009E1F01">
        <w:rPr>
          <w:rFonts w:ascii="Arial Narrow" w:hAnsi="Arial Narrow"/>
          <w:b/>
        </w:rPr>
        <w:t>R</w:t>
      </w:r>
      <w:r w:rsidRPr="0025159A" w:rsidR="0025159A">
        <w:rPr>
          <w:rFonts w:ascii="Calibri" w:hAnsi="Calibri" w:cs="Calibri"/>
          <w:b/>
          <w:lang w:val="fr-FR"/>
        </w:rPr>
        <w:t>ô</w:t>
      </w:r>
      <w:r w:rsidRPr="009E1F01">
        <w:rPr>
          <w:rFonts w:ascii="Arial Narrow" w:hAnsi="Arial Narrow"/>
          <w:b/>
        </w:rPr>
        <w:t>le 4</w:t>
      </w:r>
    </w:p>
    <w:p w:rsidRPr="009E1F01" w:rsidR="002F7523" w:rsidP="00C52E23" w:rsidRDefault="002F7523" w14:paraId="71BE840B" w14:textId="77777777">
      <w:pPr>
        <w:rPr>
          <w:rFonts w:ascii="Arial Narrow" w:hAnsi="Arial Narrow"/>
          <w:b/>
        </w:rPr>
      </w:pPr>
    </w:p>
    <w:p w:rsidRPr="008960CC" w:rsidR="00B022DD" w:rsidP="00C52E23" w:rsidRDefault="008960CC" w14:paraId="0BDA4348" w14:textId="032EA89A">
      <w:pPr>
        <w:rPr>
          <w:rFonts w:ascii="Arial Narrow" w:hAnsi="Arial Narrow"/>
          <w:b/>
          <w:lang w:val="fr-FR"/>
        </w:rPr>
      </w:pPr>
      <w:r w:rsidRPr="008960CC">
        <w:rPr>
          <w:rFonts w:ascii="Arial Narrow" w:hAnsi="Arial Narrow"/>
          <w:lang w:val="fr-FR"/>
        </w:rPr>
        <w:t xml:space="preserve">Vous êtes une fille de 16 ans qui a fui votre village natal avec votre mère. Étant deux femmes seules, vous ne vous sentez pas en sécurité </w:t>
      </w:r>
      <w:r>
        <w:rPr>
          <w:rFonts w:ascii="Arial Narrow" w:hAnsi="Arial Narrow"/>
          <w:lang w:val="fr-FR"/>
        </w:rPr>
        <w:t>pour marcher</w:t>
      </w:r>
      <w:r w:rsidRPr="008960CC">
        <w:rPr>
          <w:rFonts w:ascii="Arial Narrow" w:hAnsi="Arial Narrow"/>
          <w:lang w:val="fr-FR"/>
        </w:rPr>
        <w:t xml:space="preserve"> aux centres de nutrition. Vous ne parlez pas la langue locale. Vous voulez terminer vos études secondaires, mais votre mère cherche des possibilit</w:t>
      </w:r>
      <w:r>
        <w:rPr>
          <w:rFonts w:ascii="Arial Narrow" w:hAnsi="Arial Narrow"/>
          <w:lang w:val="fr-FR"/>
        </w:rPr>
        <w:t xml:space="preserve">és de vous marier pour que vous deux pouvez accéder aux services fondamentaux. </w:t>
      </w:r>
    </w:p>
    <w:p w:rsidRPr="008960CC" w:rsidR="00B022DD" w:rsidP="00C52E23" w:rsidRDefault="00B022DD" w14:paraId="4F53D262" w14:textId="77777777">
      <w:pPr>
        <w:rPr>
          <w:rFonts w:ascii="Arial Narrow" w:hAnsi="Arial Narrow"/>
          <w:b/>
          <w:lang w:val="fr-FR"/>
        </w:rPr>
      </w:pPr>
    </w:p>
    <w:p w:rsidRPr="008960CC" w:rsidR="00B57D01" w:rsidP="00C52E23" w:rsidRDefault="00B57D01" w14:paraId="3BEFFD81" w14:textId="77777777">
      <w:pPr>
        <w:rPr>
          <w:rFonts w:ascii="Arial Narrow" w:hAnsi="Arial Narrow"/>
          <w:b/>
          <w:lang w:val="fr-FR"/>
        </w:rPr>
      </w:pPr>
    </w:p>
    <w:p w:rsidRPr="008960CC" w:rsidR="009E1F01" w:rsidRDefault="009E1F01" w14:paraId="33657E6B" w14:textId="77777777">
      <w:pPr>
        <w:rPr>
          <w:rFonts w:ascii="Arial Narrow" w:hAnsi="Arial Narrow"/>
          <w:b/>
          <w:lang w:val="fr-FR"/>
        </w:rPr>
      </w:pPr>
      <w:r w:rsidRPr="008960CC">
        <w:rPr>
          <w:rFonts w:ascii="Arial Narrow" w:hAnsi="Arial Narrow"/>
          <w:b/>
          <w:lang w:val="fr-FR"/>
        </w:rPr>
        <w:br w:type="page"/>
      </w:r>
    </w:p>
    <w:p w:rsidRPr="008960CC" w:rsidR="009E1F01" w:rsidP="00C52E23" w:rsidRDefault="009E1F01" w14:paraId="59DEF723" w14:textId="77777777">
      <w:pPr>
        <w:rPr>
          <w:rFonts w:ascii="Arial Narrow" w:hAnsi="Arial Narrow"/>
          <w:b/>
          <w:lang w:val="fr-FR"/>
        </w:rPr>
      </w:pPr>
    </w:p>
    <w:p w:rsidRPr="009E1F01" w:rsidR="00F561CA" w:rsidP="00C52E23" w:rsidRDefault="00F561CA" w14:paraId="5DE5AFEC" w14:textId="727C6CF4">
      <w:pPr>
        <w:rPr>
          <w:rFonts w:ascii="Arial Narrow" w:hAnsi="Arial Narrow"/>
          <w:b/>
        </w:rPr>
      </w:pPr>
      <w:r w:rsidRPr="009E1F01">
        <w:rPr>
          <w:rFonts w:ascii="Arial Narrow" w:hAnsi="Arial Narrow"/>
          <w:b/>
        </w:rPr>
        <w:t>R</w:t>
      </w:r>
      <w:r w:rsidRPr="0025159A" w:rsidR="0025159A">
        <w:rPr>
          <w:rFonts w:ascii="Calibri" w:hAnsi="Calibri" w:cs="Calibri"/>
          <w:b/>
          <w:lang w:val="fr-FR"/>
        </w:rPr>
        <w:t>ô</w:t>
      </w:r>
      <w:r w:rsidRPr="009E1F01">
        <w:rPr>
          <w:rFonts w:ascii="Arial Narrow" w:hAnsi="Arial Narrow"/>
          <w:b/>
        </w:rPr>
        <w:t>le 5</w:t>
      </w:r>
    </w:p>
    <w:p w:rsidRPr="009E1F01" w:rsidR="002F7523" w:rsidP="00C52E23" w:rsidRDefault="002F7523" w14:paraId="52172F3A" w14:textId="77777777">
      <w:pPr>
        <w:rPr>
          <w:rFonts w:ascii="Arial Narrow" w:hAnsi="Arial Narrow"/>
          <w:b/>
        </w:rPr>
      </w:pPr>
    </w:p>
    <w:p w:rsidRPr="00D65B72" w:rsidR="00D65B72" w:rsidP="00D65B72" w:rsidRDefault="00D65B72" w14:paraId="63205576" w14:textId="698CB2F5">
      <w:pPr>
        <w:rPr>
          <w:rFonts w:ascii="Arial Narrow" w:hAnsi="Arial Narrow"/>
          <w:lang w:val="fr-FR"/>
        </w:rPr>
      </w:pPr>
      <w:r w:rsidRPr="00D65B72">
        <w:rPr>
          <w:rFonts w:ascii="Arial Narrow" w:hAnsi="Arial Narrow"/>
          <w:lang w:val="fr-FR"/>
        </w:rPr>
        <w:t xml:space="preserve">Vous êtes une mère de 40 ans qui a fui pendant 8 jours vers un camp de déplacés internes avec votre fille de 16 ans. Vous n'avez pas vu ni eu de nouvelles de votre mari depuis 2 ans. </w:t>
      </w:r>
      <w:r>
        <w:rPr>
          <w:rFonts w:ascii="Arial Narrow" w:hAnsi="Arial Narrow"/>
          <w:lang w:val="fr-FR"/>
        </w:rPr>
        <w:t>Il y a 10 ans que v</w:t>
      </w:r>
      <w:r w:rsidRPr="00D65B72">
        <w:rPr>
          <w:rFonts w:ascii="Arial Narrow" w:hAnsi="Arial Narrow"/>
          <w:lang w:val="fr-FR"/>
        </w:rPr>
        <w:t>ou</w:t>
      </w:r>
      <w:r>
        <w:rPr>
          <w:rFonts w:ascii="Arial Narrow" w:hAnsi="Arial Narrow"/>
          <w:lang w:val="fr-FR"/>
        </w:rPr>
        <w:t>s avez eu un accident de travail</w:t>
      </w:r>
      <w:r w:rsidRPr="00D65B72">
        <w:rPr>
          <w:rFonts w:ascii="Arial Narrow" w:hAnsi="Arial Narrow"/>
          <w:lang w:val="fr-FR"/>
        </w:rPr>
        <w:t xml:space="preserve"> qui a entraîné un handicap physique. Vous n'avez aucun moyen de subsistance pour couvrir les dépenses alimentaires et vous craignez que votre fille soit prise dans des "activités dangereuses".</w:t>
      </w:r>
    </w:p>
    <w:p w:rsidRPr="00D65B72" w:rsidR="00F561CA" w:rsidP="00C52E23" w:rsidRDefault="00F561CA" w14:paraId="4F9AD836" w14:textId="77777777">
      <w:pPr>
        <w:rPr>
          <w:rFonts w:ascii="Arial Narrow" w:hAnsi="Arial Narrow"/>
          <w:b/>
          <w:lang w:val="fr-FR"/>
        </w:rPr>
      </w:pPr>
    </w:p>
    <w:p w:rsidRPr="00D65B72" w:rsidR="00B022DD" w:rsidP="00C52E23" w:rsidRDefault="00B022DD" w14:paraId="653FB159" w14:textId="77777777">
      <w:pPr>
        <w:rPr>
          <w:rFonts w:ascii="Arial Narrow" w:hAnsi="Arial Narrow"/>
          <w:b/>
          <w:lang w:val="fr-FR"/>
        </w:rPr>
      </w:pPr>
    </w:p>
    <w:p w:rsidRPr="009E1F01" w:rsidR="00F561CA" w:rsidP="00C52E23" w:rsidRDefault="00F561CA" w14:paraId="06A86965" w14:textId="2A156D7E">
      <w:pPr>
        <w:rPr>
          <w:rFonts w:ascii="Arial Narrow" w:hAnsi="Arial Narrow"/>
          <w:b/>
        </w:rPr>
      </w:pPr>
      <w:r w:rsidRPr="009E1F01">
        <w:rPr>
          <w:rFonts w:ascii="Arial Narrow" w:hAnsi="Arial Narrow"/>
          <w:b/>
        </w:rPr>
        <w:t>R</w:t>
      </w:r>
      <w:r w:rsidRPr="0025159A" w:rsidR="0025159A">
        <w:rPr>
          <w:rFonts w:ascii="Calibri" w:hAnsi="Calibri" w:cs="Calibri"/>
          <w:b/>
          <w:lang w:val="fr-FR"/>
        </w:rPr>
        <w:t>ô</w:t>
      </w:r>
      <w:r w:rsidRPr="009E1F01">
        <w:rPr>
          <w:rFonts w:ascii="Arial Narrow" w:hAnsi="Arial Narrow"/>
          <w:b/>
        </w:rPr>
        <w:t>le 6</w:t>
      </w:r>
    </w:p>
    <w:p w:rsidRPr="009E1F01" w:rsidR="009035F5" w:rsidP="00C52E23" w:rsidRDefault="009035F5" w14:paraId="2092A4C1" w14:textId="77777777">
      <w:pPr>
        <w:rPr>
          <w:rFonts w:ascii="Arial Narrow" w:hAnsi="Arial Narrow"/>
          <w:b/>
        </w:rPr>
      </w:pPr>
    </w:p>
    <w:p w:rsidRPr="00361607" w:rsidR="002B32AE" w:rsidP="002B32AE" w:rsidRDefault="00D65B72" w14:paraId="33D0F01F" w14:textId="4B55ADC5">
      <w:pPr>
        <w:rPr>
          <w:rFonts w:ascii="Arial Narrow" w:hAnsi="Arial Narrow"/>
          <w:lang w:val="fr-FR"/>
        </w:rPr>
      </w:pPr>
      <w:r w:rsidRPr="00D65B72">
        <w:rPr>
          <w:rFonts w:ascii="Arial Narrow" w:hAnsi="Arial Narrow"/>
          <w:lang w:val="fr-FR"/>
        </w:rPr>
        <w:t>Vous êtes une jeune f</w:t>
      </w:r>
      <w:r w:rsidR="00361607">
        <w:rPr>
          <w:rFonts w:ascii="Arial Narrow" w:hAnsi="Arial Narrow"/>
          <w:lang w:val="fr-FR"/>
        </w:rPr>
        <w:t>ille de 12 ans qui a fui dans un</w:t>
      </w:r>
      <w:r w:rsidRPr="00D65B72">
        <w:rPr>
          <w:rFonts w:ascii="Arial Narrow" w:hAnsi="Arial Narrow"/>
          <w:lang w:val="fr-FR"/>
        </w:rPr>
        <w:t xml:space="preserve"> pays voisin avec tous les membres de votre famille. Vos parents travaillaient dans votre pays d'accueil et y ont beaucoup de relations ; vous parlez la langue du pays d'accueil.</w:t>
      </w:r>
      <w:r>
        <w:rPr>
          <w:rFonts w:ascii="Arial Narrow" w:hAnsi="Arial Narrow"/>
          <w:lang w:val="fr-FR"/>
        </w:rPr>
        <w:t xml:space="preserve"> </w:t>
      </w:r>
      <w:r w:rsidRPr="00D65B72">
        <w:rPr>
          <w:rFonts w:ascii="Arial Narrow" w:hAnsi="Arial Narrow"/>
          <w:lang w:val="fr-FR"/>
        </w:rPr>
        <w:t>Vous avez réussi à rencontrer la fa</w:t>
      </w:r>
      <w:r w:rsidR="00361607">
        <w:rPr>
          <w:rFonts w:ascii="Arial Narrow" w:hAnsi="Arial Narrow"/>
          <w:lang w:val="fr-FR"/>
        </w:rPr>
        <w:t xml:space="preserve">mille de votre oncle. Vous avez hâte </w:t>
      </w:r>
      <w:r w:rsidRPr="00D65B72">
        <w:rPr>
          <w:rFonts w:ascii="Arial Narrow" w:hAnsi="Arial Narrow"/>
          <w:lang w:val="fr-FR"/>
        </w:rPr>
        <w:t>de voir vos cousins, mais vous êtes inquiet de vivre si près d'eux.</w:t>
      </w:r>
      <w:r w:rsidR="00361607">
        <w:rPr>
          <w:rFonts w:ascii="Arial Narrow" w:hAnsi="Arial Narrow"/>
          <w:lang w:val="fr-FR"/>
        </w:rPr>
        <w:t xml:space="preserve"> </w:t>
      </w:r>
      <w:r w:rsidRPr="00361607" w:rsidR="00361607">
        <w:rPr>
          <w:rFonts w:ascii="Arial Narrow" w:hAnsi="Arial Narrow"/>
          <w:lang w:val="fr-FR"/>
        </w:rPr>
        <w:t>Votre oncle a dit des choses bizarres et vous a touché dans des endroits privés quand vous étiez à la maison. Maintenant, votre oncle devient violent et les incidents ont commencé à se produire plus fréquemment.</w:t>
      </w:r>
      <w:r w:rsidR="00361607">
        <w:rPr>
          <w:rFonts w:ascii="Arial Narrow" w:hAnsi="Arial Narrow"/>
          <w:lang w:val="fr-FR"/>
        </w:rPr>
        <w:t xml:space="preserve"> </w:t>
      </w:r>
      <w:r w:rsidRPr="00361607" w:rsidR="00361607">
        <w:rPr>
          <w:rFonts w:ascii="Arial Narrow" w:hAnsi="Arial Narrow"/>
          <w:lang w:val="fr-FR"/>
        </w:rPr>
        <w:t>Lorsque vous le dites à vos parents, ils ne vous croient pas et vous disent de ne pas répandre de mensonges.</w:t>
      </w:r>
      <w:r w:rsidR="00361607">
        <w:rPr>
          <w:rFonts w:ascii="Arial Narrow" w:hAnsi="Arial Narrow"/>
          <w:lang w:val="fr-FR"/>
        </w:rPr>
        <w:t xml:space="preserve"> </w:t>
      </w:r>
      <w:r w:rsidRPr="00361607" w:rsidR="00361607">
        <w:rPr>
          <w:rFonts w:ascii="Arial Narrow" w:hAnsi="Arial Narrow"/>
          <w:lang w:val="fr-FR"/>
        </w:rPr>
        <w:t xml:space="preserve">Vous décidez de quitter la maison pour vous éloigner de votre oncle. Vous </w:t>
      </w:r>
      <w:r w:rsidR="00361607">
        <w:rPr>
          <w:rFonts w:ascii="Arial Narrow" w:hAnsi="Arial Narrow"/>
          <w:lang w:val="fr-FR"/>
        </w:rPr>
        <w:t>avez peur de</w:t>
      </w:r>
      <w:r w:rsidRPr="00361607" w:rsidR="00361607">
        <w:rPr>
          <w:rFonts w:ascii="Arial Narrow" w:hAnsi="Arial Narrow"/>
          <w:lang w:val="fr-FR"/>
        </w:rPr>
        <w:t xml:space="preserve"> la stigmatisation et la discrimination si quelqu'un apprend ce qui s'est passé - c'est pourquoi vous</w:t>
      </w:r>
      <w:r w:rsidR="00361607">
        <w:rPr>
          <w:rFonts w:ascii="Arial Narrow" w:hAnsi="Arial Narrow"/>
          <w:lang w:val="fr-FR"/>
        </w:rPr>
        <w:t xml:space="preserve"> ne</w:t>
      </w:r>
      <w:r w:rsidRPr="00361607" w:rsidR="00361607">
        <w:rPr>
          <w:rFonts w:ascii="Arial Narrow" w:hAnsi="Arial Narrow"/>
          <w:lang w:val="fr-FR"/>
        </w:rPr>
        <w:t xml:space="preserve"> </w:t>
      </w:r>
      <w:r w:rsidR="00361607">
        <w:rPr>
          <w:rFonts w:ascii="Arial Narrow" w:hAnsi="Arial Narrow"/>
          <w:lang w:val="fr-FR"/>
        </w:rPr>
        <w:t>cherchez pas des services pour solliciter une aide.</w:t>
      </w:r>
    </w:p>
    <w:p w:rsidRPr="00361607" w:rsidR="00B022DD" w:rsidP="00C52E23" w:rsidRDefault="00B022DD" w14:paraId="57838CAE" w14:textId="77777777">
      <w:pPr>
        <w:rPr>
          <w:rFonts w:ascii="Arial Narrow" w:hAnsi="Arial Narrow"/>
          <w:b/>
          <w:lang w:val="fr-FR"/>
        </w:rPr>
      </w:pPr>
    </w:p>
    <w:p w:rsidRPr="00361607" w:rsidR="00B022DD" w:rsidP="00C52E23" w:rsidRDefault="00B022DD" w14:paraId="6CB8D7E2" w14:textId="77777777">
      <w:pPr>
        <w:rPr>
          <w:rFonts w:ascii="Arial Narrow" w:hAnsi="Arial Narrow"/>
          <w:b/>
          <w:lang w:val="fr-FR"/>
        </w:rPr>
      </w:pPr>
    </w:p>
    <w:p w:rsidRPr="009E1F01" w:rsidR="00F561CA" w:rsidP="00C52E23" w:rsidRDefault="00F561CA" w14:paraId="3B7D2061" w14:textId="704196BD">
      <w:pPr>
        <w:rPr>
          <w:rFonts w:ascii="Arial Narrow" w:hAnsi="Arial Narrow"/>
          <w:b/>
        </w:rPr>
      </w:pPr>
      <w:r w:rsidRPr="009E1F01">
        <w:rPr>
          <w:rFonts w:ascii="Arial Narrow" w:hAnsi="Arial Narrow"/>
          <w:b/>
        </w:rPr>
        <w:t>R</w:t>
      </w:r>
      <w:r w:rsidRPr="0025159A" w:rsidR="0025159A">
        <w:rPr>
          <w:rFonts w:ascii="Calibri" w:hAnsi="Calibri" w:cs="Calibri"/>
          <w:b/>
          <w:lang w:val="fr-FR"/>
        </w:rPr>
        <w:t>ô</w:t>
      </w:r>
      <w:r w:rsidRPr="009E1F01">
        <w:rPr>
          <w:rFonts w:ascii="Arial Narrow" w:hAnsi="Arial Narrow"/>
          <w:b/>
        </w:rPr>
        <w:t>le 7</w:t>
      </w:r>
    </w:p>
    <w:p w:rsidRPr="009E1F01" w:rsidR="009035F5" w:rsidP="00C52E23" w:rsidRDefault="009035F5" w14:paraId="43ABEE66" w14:textId="77777777">
      <w:pPr>
        <w:rPr>
          <w:rFonts w:ascii="Arial Narrow" w:hAnsi="Arial Narrow"/>
          <w:b/>
        </w:rPr>
      </w:pPr>
    </w:p>
    <w:p w:rsidRPr="0025159A" w:rsidR="00FA7628" w:rsidP="00C52E23" w:rsidRDefault="0025159A" w14:paraId="34D15684" w14:textId="60C1FB10">
      <w:pPr>
        <w:rPr>
          <w:rFonts w:ascii="Arial Narrow" w:hAnsi="Arial Narrow"/>
          <w:lang w:val="fr-FR"/>
        </w:rPr>
      </w:pPr>
      <w:r w:rsidRPr="4201A8FD" w:rsidR="0025159A">
        <w:rPr>
          <w:rFonts w:ascii="Arial Narrow" w:hAnsi="Arial Narrow"/>
          <w:lang w:val="fr-FR"/>
        </w:rPr>
        <w:t xml:space="preserve">Vous êtes un homme de 42 ans qui a réussi à emmener toute sa famille dans </w:t>
      </w:r>
      <w:r w:rsidRPr="4201A8FD" w:rsidR="101E95F3">
        <w:rPr>
          <w:rFonts w:ascii="Arial Narrow" w:hAnsi="Arial Narrow"/>
          <w:lang w:val="fr-FR"/>
        </w:rPr>
        <w:t>au</w:t>
      </w:r>
      <w:r w:rsidRPr="4201A8FD" w:rsidR="0025159A">
        <w:rPr>
          <w:rFonts w:ascii="Arial Narrow" w:hAnsi="Arial Narrow"/>
          <w:lang w:val="fr-FR"/>
        </w:rPr>
        <w:t xml:space="preserve"> pays voisin. Vous avez une formation de niveau diplôme et vous parlez la langue du pays d'accueil.</w:t>
      </w:r>
      <w:r w:rsidRPr="4201A8FD" w:rsidR="0025159A">
        <w:rPr>
          <w:lang w:val="fr-FR"/>
        </w:rPr>
        <w:t xml:space="preserve"> </w:t>
      </w:r>
      <w:r w:rsidRPr="4201A8FD" w:rsidR="0025159A">
        <w:rPr>
          <w:rFonts w:ascii="Arial Narrow" w:hAnsi="Arial Narrow"/>
          <w:lang w:val="fr-FR"/>
        </w:rPr>
        <w:t xml:space="preserve">Vous avez réussi à négocier la procédure d'enregistrement et avez finalement obtenu le statut de réfugié pour tous les membres de votre famille. Vous êtes profondément préoccupé par la situation politique dans votre pays et vous souhaitez </w:t>
      </w:r>
      <w:r w:rsidRPr="4201A8FD" w:rsidR="60818E16">
        <w:rPr>
          <w:rFonts w:ascii="Arial Narrow" w:hAnsi="Arial Narrow"/>
          <w:lang w:val="fr-FR"/>
        </w:rPr>
        <w:t>v</w:t>
      </w:r>
      <w:r w:rsidRPr="4201A8FD" w:rsidR="0025159A">
        <w:rPr>
          <w:rFonts w:ascii="Arial Narrow" w:hAnsi="Arial Narrow"/>
          <w:lang w:val="fr-FR"/>
        </w:rPr>
        <w:t>ous exprimer. Vous êtes un chef reconnu dans votre communauté.</w:t>
      </w:r>
    </w:p>
    <w:p w:rsidRPr="0025159A" w:rsidR="00B022DD" w:rsidP="00C52E23" w:rsidRDefault="00B022DD" w14:paraId="21D27859" w14:textId="77777777">
      <w:pPr>
        <w:rPr>
          <w:rFonts w:ascii="Arial Narrow" w:hAnsi="Arial Narrow"/>
          <w:b/>
          <w:lang w:val="fr-FR"/>
        </w:rPr>
      </w:pPr>
    </w:p>
    <w:p w:rsidRPr="0025159A" w:rsidR="009E1F01" w:rsidRDefault="009E1F01" w14:paraId="08050A02" w14:textId="77777777">
      <w:pPr>
        <w:rPr>
          <w:rFonts w:ascii="Arial Narrow" w:hAnsi="Arial Narrow"/>
          <w:b/>
          <w:lang w:val="fr-FR"/>
        </w:rPr>
      </w:pPr>
      <w:r w:rsidRPr="0025159A">
        <w:rPr>
          <w:rFonts w:ascii="Arial Narrow" w:hAnsi="Arial Narrow"/>
          <w:b/>
          <w:lang w:val="fr-FR"/>
        </w:rPr>
        <w:br w:type="page"/>
      </w:r>
    </w:p>
    <w:p w:rsidRPr="0025159A" w:rsidR="009E1F01" w:rsidP="00C52E23" w:rsidRDefault="009E1F01" w14:paraId="445DB469" w14:textId="77777777">
      <w:pPr>
        <w:rPr>
          <w:rFonts w:ascii="Arial Narrow" w:hAnsi="Arial Narrow"/>
          <w:b/>
          <w:lang w:val="fr-FR"/>
        </w:rPr>
      </w:pPr>
    </w:p>
    <w:p w:rsidRPr="009E1F01" w:rsidR="00F561CA" w:rsidP="00C52E23" w:rsidRDefault="00280368" w14:paraId="64B2BF5E" w14:textId="111008B3">
      <w:pPr>
        <w:rPr>
          <w:rFonts w:ascii="Arial Narrow" w:hAnsi="Arial Narrow"/>
          <w:b/>
        </w:rPr>
      </w:pPr>
      <w:r>
        <w:rPr>
          <w:rFonts w:ascii="Arial Narrow" w:hAnsi="Arial Narrow"/>
          <w:b/>
        </w:rPr>
        <w:t>R</w:t>
      </w:r>
      <w:r w:rsidRPr="0025159A" w:rsidR="0025159A">
        <w:rPr>
          <w:rFonts w:ascii="Calibri" w:hAnsi="Calibri" w:cs="Calibri"/>
          <w:b/>
          <w:lang w:val="fr-FR"/>
        </w:rPr>
        <w:t>ô</w:t>
      </w:r>
      <w:r>
        <w:rPr>
          <w:rFonts w:ascii="Arial Narrow" w:hAnsi="Arial Narrow"/>
          <w:b/>
        </w:rPr>
        <w:t>le 8</w:t>
      </w:r>
    </w:p>
    <w:p w:rsidRPr="009E1F01" w:rsidR="00CF50C4" w:rsidP="00C52E23" w:rsidRDefault="00CF50C4" w14:paraId="481BF0BB" w14:textId="77777777">
      <w:pPr>
        <w:rPr>
          <w:rFonts w:ascii="Arial Narrow" w:hAnsi="Arial Narrow"/>
          <w:b/>
        </w:rPr>
      </w:pPr>
    </w:p>
    <w:p w:rsidRPr="0025159A" w:rsidR="0025159A" w:rsidP="0025159A" w:rsidRDefault="0025159A" w14:paraId="33DF64AF" w14:textId="77777777">
      <w:pPr>
        <w:rPr>
          <w:rFonts w:ascii="Arial Narrow" w:hAnsi="Arial Narrow"/>
          <w:lang w:val="fr-FR"/>
        </w:rPr>
      </w:pPr>
      <w:r w:rsidRPr="0025159A">
        <w:rPr>
          <w:rFonts w:ascii="Arial Narrow" w:hAnsi="Arial Narrow"/>
          <w:lang w:val="fr-FR"/>
        </w:rPr>
        <w:t xml:space="preserve">Vous êtes une femme de 55 ans qui est un chef de communauté vénéré dans votre pays d'origine. Vous êtes une réfugiée. Vous avez fui avec toute votre famille vers le pays voisin avec tout ce que vous pouviez saisir rapidement. Vous n'avez pas terminé vos études secondaires et ne connaissez pas la langue locale, mais votre réputation de dirigeante et de représentante de votre communauté vous précède. D'autres personnes se tournent vers vous pour obtenir des conseils et un soutien. </w:t>
      </w:r>
    </w:p>
    <w:p w:rsidRPr="0025159A" w:rsidR="00B022DD" w:rsidP="00C52E23" w:rsidRDefault="00B022DD" w14:paraId="4B872015" w14:textId="77777777">
      <w:pPr>
        <w:rPr>
          <w:rFonts w:ascii="Arial Narrow" w:hAnsi="Arial Narrow"/>
          <w:b/>
          <w:lang w:val="fr-FR"/>
        </w:rPr>
      </w:pPr>
    </w:p>
    <w:p w:rsidRPr="00BA7C10" w:rsidR="00F561CA" w:rsidP="00C52E23" w:rsidRDefault="0025159A" w14:paraId="2E21C30E" w14:textId="08DE480C">
      <w:pPr>
        <w:rPr>
          <w:rFonts w:ascii="Arial Narrow" w:hAnsi="Arial Narrow"/>
          <w:b/>
          <w:lang w:val="fr-FR"/>
        </w:rPr>
      </w:pPr>
      <w:r w:rsidRPr="00BA7C10">
        <w:rPr>
          <w:rFonts w:ascii="Arial Narrow" w:hAnsi="Arial Narrow"/>
          <w:b/>
          <w:lang w:val="fr-FR"/>
        </w:rPr>
        <w:t>Rôle</w:t>
      </w:r>
      <w:r w:rsidRPr="00BA7C10" w:rsidR="00280368">
        <w:rPr>
          <w:rFonts w:ascii="Arial Narrow" w:hAnsi="Arial Narrow"/>
          <w:b/>
          <w:lang w:val="fr-FR"/>
        </w:rPr>
        <w:t xml:space="preserve"> 9</w:t>
      </w:r>
    </w:p>
    <w:p w:rsidRPr="00BA7C10" w:rsidR="00290E86" w:rsidP="009E1F01" w:rsidRDefault="00BA7C10" w14:paraId="7F93CC38" w14:textId="1D9E7BF7">
      <w:pPr>
        <w:rPr>
          <w:rFonts w:ascii="Arial Narrow" w:hAnsi="Arial Narrow"/>
          <w:lang w:val="fr-FR"/>
        </w:rPr>
      </w:pPr>
      <w:r w:rsidRPr="00BA7C10">
        <w:rPr>
          <w:rFonts w:ascii="Arial Narrow" w:hAnsi="Arial Narrow"/>
          <w:lang w:val="fr-FR"/>
        </w:rPr>
        <w:t>Vous êtes une adolescente nettoyeuse dans une caserne de maintien de la paix près de votre village natal, qui se trouve dans une zone affectée par le conflit. Vous recevez un petit salaire et vous avez la possibilité de vous procurer des denrées alimentaires auprès de</w:t>
      </w:r>
      <w:r>
        <w:rPr>
          <w:rFonts w:ascii="Arial Narrow" w:hAnsi="Arial Narrow"/>
          <w:lang w:val="fr-FR"/>
        </w:rPr>
        <w:t>s soldats si vous devenez leur « ami spécial »</w:t>
      </w:r>
      <w:r w:rsidRPr="00BA7C10">
        <w:rPr>
          <w:rFonts w:ascii="Arial Narrow" w:hAnsi="Arial Narrow"/>
          <w:lang w:val="fr-FR"/>
        </w:rPr>
        <w:t>.</w:t>
      </w:r>
    </w:p>
    <w:p w:rsidRPr="00BA7C10" w:rsidR="00290E86" w:rsidP="00C52E23" w:rsidRDefault="00290E86" w14:paraId="640E7F0C" w14:textId="77777777">
      <w:pPr>
        <w:rPr>
          <w:rFonts w:ascii="Arial Narrow" w:hAnsi="Arial Narrow"/>
          <w:lang w:val="fr-FR"/>
        </w:rPr>
      </w:pPr>
    </w:p>
    <w:p w:rsidRPr="00BA7C10" w:rsidR="00290E86" w:rsidP="00290E86" w:rsidRDefault="0025159A" w14:paraId="4E97442B" w14:textId="63214A12">
      <w:pPr>
        <w:rPr>
          <w:rFonts w:ascii="Arial Narrow" w:hAnsi="Arial Narrow"/>
          <w:b/>
          <w:lang w:val="fr-FR"/>
        </w:rPr>
      </w:pPr>
      <w:r w:rsidRPr="00BA7C10">
        <w:rPr>
          <w:rFonts w:ascii="Arial Narrow" w:hAnsi="Arial Narrow"/>
          <w:b/>
          <w:lang w:val="fr-FR"/>
        </w:rPr>
        <w:t>Rôle</w:t>
      </w:r>
      <w:r w:rsidRPr="00BA7C10" w:rsidR="00280368">
        <w:rPr>
          <w:rFonts w:ascii="Arial Narrow" w:hAnsi="Arial Narrow"/>
          <w:b/>
          <w:lang w:val="fr-FR"/>
        </w:rPr>
        <w:t xml:space="preserve"> 10</w:t>
      </w:r>
    </w:p>
    <w:p w:rsidR="00290E86" w:rsidP="00290E86" w:rsidRDefault="00BA7C10" w14:paraId="2C2C6105" w14:textId="120D9476">
      <w:pPr>
        <w:rPr>
          <w:rFonts w:ascii="Arial Narrow" w:hAnsi="Arial Narrow"/>
          <w:lang w:val="fr-FR"/>
        </w:rPr>
      </w:pPr>
      <w:r w:rsidRPr="00BA7C10">
        <w:rPr>
          <w:rFonts w:ascii="Arial Narrow" w:hAnsi="Arial Narrow"/>
          <w:lang w:val="fr-FR"/>
        </w:rPr>
        <w:t>Vous êtes un</w:t>
      </w:r>
      <w:r>
        <w:rPr>
          <w:rFonts w:ascii="Arial Narrow" w:hAnsi="Arial Narrow"/>
          <w:lang w:val="fr-FR"/>
        </w:rPr>
        <w:t>e</w:t>
      </w:r>
      <w:r w:rsidRPr="00BA7C10">
        <w:rPr>
          <w:rFonts w:ascii="Arial Narrow" w:hAnsi="Arial Narrow"/>
          <w:lang w:val="fr-FR"/>
        </w:rPr>
        <w:t xml:space="preserve"> nouveau-née qui est un réfugié, vivant avec vos parents et votre famille élargie dans un appartement loué dans une zone urbaine d'un pays voisin. Votre mère a trouvé un emploi et vos parents essaient de vous donner</w:t>
      </w:r>
      <w:r>
        <w:rPr>
          <w:rFonts w:ascii="Arial Narrow" w:hAnsi="Arial Narrow"/>
          <w:lang w:val="fr-FR"/>
        </w:rPr>
        <w:t xml:space="preserve"> le meilleur avenir possible. Vous avez</w:t>
      </w:r>
      <w:r w:rsidRPr="00BA7C10">
        <w:rPr>
          <w:rFonts w:ascii="Arial Narrow" w:hAnsi="Arial Narrow"/>
          <w:lang w:val="fr-FR"/>
        </w:rPr>
        <w:t xml:space="preserve"> de la nourriture et un abri et des gens qui s'occupent de </w:t>
      </w:r>
      <w:r w:rsidR="004C4E4B">
        <w:rPr>
          <w:rFonts w:ascii="Arial Narrow" w:hAnsi="Arial Narrow"/>
          <w:lang w:val="fr-FR"/>
        </w:rPr>
        <w:t>vous</w:t>
      </w:r>
      <w:bookmarkStart w:name="_GoBack" w:id="0"/>
      <w:bookmarkEnd w:id="0"/>
    </w:p>
    <w:p w:rsidRPr="00BA7C10" w:rsidR="00BA7C10" w:rsidP="00290E86" w:rsidRDefault="00BA7C10" w14:paraId="6B2FBF32" w14:textId="77777777">
      <w:pPr>
        <w:rPr>
          <w:rFonts w:ascii="Arial Narrow" w:hAnsi="Arial Narrow"/>
          <w:lang w:val="fr-FR"/>
        </w:rPr>
      </w:pPr>
    </w:p>
    <w:p w:rsidRPr="00BA7C10" w:rsidR="00290E86" w:rsidP="00290E86" w:rsidRDefault="0025159A" w14:paraId="3D92B8FC" w14:textId="61EBBBC1">
      <w:pPr>
        <w:rPr>
          <w:rFonts w:ascii="Arial Narrow" w:hAnsi="Arial Narrow"/>
          <w:b/>
          <w:color w:val="000000" w:themeColor="text1"/>
          <w:lang w:val="fr-FR"/>
        </w:rPr>
      </w:pPr>
      <w:r w:rsidRPr="00BA7C10">
        <w:rPr>
          <w:rFonts w:ascii="Arial Narrow" w:hAnsi="Arial Narrow"/>
          <w:b/>
          <w:color w:val="000000" w:themeColor="text1"/>
          <w:lang w:val="fr-FR"/>
        </w:rPr>
        <w:t>Rôle</w:t>
      </w:r>
      <w:r w:rsidRPr="00BA7C10" w:rsidR="00280368">
        <w:rPr>
          <w:rFonts w:ascii="Arial Narrow" w:hAnsi="Arial Narrow"/>
          <w:b/>
          <w:color w:val="000000" w:themeColor="text1"/>
          <w:lang w:val="fr-FR"/>
        </w:rPr>
        <w:t xml:space="preserve"> 11</w:t>
      </w:r>
    </w:p>
    <w:p w:rsidRPr="00BA7C10" w:rsidR="00290E86" w:rsidP="00290E86" w:rsidRDefault="00BA7C10" w14:paraId="7EC4215B" w14:textId="39DD1ED9">
      <w:pPr>
        <w:rPr>
          <w:rFonts w:ascii="Arial Narrow" w:hAnsi="Arial Narrow"/>
          <w:b/>
          <w:lang w:val="fr-FR"/>
        </w:rPr>
      </w:pPr>
      <w:r>
        <w:rPr>
          <w:rFonts w:ascii="Arial Narrow" w:hAnsi="Arial Narrow"/>
          <w:lang w:val="fr-FR"/>
        </w:rPr>
        <w:t>Vous êtes une</w:t>
      </w:r>
      <w:r w:rsidRPr="00BA7C10">
        <w:rPr>
          <w:rFonts w:ascii="Arial Narrow" w:hAnsi="Arial Narrow"/>
          <w:lang w:val="fr-FR"/>
        </w:rPr>
        <w:t xml:space="preserve"> fille de 14 ans, chef de famille, qui doit subvenir aux besoins de ses deux jeunes sœurs. Vous luttez pour survivre et gagner un petit revenu de toutes les manières possibles, y compris en allant chercher du bois de chauffage pour le vendre, en plus d'être responsable du ménage</w:t>
      </w:r>
      <w:r>
        <w:rPr>
          <w:rFonts w:ascii="Arial Narrow" w:hAnsi="Arial Narrow"/>
          <w:lang w:val="fr-FR"/>
        </w:rPr>
        <w:t>.</w:t>
      </w:r>
    </w:p>
    <w:p w:rsidRPr="00BA7C10" w:rsidR="009C67D2" w:rsidP="00C52E23" w:rsidRDefault="009C67D2" w14:paraId="01BE8E37" w14:textId="77777777">
      <w:pPr>
        <w:rPr>
          <w:rFonts w:ascii="Arial Narrow" w:hAnsi="Arial Narrow"/>
          <w:b/>
          <w:lang w:val="fr-FR"/>
        </w:rPr>
      </w:pPr>
    </w:p>
    <w:p w:rsidRPr="007A6A32" w:rsidR="0094720B" w:rsidP="00C52E23" w:rsidRDefault="0025159A" w14:paraId="5B5B7534" w14:textId="2191EED5">
      <w:pPr>
        <w:rPr>
          <w:rFonts w:ascii="Arial Narrow" w:hAnsi="Arial Narrow"/>
          <w:b/>
          <w:lang w:val="fr-FR"/>
        </w:rPr>
      </w:pPr>
      <w:r w:rsidRPr="007A6A32">
        <w:rPr>
          <w:rFonts w:ascii="Arial Narrow" w:hAnsi="Arial Narrow"/>
          <w:b/>
          <w:lang w:val="fr-FR"/>
        </w:rPr>
        <w:t>Rôle</w:t>
      </w:r>
      <w:r w:rsidRPr="007A6A32" w:rsidR="00280368">
        <w:rPr>
          <w:rFonts w:ascii="Arial Narrow" w:hAnsi="Arial Narrow"/>
          <w:b/>
          <w:lang w:val="fr-FR"/>
        </w:rPr>
        <w:t xml:space="preserve"> 12</w:t>
      </w:r>
    </w:p>
    <w:p w:rsidRPr="000F6379" w:rsidR="00BA7C10" w:rsidP="00C52E23" w:rsidRDefault="00BA7C10" w14:paraId="5E63AE4D" w14:textId="76C35770">
      <w:pPr>
        <w:rPr>
          <w:rFonts w:ascii="Arial Narrow" w:hAnsi="Arial Narrow"/>
          <w:lang w:val="fr-FR"/>
        </w:rPr>
      </w:pPr>
      <w:r w:rsidRPr="00BA7C10">
        <w:rPr>
          <w:rFonts w:ascii="Arial Narrow" w:hAnsi="Arial Narrow"/>
          <w:lang w:val="fr-FR"/>
        </w:rPr>
        <w:t>Vous êtes un</w:t>
      </w:r>
      <w:r w:rsidR="00937557">
        <w:rPr>
          <w:rFonts w:ascii="Arial Narrow" w:hAnsi="Arial Narrow"/>
          <w:lang w:val="fr-FR"/>
        </w:rPr>
        <w:t>e</w:t>
      </w:r>
      <w:r w:rsidRPr="00BA7C10">
        <w:rPr>
          <w:rFonts w:ascii="Arial Narrow" w:hAnsi="Arial Narrow"/>
          <w:lang w:val="fr-FR"/>
        </w:rPr>
        <w:t xml:space="preserve"> déplacé</w:t>
      </w:r>
      <w:r w:rsidR="00937557">
        <w:rPr>
          <w:rFonts w:ascii="Arial Narrow" w:hAnsi="Arial Narrow"/>
          <w:lang w:val="fr-FR"/>
        </w:rPr>
        <w:t>e</w:t>
      </w:r>
      <w:r w:rsidRPr="00BA7C10">
        <w:rPr>
          <w:rFonts w:ascii="Arial Narrow" w:hAnsi="Arial Narrow"/>
          <w:lang w:val="fr-FR"/>
        </w:rPr>
        <w:t xml:space="preserve"> </w:t>
      </w:r>
      <w:r w:rsidR="00937557">
        <w:rPr>
          <w:rFonts w:ascii="Arial Narrow" w:hAnsi="Arial Narrow"/>
          <w:lang w:val="fr-FR"/>
        </w:rPr>
        <w:t xml:space="preserve">interne </w:t>
      </w:r>
      <w:r w:rsidRPr="00BA7C10">
        <w:rPr>
          <w:rFonts w:ascii="Arial Narrow" w:hAnsi="Arial Narrow"/>
          <w:lang w:val="fr-FR"/>
        </w:rPr>
        <w:t xml:space="preserve">urbain qui se prostitue. Vous gagnez 15 dollars par nuit. Vous tombez souvent malade, et vous êtes régulièrement battue et violée. </w:t>
      </w:r>
      <w:r w:rsidRPr="000F6379">
        <w:rPr>
          <w:rFonts w:ascii="Arial Narrow" w:hAnsi="Arial Narrow"/>
          <w:lang w:val="fr-FR"/>
        </w:rPr>
        <w:t>Vous êtes enceinte.</w:t>
      </w:r>
    </w:p>
    <w:p w:rsidRPr="000F6379" w:rsidR="009C67D2" w:rsidRDefault="009C67D2" w14:paraId="658383E3" w14:textId="50F0F922">
      <w:pPr>
        <w:rPr>
          <w:rFonts w:ascii="Arial Narrow" w:hAnsi="Arial Narrow"/>
          <w:lang w:val="fr-FR"/>
        </w:rPr>
      </w:pPr>
      <w:r w:rsidRPr="000F6379">
        <w:rPr>
          <w:rFonts w:ascii="Arial Narrow" w:hAnsi="Arial Narrow"/>
          <w:lang w:val="fr-FR"/>
        </w:rPr>
        <w:br w:type="page"/>
      </w:r>
    </w:p>
    <w:p w:rsidRPr="000F6379" w:rsidR="0094720B" w:rsidP="00C52E23" w:rsidRDefault="0025159A" w14:paraId="3B6CF82C" w14:textId="4953CB5A">
      <w:pPr>
        <w:rPr>
          <w:rFonts w:ascii="Arial Narrow" w:hAnsi="Arial Narrow"/>
          <w:b/>
          <w:lang w:val="fr-FR"/>
        </w:rPr>
      </w:pPr>
      <w:r w:rsidRPr="000F6379">
        <w:rPr>
          <w:rFonts w:ascii="Arial Narrow" w:hAnsi="Arial Narrow"/>
          <w:b/>
          <w:lang w:val="fr-FR"/>
        </w:rPr>
        <w:lastRenderedPageBreak/>
        <w:t>Rôle</w:t>
      </w:r>
      <w:r w:rsidRPr="000F6379" w:rsidR="00280368">
        <w:rPr>
          <w:rFonts w:ascii="Arial Narrow" w:hAnsi="Arial Narrow"/>
          <w:b/>
          <w:lang w:val="fr-FR"/>
        </w:rPr>
        <w:t xml:space="preserve"> 13</w:t>
      </w:r>
    </w:p>
    <w:p w:rsidRPr="00C66C21" w:rsidR="003474CE" w:rsidP="00C52E23" w:rsidRDefault="00C66C21" w14:paraId="631322A9" w14:textId="5227E39F">
      <w:pPr>
        <w:rPr>
          <w:rFonts w:ascii="Arial Narrow" w:hAnsi="Arial Narrow"/>
          <w:lang w:val="fr-FR"/>
        </w:rPr>
      </w:pPr>
      <w:r w:rsidRPr="781B4FE5" w:rsidR="00C66C21">
        <w:rPr>
          <w:rFonts w:ascii="Arial Narrow" w:hAnsi="Arial Narrow"/>
          <w:lang w:val="fr-FR"/>
        </w:rPr>
        <w:t>Vou</w:t>
      </w:r>
      <w:r w:rsidRPr="781B4FE5" w:rsidR="000F6379">
        <w:rPr>
          <w:rFonts w:ascii="Arial Narrow" w:hAnsi="Arial Narrow"/>
          <w:lang w:val="fr-FR"/>
        </w:rPr>
        <w:t xml:space="preserve">s êtes une femme enceinte qui </w:t>
      </w:r>
      <w:r w:rsidRPr="781B4FE5" w:rsidR="116E7C62">
        <w:rPr>
          <w:rFonts w:ascii="Arial Narrow" w:hAnsi="Arial Narrow"/>
          <w:lang w:val="fr-FR"/>
        </w:rPr>
        <w:t>vit</w:t>
      </w:r>
      <w:r w:rsidRPr="781B4FE5" w:rsidR="00C66C21">
        <w:rPr>
          <w:rFonts w:ascii="Arial Narrow" w:hAnsi="Arial Narrow"/>
          <w:lang w:val="fr-FR"/>
        </w:rPr>
        <w:t xml:space="preserve"> dans un site de déplacés internes sans services de nutrition</w:t>
      </w:r>
      <w:r w:rsidRPr="781B4FE5" w:rsidR="00C66C21">
        <w:rPr>
          <w:rFonts w:ascii="Arial Narrow" w:hAnsi="Arial Narrow"/>
          <w:lang w:val="fr-FR"/>
        </w:rPr>
        <w:t>.</w:t>
      </w:r>
      <w:r w:rsidRPr="781B4FE5" w:rsidR="00C66C21">
        <w:rPr>
          <w:rFonts w:ascii="Arial Narrow" w:hAnsi="Arial Narrow"/>
          <w:lang w:val="fr-FR"/>
        </w:rPr>
        <w:t xml:space="preserve"> Il y a un poste de contrôle de la milice entre le camp et le centre de nutrition le plus proche et la milice ne vous laissera pas passer</w:t>
      </w:r>
      <w:r w:rsidRPr="781B4FE5" w:rsidR="00C66C21">
        <w:rPr>
          <w:rFonts w:ascii="Arial Narrow" w:hAnsi="Arial Narrow"/>
          <w:lang w:val="fr-FR"/>
        </w:rPr>
        <w:t>.</w:t>
      </w:r>
    </w:p>
    <w:p w:rsidRPr="00C66C21" w:rsidR="009C67D2" w:rsidP="0094720B" w:rsidRDefault="009C67D2" w14:paraId="0AFF3BAF" w14:textId="77777777">
      <w:pPr>
        <w:rPr>
          <w:rFonts w:ascii="Arial Narrow" w:hAnsi="Arial Narrow"/>
          <w:b/>
          <w:lang w:val="fr-FR"/>
        </w:rPr>
      </w:pPr>
    </w:p>
    <w:p w:rsidRPr="009C67D2" w:rsidR="0094720B" w:rsidP="0094720B" w:rsidRDefault="0025159A" w14:paraId="374353D7" w14:textId="4295A9A1">
      <w:pPr>
        <w:rPr>
          <w:rFonts w:ascii="Arial Narrow" w:hAnsi="Arial Narrow"/>
          <w:b/>
        </w:rPr>
      </w:pPr>
      <w:proofErr w:type="spellStart"/>
      <w:r>
        <w:rPr>
          <w:rFonts w:ascii="Arial Narrow" w:hAnsi="Arial Narrow"/>
          <w:b/>
        </w:rPr>
        <w:t>Rôle</w:t>
      </w:r>
      <w:proofErr w:type="spellEnd"/>
      <w:r w:rsidR="00280368">
        <w:rPr>
          <w:rFonts w:ascii="Arial Narrow" w:hAnsi="Arial Narrow"/>
          <w:b/>
        </w:rPr>
        <w:t xml:space="preserve"> 14</w:t>
      </w:r>
    </w:p>
    <w:p w:rsidRPr="00C66C21" w:rsidR="003474CE" w:rsidP="00C52E23" w:rsidRDefault="00C66C21" w14:paraId="26F265FD" w14:textId="0B1E4D12">
      <w:pPr>
        <w:rPr>
          <w:rFonts w:ascii="Arial Narrow" w:hAnsi="Arial Narrow"/>
          <w:lang w:val="fr-FR"/>
        </w:rPr>
      </w:pPr>
      <w:r w:rsidRPr="00C66C21">
        <w:rPr>
          <w:rFonts w:ascii="Arial Narrow" w:hAnsi="Arial Narrow"/>
          <w:lang w:val="fr-FR"/>
        </w:rPr>
        <w:t xml:space="preserve">Vous êtes une </w:t>
      </w:r>
      <w:r>
        <w:rPr>
          <w:rFonts w:ascii="Arial Narrow" w:hAnsi="Arial Narrow"/>
          <w:lang w:val="fr-FR"/>
        </w:rPr>
        <w:t>déplacée interne</w:t>
      </w:r>
      <w:r w:rsidRPr="00C66C21">
        <w:rPr>
          <w:rFonts w:ascii="Arial Narrow" w:hAnsi="Arial Narrow"/>
          <w:lang w:val="fr-FR"/>
        </w:rPr>
        <w:t xml:space="preserve"> et vous retournez dans votre village, où votre groupe ethnique est minoritaire. Vous ne pouvez pas récupérer vos terres et ne pouvez donc pas cultiver de nourriture pour vous-même ou pour la vendre.</w:t>
      </w:r>
    </w:p>
    <w:p w:rsidRPr="00C66C21" w:rsidR="009C67D2" w:rsidP="009C67D2" w:rsidRDefault="009C67D2" w14:paraId="1781283A" w14:textId="77777777">
      <w:pPr>
        <w:rPr>
          <w:rFonts w:ascii="Arial Narrow" w:hAnsi="Arial Narrow"/>
          <w:b/>
          <w:lang w:val="fr-FR"/>
        </w:rPr>
      </w:pPr>
    </w:p>
    <w:p w:rsidRPr="009C67D2" w:rsidR="009C67D2" w:rsidP="009C67D2" w:rsidRDefault="0025159A" w14:paraId="029A06DF" w14:textId="510D69A3">
      <w:pPr>
        <w:rPr>
          <w:rFonts w:ascii="Arial Narrow" w:hAnsi="Arial Narrow"/>
          <w:b/>
        </w:rPr>
      </w:pPr>
      <w:proofErr w:type="spellStart"/>
      <w:r>
        <w:rPr>
          <w:rFonts w:ascii="Arial Narrow" w:hAnsi="Arial Narrow"/>
          <w:b/>
        </w:rPr>
        <w:t>Rôle</w:t>
      </w:r>
      <w:proofErr w:type="spellEnd"/>
      <w:r w:rsidR="00280368">
        <w:rPr>
          <w:rFonts w:ascii="Arial Narrow" w:hAnsi="Arial Narrow"/>
          <w:b/>
        </w:rPr>
        <w:t xml:space="preserve"> 1</w:t>
      </w:r>
      <w:r w:rsidRPr="009C67D2" w:rsidR="009C67D2">
        <w:rPr>
          <w:rFonts w:ascii="Arial Narrow" w:hAnsi="Arial Narrow"/>
          <w:b/>
        </w:rPr>
        <w:t>5</w:t>
      </w:r>
    </w:p>
    <w:p w:rsidRPr="00751DF1" w:rsidR="003474CE" w:rsidP="00751DF1" w:rsidRDefault="00751DF1" w14:paraId="3C3F65EA" w14:textId="0DA6D85D">
      <w:pPr>
        <w:rPr>
          <w:rFonts w:ascii="Arial Narrow" w:hAnsi="Arial Narrow"/>
          <w:lang w:val="fr-FR"/>
        </w:rPr>
      </w:pPr>
      <w:r>
        <w:rPr>
          <w:rFonts w:ascii="Arial Narrow" w:hAnsi="Arial Narrow"/>
          <w:lang w:val="fr-FR"/>
        </w:rPr>
        <w:t xml:space="preserve">Vous êtes une </w:t>
      </w:r>
      <w:r w:rsidRPr="00751DF1">
        <w:rPr>
          <w:rFonts w:ascii="Arial Narrow" w:hAnsi="Arial Narrow"/>
          <w:lang w:val="fr-FR"/>
        </w:rPr>
        <w:t>fille de 18 ans. Vous avez été enlevée comme esclave sexuelle pendant le conflit et vous av</w:t>
      </w:r>
      <w:r w:rsidR="00C66C21">
        <w:rPr>
          <w:rFonts w:ascii="Arial Narrow" w:hAnsi="Arial Narrow"/>
          <w:lang w:val="fr-FR"/>
        </w:rPr>
        <w:t xml:space="preserve">ez maintenant un jeune enfant. </w:t>
      </w:r>
      <w:r w:rsidRPr="00751DF1">
        <w:rPr>
          <w:rFonts w:ascii="Arial Narrow" w:hAnsi="Arial Narrow"/>
          <w:lang w:val="fr-FR"/>
        </w:rPr>
        <w:t>Vous vendez du thé dans un étal de rue et vous gagnez environ 5 dollars par jour.</w:t>
      </w:r>
    </w:p>
    <w:sectPr w:rsidRPr="00751DF1" w:rsidR="003474CE" w:rsidSect="00E81D97">
      <w:headerReference w:type="default" r:id="rId7"/>
      <w:pgSz w:w="12240" w:h="15840" w:orient="portrait"/>
      <w:pgMar w:top="1440" w:right="1080" w:bottom="990" w:left="1080" w:header="720" w:footer="720" w:gutter="0"/>
      <w:cols w:space="720"/>
      <w:docGrid w:linePitch="360"/>
      <w:footerReference w:type="default" r:id="R73f26026b0f848fc"/>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079" w:rsidP="004B0385" w:rsidRDefault="00B84079" w14:paraId="139ED9B0" w14:textId="77777777">
      <w:r>
        <w:separator/>
      </w:r>
    </w:p>
  </w:endnote>
  <w:endnote w:type="continuationSeparator" w:id="0">
    <w:p w:rsidR="00B84079" w:rsidP="004B0385" w:rsidRDefault="00B84079" w14:paraId="5A083C7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60"/>
      <w:gridCol w:w="3360"/>
      <w:gridCol w:w="3360"/>
    </w:tblGrid>
    <w:tr w:rsidR="4201A8FD" w:rsidTr="4201A8FD" w14:paraId="618B9FDC">
      <w:tc>
        <w:tcPr>
          <w:tcW w:w="3360" w:type="dxa"/>
          <w:tcMar/>
        </w:tcPr>
        <w:p w:rsidR="4201A8FD" w:rsidP="4201A8FD" w:rsidRDefault="4201A8FD" w14:paraId="7EB9A740" w14:textId="1E7B7703">
          <w:pPr>
            <w:pStyle w:val="Header"/>
            <w:bidi w:val="0"/>
            <w:ind w:left="-115"/>
            <w:jc w:val="left"/>
          </w:pPr>
        </w:p>
      </w:tc>
      <w:tc>
        <w:tcPr>
          <w:tcW w:w="3360" w:type="dxa"/>
          <w:tcMar/>
        </w:tcPr>
        <w:p w:rsidR="4201A8FD" w:rsidP="4201A8FD" w:rsidRDefault="4201A8FD" w14:paraId="38BF9887" w14:textId="2254BDFF">
          <w:pPr>
            <w:pStyle w:val="Header"/>
            <w:bidi w:val="0"/>
            <w:jc w:val="center"/>
          </w:pPr>
        </w:p>
      </w:tc>
      <w:tc>
        <w:tcPr>
          <w:tcW w:w="3360" w:type="dxa"/>
          <w:tcMar/>
        </w:tcPr>
        <w:p w:rsidR="4201A8FD" w:rsidP="4201A8FD" w:rsidRDefault="4201A8FD" w14:paraId="6D77A0CF" w14:textId="473D1B05">
          <w:pPr>
            <w:pStyle w:val="Header"/>
            <w:bidi w:val="0"/>
            <w:ind w:right="-115"/>
            <w:jc w:val="right"/>
          </w:pPr>
        </w:p>
      </w:tc>
    </w:tr>
  </w:tbl>
  <w:p w:rsidR="4201A8FD" w:rsidP="4201A8FD" w:rsidRDefault="4201A8FD" w14:paraId="0262D0AA" w14:textId="78797DD7">
    <w:pPr>
      <w:pStyle w:val="Footer"/>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079" w:rsidP="004B0385" w:rsidRDefault="00B84079" w14:paraId="1B860D2D" w14:textId="77777777">
      <w:r>
        <w:separator/>
      </w:r>
    </w:p>
  </w:footnote>
  <w:footnote w:type="continuationSeparator" w:id="0">
    <w:p w:rsidR="00B84079" w:rsidP="004B0385" w:rsidRDefault="00B84079" w14:paraId="1B1AEF7B"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3605E1" w:rsidR="0094720B" w:rsidRDefault="007C52ED" w14:paraId="04168B57" w14:textId="0AC22DC2">
    <w:pPr>
      <w:pStyle w:val="Header"/>
      <w:rPr>
        <w:rFonts w:ascii="Arial Narrow" w:hAnsi="Arial Narrow"/>
        <w:sz w:val="22"/>
        <w:szCs w:val="22"/>
        <w:lang w:val="fr-FR"/>
      </w:rPr>
    </w:pPr>
    <w:r w:rsidRPr="003605E1">
      <w:rPr>
        <w:rFonts w:ascii="Arial Narrow" w:hAnsi="Arial Narrow"/>
        <w:sz w:val="22"/>
        <w:szCs w:val="22"/>
        <w:lang w:val="fr-FR"/>
      </w:rPr>
      <w:t xml:space="preserve">Module 22 </w:t>
    </w:r>
    <w:r w:rsidRPr="003605E1" w:rsidR="003605E1">
      <w:rPr>
        <w:rFonts w:ascii="Arial Narrow" w:hAnsi="Arial Narrow"/>
        <w:sz w:val="22"/>
        <w:szCs w:val="22"/>
        <w:lang w:val="fr-FR"/>
      </w:rPr>
      <w:t>Programmes réactifs au genre et à la VBG</w:t>
    </w:r>
  </w:p>
  <w:p w:rsidRPr="003605E1" w:rsidR="0094720B" w:rsidRDefault="003605E1" w14:paraId="0A118D1F" w14:textId="27A2AB82">
    <w:pPr>
      <w:pStyle w:val="Header"/>
      <w:rPr>
        <w:rFonts w:ascii="Arial Narrow" w:hAnsi="Arial Narrow"/>
        <w:sz w:val="22"/>
        <w:szCs w:val="22"/>
      </w:rPr>
    </w:pPr>
    <w:r w:rsidRPr="003605E1">
      <w:rPr>
        <w:rFonts w:ascii="Arial Narrow" w:hAnsi="Arial Narrow"/>
        <w:sz w:val="22"/>
        <w:szCs w:val="22"/>
      </w:rPr>
      <w:t>Support papier 1</w:t>
    </w:r>
  </w:p>
  <w:p w:rsidR="0094720B" w:rsidRDefault="0094720B" w14:paraId="1A5B63BE"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B0B03"/>
    <w:multiLevelType w:val="hybridMultilevel"/>
    <w:tmpl w:val="714AA9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73"/>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0C3"/>
    <w:rsid w:val="000E71D0"/>
    <w:rsid w:val="000F37DE"/>
    <w:rsid w:val="000F6379"/>
    <w:rsid w:val="00163521"/>
    <w:rsid w:val="001C5E2A"/>
    <w:rsid w:val="001F5CC1"/>
    <w:rsid w:val="002275A8"/>
    <w:rsid w:val="0025159A"/>
    <w:rsid w:val="00280368"/>
    <w:rsid w:val="00290E86"/>
    <w:rsid w:val="002B32AE"/>
    <w:rsid w:val="002F7523"/>
    <w:rsid w:val="003474CE"/>
    <w:rsid w:val="003605E1"/>
    <w:rsid w:val="00361607"/>
    <w:rsid w:val="0038092A"/>
    <w:rsid w:val="004B0385"/>
    <w:rsid w:val="004C20C3"/>
    <w:rsid w:val="004C29D9"/>
    <w:rsid w:val="004C4E4B"/>
    <w:rsid w:val="005539E5"/>
    <w:rsid w:val="00580BF9"/>
    <w:rsid w:val="006E5DCB"/>
    <w:rsid w:val="00716356"/>
    <w:rsid w:val="00751DF1"/>
    <w:rsid w:val="007A6A32"/>
    <w:rsid w:val="007C52ED"/>
    <w:rsid w:val="00835984"/>
    <w:rsid w:val="008960CC"/>
    <w:rsid w:val="009035F5"/>
    <w:rsid w:val="00937557"/>
    <w:rsid w:val="0094720B"/>
    <w:rsid w:val="00957FB8"/>
    <w:rsid w:val="00964B10"/>
    <w:rsid w:val="009B5466"/>
    <w:rsid w:val="009C67D2"/>
    <w:rsid w:val="009E1F01"/>
    <w:rsid w:val="009F4478"/>
    <w:rsid w:val="00A66257"/>
    <w:rsid w:val="00B022DD"/>
    <w:rsid w:val="00B57D01"/>
    <w:rsid w:val="00B84079"/>
    <w:rsid w:val="00BA7C10"/>
    <w:rsid w:val="00BB7D9B"/>
    <w:rsid w:val="00BF08F6"/>
    <w:rsid w:val="00C03EC6"/>
    <w:rsid w:val="00C42FBB"/>
    <w:rsid w:val="00C50FF1"/>
    <w:rsid w:val="00C52E23"/>
    <w:rsid w:val="00C66C21"/>
    <w:rsid w:val="00CE7579"/>
    <w:rsid w:val="00CF50C4"/>
    <w:rsid w:val="00D65B72"/>
    <w:rsid w:val="00DA6915"/>
    <w:rsid w:val="00DF0D8D"/>
    <w:rsid w:val="00E81D97"/>
    <w:rsid w:val="00F561CA"/>
    <w:rsid w:val="00F95868"/>
    <w:rsid w:val="00FA7628"/>
    <w:rsid w:val="00FE1FC9"/>
    <w:rsid w:val="00FE4B0D"/>
    <w:rsid w:val="03EBEF42"/>
    <w:rsid w:val="066A65B1"/>
    <w:rsid w:val="0C2B54B7"/>
    <w:rsid w:val="101E95F3"/>
    <w:rsid w:val="116E7C62"/>
    <w:rsid w:val="222AAEFA"/>
    <w:rsid w:val="312CC909"/>
    <w:rsid w:val="3E45CAE6"/>
    <w:rsid w:val="4201A8FD"/>
    <w:rsid w:val="547A19A3"/>
    <w:rsid w:val="54E24AE5"/>
    <w:rsid w:val="590875C4"/>
    <w:rsid w:val="5A6C3651"/>
    <w:rsid w:val="60818E16"/>
    <w:rsid w:val="654B0830"/>
    <w:rsid w:val="6580A65B"/>
    <w:rsid w:val="6DB58482"/>
    <w:rsid w:val="6F40DDDF"/>
    <w:rsid w:val="70639EF4"/>
    <w:rsid w:val="781B4F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71C6FC"/>
  <w14:defaultImageDpi w14:val="300"/>
  <w15:docId w15:val="{B5260CE6-AB05-4709-9D89-FF494651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C20C3"/>
    <w:pPr>
      <w:ind w:left="720"/>
      <w:contextualSpacing/>
    </w:pPr>
  </w:style>
  <w:style w:type="paragraph" w:styleId="Header">
    <w:name w:val="header"/>
    <w:basedOn w:val="Normal"/>
    <w:link w:val="HeaderChar"/>
    <w:uiPriority w:val="99"/>
    <w:unhideWhenUsed/>
    <w:rsid w:val="004B0385"/>
    <w:pPr>
      <w:tabs>
        <w:tab w:val="center" w:pos="4320"/>
        <w:tab w:val="right" w:pos="8640"/>
      </w:tabs>
    </w:pPr>
  </w:style>
  <w:style w:type="character" w:styleId="HeaderChar" w:customStyle="1">
    <w:name w:val="Header Char"/>
    <w:basedOn w:val="DefaultParagraphFont"/>
    <w:link w:val="Header"/>
    <w:uiPriority w:val="99"/>
    <w:rsid w:val="004B0385"/>
  </w:style>
  <w:style w:type="paragraph" w:styleId="Footer">
    <w:name w:val="footer"/>
    <w:basedOn w:val="Normal"/>
    <w:link w:val="FooterChar"/>
    <w:uiPriority w:val="99"/>
    <w:unhideWhenUsed/>
    <w:rsid w:val="004B0385"/>
    <w:pPr>
      <w:tabs>
        <w:tab w:val="center" w:pos="4320"/>
        <w:tab w:val="right" w:pos="8640"/>
      </w:tabs>
    </w:pPr>
  </w:style>
  <w:style w:type="character" w:styleId="FooterChar" w:customStyle="1">
    <w:name w:val="Footer Char"/>
    <w:basedOn w:val="DefaultParagraphFont"/>
    <w:link w:val="Footer"/>
    <w:uiPriority w:val="99"/>
    <w:rsid w:val="004B0385"/>
  </w:style>
  <w:style w:type="character" w:styleId="Emphasis">
    <w:name w:val="Emphasis"/>
    <w:basedOn w:val="DefaultParagraphFont"/>
    <w:uiPriority w:val="20"/>
    <w:qFormat/>
    <w:rsid w:val="00835984"/>
    <w:rPr>
      <w:i/>
      <w:iC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2.xml" Id="rId11" /><Relationship Type="http://schemas.openxmlformats.org/officeDocument/2006/relationships/footnotes" Target="footnotes.xm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footer" Target="/word/footer.xml" Id="R73f26026b0f848f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90505212A941499BC37C9CAE0613AF" ma:contentTypeVersion="12" ma:contentTypeDescription="Create a new document." ma:contentTypeScope="" ma:versionID="76b3cf64d354648e93f2b9d26dfcce3c">
  <xsd:schema xmlns:xsd="http://www.w3.org/2001/XMLSchema" xmlns:xs="http://www.w3.org/2001/XMLSchema" xmlns:p="http://schemas.microsoft.com/office/2006/metadata/properties" xmlns:ns2="977a04dd-e1a2-4c1e-9372-ad60659cd6c9" xmlns:ns3="a05f84db-31af-4a86-8a41-3bb270e4e5e7" targetNamespace="http://schemas.microsoft.com/office/2006/metadata/properties" ma:root="true" ma:fieldsID="74b67ade5fdd801c63bc8eb024013fb9" ns2:_="" ns3:_="">
    <xsd:import namespace="977a04dd-e1a2-4c1e-9372-ad60659cd6c9"/>
    <xsd:import namespace="a05f84db-31af-4a86-8a41-3bb270e4e5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a04dd-e1a2-4c1e-9372-ad60659cd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5f84db-31af-4a86-8a41-3bb270e4e5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06C254-4FE4-4D78-B9A7-861EF7914CAA}"/>
</file>

<file path=customXml/itemProps2.xml><?xml version="1.0" encoding="utf-8"?>
<ds:datastoreItem xmlns:ds="http://schemas.openxmlformats.org/officeDocument/2006/customXml" ds:itemID="{904BBA6C-E372-4243-950C-DE00659A5793}"/>
</file>

<file path=customXml/itemProps3.xml><?xml version="1.0" encoding="utf-8"?>
<ds:datastoreItem xmlns:ds="http://schemas.openxmlformats.org/officeDocument/2006/customXml" ds:itemID="{3B6AF4B3-34F3-4592-846A-355C2AEEF78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Rastogi</dc:creator>
  <keywords/>
  <dc:description/>
  <lastModifiedBy>Gender2 Intern</lastModifiedBy>
  <revision>13</revision>
  <dcterms:created xsi:type="dcterms:W3CDTF">2019-09-09T20:09:00.0000000Z</dcterms:created>
  <dcterms:modified xsi:type="dcterms:W3CDTF">2020-02-28T20:24:06.5212273Z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0x0101008990505212A941499BC37C9CAE0613AF</vt:lpwstr>
  </property>
</Properties>
</file>