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tf" ContentType="application/x-font-ttf"/>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word/commentsExtended.xml" ContentType="application/vnd.openxmlformats-officedocument.wordprocessingml.commentsExtended+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1.xml" ContentType="application/xml"/>
  <Override PartName="/customXML/itemProps4.xml" ContentType="application/vnd.openxmlformats-officedocument.customXmlProperties+xml"/>
  <Override PartName="/docProps/app.xml" ContentType="application/vnd.openxmlformats-officedocument.extended-properties+xml"/>
  <Override PartName="/word/commentsIds.xml" ContentType="application/vnd.openxmlformats-officedocument.wordprocessingml.commentsIds+xml"/>
  <Override PartName="/word/glossary/document.xml" ContentType="application/vnd.openxmlformats-officedocument.wordprocessingml.document.glossary+xml"/>
</Types>
</file>

<file path=_rels/.rels>&#65279;<?xml version="1.0" encoding="utf-8"?><Relationships xmlns="http://schemas.openxmlformats.org/package/2006/relationships"><Relationship Type="http://schemas.openxmlformats.org/officeDocument/2006/relationships/custom-properties" Target="docProps/custom.xml" Id="rId1" /><Relationship Type="http://schemas.openxmlformats.org/package/2006/relationships/metadata/core-properties" Target="docProps/core.xml" Id="rId2" /><Relationship Type="http://schemas.openxmlformats.org/officeDocument/2006/relationships/officeDocument" Target="word/document.xml" Id="rId3" /><Relationship Type="http://schemas.openxmlformats.org/officeDocument/2006/relationships/extended-properties" Target="/docProps/app.xml" Id="R9751a4326cf0493b" /></Relationships>
</file>

<file path=word/document.xml><?xml version="1.0" encoding="utf-8"?>
<w:document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body>
    <w:p xmlns:wp14="http://schemas.microsoft.com/office/word/2010/wordml" w:rsidRPr="00000000" w:rsidR="00000000" w:rsidDel="00000000" w:rsidP="00000000" w:rsidRDefault="00000000" w14:paraId="00000001" wp14:textId="77777777">
      <w:pPr>
        <w:keepNext w:val="0"/>
        <w:keepLines w:val="0"/>
        <w:widowControl w:val="0"/>
        <w:pBdr>
          <w:top w:val="nil" w:sz="0" w:space="0"/>
          <w:left w:val="nil" w:sz="0" w:space="0"/>
          <w:bottom w:val="nil" w:sz="0" w:space="0"/>
          <w:right w:val="nil" w:sz="0" w:space="0"/>
          <w:between w:val="nil" w:sz="0" w:space="0"/>
        </w:pBdr>
        <w:shd w:val="clear" w:fill="auto"/>
        <w:spacing w:before="0" w:after="0" w:line="276" w:lineRule="auto"/>
        <w:ind w:left="0" w:right="0" w:firstLine="0"/>
        <w:jc w:val="left"/>
      </w:pPr>
      <w:r w:rsidRPr="00000000" w:rsidDel="00000000" w:rsidR="00000000">
        <w:pict w14:anchorId="26B5C457">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o:lock v:ext="edit" text="t" shapetype="t"/>
          </v:shapetype>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o:lock v:ext="edit" text="t" shapetype="t"/>
          </v:shapetype>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o:lock v:ext="edit" text="t" shapetype="t"/>
          </v:shapetype>
        </w:pict>
      </w:r>
    </w:p>
    <w:p xmlns:wp14="http://schemas.microsoft.com/office/word/2010/wordml" w:rsidRPr="00000000" w:rsidR="00000000" w:rsidDel="00000000" w:rsidP="00000000" w:rsidRDefault="00000000" w14:paraId="00000002" wp14:textId="77777777">
      <w:pPr>
        <w:jc w:val="center"/>
        <w:rPr>
          <w:rFonts w:ascii="Calibri" w:hAnsi="Calibri" w:eastAsia="Calibri" w:cs="Calibri"/>
          <w:b w:val="1"/>
          <w:sz w:val="32"/>
          <w:szCs w:val="32"/>
        </w:rPr>
      </w:pPr>
      <w:r w:rsidRPr="00000000" w:rsidDel="00000000" w:rsidR="00000000">
        <w:rPr>
          <w:rtl w:val="0"/>
        </w:rPr>
      </w:r>
    </w:p>
    <w:p xmlns:wp14="http://schemas.microsoft.com/office/word/2010/wordml" w:rsidRPr="00000000" w:rsidR="00000000" w:rsidDel="00000000" w:rsidP="00000000" w:rsidRDefault="00000000" w14:paraId="00000003" wp14:textId="77777777">
      <w:pPr>
        <w:jc w:val="center"/>
        <w:rPr>
          <w:rFonts w:ascii="Calibri" w:hAnsi="Calibri" w:eastAsia="Calibri" w:cs="Calibri"/>
          <w:b w:val="1"/>
          <w:sz w:val="32"/>
          <w:szCs w:val="32"/>
        </w:rPr>
      </w:pPr>
      <w:r w:rsidRPr="00000000" w:rsidDel="00000000" w:rsidR="00000000">
        <w:drawing>
          <wp:anchor xmlns:wp14="http://schemas.microsoft.com/office/word/2010/wordprocessingDrawing" distT="0" distB="0" distL="114300" distR="114300" simplePos="0" relativeHeight="0" behindDoc="0" locked="0" layoutInCell="1" hidden="0" allowOverlap="1" wp14:anchorId="75F44772" wp14:editId="7777777">
            <wp:simplePos x="0" y="0"/>
            <wp:positionH relativeFrom="column">
              <wp:posOffset>3589655</wp:posOffset>
            </wp:positionH>
            <wp:positionV relativeFrom="paragraph">
              <wp:posOffset>129752</wp:posOffset>
            </wp:positionV>
            <wp:extent cx="1427480" cy="787400"/>
            <wp:effectExtent l="0" t="0" r="0" b="0"/>
            <wp:wrapSquare wrapText="bothSides" distT="0" distB="0" distL="114300" distR="114300"/>
            <wp:docPr id="27" name="image5.png" descr="A picture containing text&#10;&#10;Description automatically generated"/>
            <a:graphic>
              <a:graphicData uri="http://schemas.openxmlformats.org/drawingml/2006/picture">
                <pic:pic>
                  <pic:nvPicPr>
                    <pic:cNvPr id="0" name="image5.png" descr="A picture containing text&#10;&#10;Description automatically generated"/>
                    <pic:cNvPicPr preferRelativeResize="0"/>
                  </pic:nvPicPr>
                  <pic:blipFill>
                    <a:blip r:embed="rId10"/>
                    <a:srcRect l="0" t="0" r="0" b="0"/>
                    <a:stretch>
                      <a:fillRect/>
                    </a:stretch>
                  </pic:blipFill>
                  <pic:spPr>
                    <a:xfrm>
                      <a:off x="0" y="0"/>
                      <a:ext cx="1427480" cy="787400"/>
                    </a:xfrm>
                    <a:prstGeom prst="rect"/>
                    <a:ln/>
                  </pic:spPr>
                </pic:pic>
              </a:graphicData>
            </a:graphic>
          </wp:anchor>
        </w:drawing>
      </w:r>
      <w:r w:rsidRPr="00000000" w:rsidDel="00000000" w:rsidR="00000000">
        <w:drawing>
          <wp:anchor xmlns:wp14="http://schemas.microsoft.com/office/word/2010/wordprocessingDrawing" distT="0" distB="0" distL="114300" distR="114300" simplePos="0" relativeHeight="0" behindDoc="0" locked="0" layoutInCell="1" hidden="0" allowOverlap="1" wp14:anchorId="5E7A31B2" wp14:editId="7777777">
            <wp:simplePos x="0" y="0"/>
            <wp:positionH relativeFrom="column">
              <wp:posOffset>711200</wp:posOffset>
            </wp:positionH>
            <wp:positionV relativeFrom="paragraph">
              <wp:posOffset>11430</wp:posOffset>
            </wp:positionV>
            <wp:extent cx="2096135" cy="1099820"/>
            <wp:effectExtent l="0" t="0" r="0" b="0"/>
            <wp:wrapSquare wrapText="bothSides" distT="0" distB="0" distL="114300" distR="114300"/>
            <wp:docPr id="29" name="image4.png"/>
            <a:graphic>
              <a:graphicData uri="http://schemas.openxmlformats.org/drawingml/2006/picture">
                <pic:pic>
                  <pic:nvPicPr>
                    <pic:cNvPr id="0" name="image4.png"/>
                    <pic:cNvPicPr preferRelativeResize="0"/>
                  </pic:nvPicPr>
                  <pic:blipFill>
                    <a:blip r:embed="rId11"/>
                    <a:srcRect l="0" t="0" r="0" b="0"/>
                    <a:stretch>
                      <a:fillRect/>
                    </a:stretch>
                  </pic:blipFill>
                  <pic:spPr>
                    <a:xfrm>
                      <a:off x="0" y="0"/>
                      <a:ext cx="2096135" cy="1099820"/>
                    </a:xfrm>
                    <a:prstGeom prst="rect"/>
                    <a:ln/>
                  </pic:spPr>
                </pic:pic>
              </a:graphicData>
            </a:graphic>
          </wp:anchor>
        </w:drawing>
      </w:r>
      <w:r w:rsidR="51F78566">
        <w:rPr/>
        <w:t/>
      </w:r>
    </w:p>
    <w:p xmlns:wp14="http://schemas.microsoft.com/office/word/2010/wordml" w:rsidRPr="00000000" w:rsidR="00000000" w:rsidDel="00000000" w:rsidP="00000000" w:rsidRDefault="00000000" w14:paraId="00000004" wp14:textId="77777777">
      <w:pPr>
        <w:jc w:val="center"/>
        <w:rPr>
          <w:rFonts w:ascii="Calibri" w:hAnsi="Calibri" w:eastAsia="Calibri" w:cs="Calibri"/>
          <w:b w:val="1"/>
          <w:sz w:val="32"/>
          <w:szCs w:val="32"/>
        </w:rPr>
      </w:pPr>
      <w:r w:rsidRPr="00000000" w:rsidDel="00000000" w:rsidR="00000000">
        <w:rPr>
          <w:rtl w:val="0"/>
        </w:rPr>
      </w:r>
    </w:p>
    <w:p xmlns:wp14="http://schemas.microsoft.com/office/word/2010/wordml" w:rsidRPr="00000000" w:rsidR="00000000" w:rsidDel="00000000" w:rsidP="00000000" w:rsidRDefault="00000000" w14:paraId="00000005" wp14:textId="77777777">
      <w:pPr>
        <w:jc w:val="center"/>
        <w:rPr>
          <w:rFonts w:ascii="Calibri" w:hAnsi="Calibri" w:eastAsia="Calibri" w:cs="Calibri"/>
          <w:b w:val="1"/>
          <w:sz w:val="40"/>
          <w:szCs w:val="40"/>
        </w:rPr>
      </w:pPr>
      <w:r w:rsidRPr="00000000" w:rsidDel="00000000" w:rsidR="00000000">
        <w:rPr>
          <w:rtl w:val="0"/>
        </w:rPr>
      </w:r>
    </w:p>
    <w:p xmlns:wp14="http://schemas.microsoft.com/office/word/2010/wordml" w:rsidRPr="00000000" w:rsidR="00000000" w:rsidDel="00000000" w:rsidP="00000000" w:rsidRDefault="00000000" w14:paraId="00000006" wp14:textId="77777777">
      <w:pPr>
        <w:jc w:val="center"/>
        <w:rPr>
          <w:rFonts w:ascii="Calibri" w:hAnsi="Calibri" w:eastAsia="Calibri" w:cs="Calibri"/>
          <w:b w:val="1"/>
          <w:sz w:val="40"/>
          <w:szCs w:val="40"/>
        </w:rPr>
      </w:pPr>
      <w:r w:rsidRPr="00000000" w:rsidDel="00000000" w:rsidR="00000000">
        <w:rPr>
          <w:rtl w:val="0"/>
        </w:rPr>
      </w:r>
    </w:p>
    <w:p xmlns:wp14="http://schemas.microsoft.com/office/word/2010/wordml" w:rsidRPr="00000000" w:rsidR="00000000" w:rsidDel="00000000" w:rsidP="00000000" w:rsidRDefault="00000000" w14:paraId="00000007" wp14:textId="77777777">
      <w:pPr>
        <w:jc w:val="center"/>
        <w:rPr>
          <w:rFonts w:ascii="Calibri" w:hAnsi="Calibri" w:eastAsia="Calibri" w:cs="Calibri"/>
          <w:b w:val="1"/>
          <w:sz w:val="40"/>
          <w:szCs w:val="40"/>
        </w:rPr>
      </w:pPr>
      <w:r w:rsidRPr="00000000" w:rsidDel="00000000" w:rsidR="00000000">
        <w:rPr>
          <w:rtl w:val="0"/>
        </w:rPr>
      </w:r>
    </w:p>
    <w:p xmlns:wp14="http://schemas.microsoft.com/office/word/2010/wordml" w:rsidRPr="00000000" w:rsidR="00000000" w:rsidDel="00000000" w:rsidP="00000000" w:rsidRDefault="00000000" w14:paraId="00000008" wp14:textId="77777777">
      <w:pPr>
        <w:jc w:val="center"/>
        <w:rPr>
          <w:rFonts w:ascii="Calibri" w:hAnsi="Calibri" w:eastAsia="Calibri" w:cs="Calibri"/>
          <w:b w:val="1"/>
          <w:sz w:val="40"/>
          <w:szCs w:val="40"/>
        </w:rPr>
      </w:pPr>
      <w:r w:rsidRPr="00000000" w:rsidDel="00000000" w:rsidR="00000000">
        <w:rPr>
          <w:rFonts w:ascii="Calibri" w:hAnsi="Calibri" w:eastAsia="Calibri" w:cs="Calibri"/>
          <w:b w:val="1"/>
          <w:sz w:val="40"/>
          <w:szCs w:val="40"/>
          <w:rtl w:val="0"/>
        </w:rPr>
        <w:t xml:space="preserve">Myanmar Nutrition Sector</w:t>
      </w:r>
    </w:p>
    <w:p xmlns:wp14="http://schemas.microsoft.com/office/word/2010/wordml" w:rsidRPr="00000000" w:rsidR="00000000" w:rsidDel="00000000" w:rsidP="00000000" w:rsidRDefault="00000000" w14:paraId="00000009" wp14:textId="77777777">
      <w:pPr>
        <w:jc w:val="center"/>
        <w:rPr>
          <w:rFonts w:ascii="Calibri" w:hAnsi="Calibri" w:eastAsia="Calibri" w:cs="Calibri"/>
          <w:b w:val="1"/>
          <w:i w:val="1"/>
          <w:sz w:val="36"/>
          <w:szCs w:val="36"/>
        </w:rPr>
      </w:pPr>
      <w:r w:rsidRPr="00000000" w:rsidDel="00000000" w:rsidR="00000000">
        <w:rPr>
          <w:rFonts w:ascii="Calibri" w:hAnsi="Calibri" w:eastAsia="Calibri" w:cs="Calibri"/>
          <w:rtl w:val="0"/>
        </w:rPr>
        <w:br w:type="textWrapping"/>
      </w:r>
      <w:r w:rsidRPr="00000000" w:rsidDel="00000000" w:rsidR="00000000">
        <w:rPr>
          <w:rFonts w:ascii="Calibri" w:hAnsi="Calibri" w:eastAsia="Calibri" w:cs="Calibri"/>
          <w:b w:val="1"/>
          <w:i w:val="1"/>
          <w:sz w:val="36"/>
          <w:szCs w:val="36"/>
          <w:rtl w:val="0"/>
        </w:rPr>
        <w:t xml:space="preserve">Adapted Emergency Nutrition Guidance during</w:t>
      </w:r>
      <w:r w:rsidRPr="00000000" w:rsidDel="00000000" w:rsidR="00000000">
        <w:rPr>
          <w:rFonts w:ascii="Calibri" w:hAnsi="Calibri" w:eastAsia="Calibri" w:cs="Calibri"/>
          <w:b w:val="1"/>
          <w:sz w:val="36"/>
          <w:szCs w:val="36"/>
          <w:rtl w:val="0"/>
        </w:rPr>
        <w:t xml:space="preserve"> </w:t>
      </w:r>
      <w:r w:rsidRPr="00000000" w:rsidDel="00000000" w:rsidR="00000000">
        <w:rPr>
          <w:rFonts w:ascii="Calibri" w:hAnsi="Calibri" w:eastAsia="Calibri" w:cs="Calibri"/>
          <w:b w:val="1"/>
          <w:i w:val="1"/>
          <w:sz w:val="36"/>
          <w:szCs w:val="36"/>
          <w:rtl w:val="0"/>
        </w:rPr>
        <w:t xml:space="preserve">COVID-19 Pandemic Training Package</w:t>
      </w:r>
    </w:p>
    <w:p xmlns:wp14="http://schemas.microsoft.com/office/word/2010/wordml" w:rsidRPr="00000000" w:rsidR="00000000" w:rsidDel="00000000" w:rsidP="00000000" w:rsidRDefault="00000000" w14:paraId="0000000A" wp14:textId="77777777">
      <w:pPr>
        <w:jc w:val="center"/>
        <w:rPr>
          <w:rFonts w:ascii="Calibri" w:hAnsi="Calibri" w:eastAsia="Calibri" w:cs="Calibri"/>
          <w:b w:val="1"/>
          <w:i w:val="1"/>
          <w:sz w:val="36"/>
          <w:szCs w:val="36"/>
        </w:rPr>
      </w:pPr>
      <w:r w:rsidRPr="00000000" w:rsidDel="00000000" w:rsidR="00000000">
        <w:rPr>
          <w:rtl w:val="0"/>
        </w:rPr>
      </w:r>
    </w:p>
    <w:p xmlns:wp14="http://schemas.microsoft.com/office/word/2010/wordml" w:rsidRPr="00000000" w:rsidR="00000000" w:rsidDel="00000000" w:rsidP="00000000" w:rsidRDefault="00000000" w14:paraId="0000000B" wp14:textId="77777777">
      <w:pPr>
        <w:jc w:val="center"/>
        <w:rPr>
          <w:rFonts w:ascii="Calibri" w:hAnsi="Calibri" w:eastAsia="Calibri" w:cs="Calibri"/>
          <w:b w:val="1"/>
          <w:sz w:val="36"/>
          <w:szCs w:val="36"/>
        </w:rPr>
      </w:pPr>
      <w:r w:rsidRPr="00000000" w:rsidDel="00000000" w:rsidR="00000000">
        <w:rPr>
          <w:rFonts w:ascii="Calibri" w:hAnsi="Calibri" w:eastAsia="Calibri" w:cs="Calibri"/>
          <w:b w:val="1"/>
          <w:sz w:val="36"/>
          <w:szCs w:val="36"/>
          <w:rtl w:val="0"/>
        </w:rPr>
        <w:t xml:space="preserve">Implementing Partners Training</w:t>
      </w:r>
    </w:p>
    <w:p xmlns:wp14="http://schemas.microsoft.com/office/word/2010/wordml" w:rsidRPr="00000000" w:rsidR="00000000" w:rsidDel="00000000" w:rsidP="00000000" w:rsidRDefault="00000000" w14:paraId="0000000C" wp14:textId="77777777">
      <w:pPr>
        <w:jc w:val="center"/>
        <w:rPr>
          <w:rFonts w:ascii="Calibri" w:hAnsi="Calibri" w:eastAsia="Calibri" w:cs="Calibri"/>
          <w:b w:val="1"/>
          <w:sz w:val="36"/>
          <w:szCs w:val="36"/>
        </w:rPr>
      </w:pPr>
      <w:r w:rsidRPr="00000000" w:rsidDel="00000000" w:rsidR="00000000">
        <w:rPr>
          <w:rFonts w:ascii="Calibri" w:hAnsi="Calibri" w:eastAsia="Calibri" w:cs="Calibri"/>
          <w:b w:val="1"/>
          <w:sz w:val="36"/>
          <w:szCs w:val="36"/>
          <w:rtl w:val="0"/>
        </w:rPr>
        <w:t xml:space="preserve">Facilitators Guide </w:t>
      </w:r>
    </w:p>
    <w:p xmlns:wp14="http://schemas.microsoft.com/office/word/2010/wordml" w:rsidRPr="00000000" w:rsidR="00000000" w:rsidDel="00000000" w:rsidP="00000000" w:rsidRDefault="00000000" w14:paraId="0000000D" wp14:textId="77777777">
      <w:pPr>
        <w:spacing w:after="160" w:line="259" w:lineRule="auto"/>
        <w:jc w:val="center"/>
        <w:rPr>
          <w:rFonts w:ascii="Calibri" w:hAnsi="Calibri" w:eastAsia="Calibri" w:cs="Calibri"/>
          <w:sz w:val="32"/>
          <w:szCs w:val="32"/>
        </w:rPr>
      </w:pPr>
      <w:r w:rsidRPr="00000000" w:rsidDel="00000000" w:rsidR="00000000">
        <w:rPr>
          <w:rFonts w:ascii="Calibri" w:hAnsi="Calibri" w:eastAsia="Calibri" w:cs="Calibri"/>
          <w:sz w:val="32"/>
          <w:szCs w:val="32"/>
          <w:rtl w:val="0"/>
        </w:rPr>
        <w:t xml:space="preserve">V.1 June 2021</w:t>
      </w:r>
    </w:p>
    <w:p xmlns:wp14="http://schemas.microsoft.com/office/word/2010/wordml" w:rsidRPr="00000000" w:rsidR="00000000" w:rsidDel="00000000" w:rsidP="00000000" w:rsidRDefault="00000000" w14:paraId="0000000E" wp14:textId="77777777">
      <w:pPr>
        <w:rPr>
          <w:rFonts w:ascii="Calibri" w:hAnsi="Calibri" w:eastAsia="Calibri" w:cs="Calibri"/>
          <w:b w:val="1"/>
          <w:sz w:val="32"/>
          <w:szCs w:val="32"/>
        </w:rPr>
      </w:pPr>
      <w:r w:rsidRPr="00000000" w:rsidDel="00000000" w:rsidR="00000000">
        <w:rPr>
          <w:rtl w:val="0"/>
        </w:rPr>
      </w:r>
    </w:p>
    <w:p xmlns:wp14="http://schemas.microsoft.com/office/word/2010/wordml" w:rsidRPr="00000000" w:rsidR="00000000" w:rsidDel="00000000" w:rsidP="00000000" w:rsidRDefault="00000000" w14:paraId="0000000F"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0" wp14:textId="77777777">
      <w:pPr>
        <w:rPr>
          <w:rFonts w:ascii="Calibri" w:hAnsi="Calibri" w:eastAsia="Calibri" w:cs="Calibri"/>
        </w:rPr>
      </w:pPr>
      <w:r w:rsidRPr="00000000" w:rsidDel="00000000" w:rsidR="00000000">
        <w:br w:type="page"/>
      </w:r>
      <w:r w:rsidRPr="00000000" w:rsidDel="00000000" w:rsidR="00000000">
        <w:rPr>
          <w:rtl w:val="0"/>
        </w:rPr>
      </w:r>
      <w:r w:rsidRPr="00000000" w:rsidDel="00000000" w:rsidR="00000000">
        <w:drawing>
          <wp:anchor xmlns:wp14="http://schemas.microsoft.com/office/word/2010/wordprocessingDrawing" distT="0" distB="0" distL="114300" distR="114300" simplePos="0" relativeHeight="0" behindDoc="0" locked="0" layoutInCell="1" hidden="0" allowOverlap="1" wp14:anchorId="74F49ED9" wp14:editId="7777777">
            <wp:simplePos x="0" y="0"/>
            <wp:positionH relativeFrom="column">
              <wp:posOffset>-321731</wp:posOffset>
            </wp:positionH>
            <wp:positionV relativeFrom="paragraph">
              <wp:posOffset>3757295</wp:posOffset>
            </wp:positionV>
            <wp:extent cx="1503045" cy="879475"/>
            <wp:effectExtent l="0" t="0" r="0" b="0"/>
            <wp:wrapSquare wrapText="bothSides" distT="0" distB="0" distL="114300" distR="114300"/>
            <wp:docPr id="28" name="image1.png"/>
            <a:graphic>
              <a:graphicData uri="http://schemas.openxmlformats.org/drawingml/2006/picture">
                <pic:pic>
                  <pic:nvPicPr>
                    <pic:cNvPr id="0" name="image1.png"/>
                    <pic:cNvPicPr preferRelativeResize="0"/>
                  </pic:nvPicPr>
                  <pic:blipFill>
                    <a:blip r:embed="rId12"/>
                    <a:srcRect l="0" t="0" r="0" b="0"/>
                    <a:stretch>
                      <a:fillRect/>
                    </a:stretch>
                  </pic:blipFill>
                  <pic:spPr>
                    <a:xfrm>
                      <a:off x="0" y="0"/>
                      <a:ext cx="1503045" cy="879475"/>
                    </a:xfrm>
                    <a:prstGeom prst="rect"/>
                    <a:ln/>
                  </pic:spPr>
                </pic:pic>
              </a:graphicData>
            </a:graphic>
          </wp:anchor>
        </w:drawing>
      </w:r>
      <w:r w:rsidRPr="00000000" w:rsidDel="00000000" w:rsidR="00000000">
        <w:drawing>
          <wp:anchor xmlns:wp14="http://schemas.microsoft.com/office/word/2010/wordprocessingDrawing" distT="0" distB="0" distL="114300" distR="114300" simplePos="0" relativeHeight="0" behindDoc="0" locked="0" layoutInCell="1" hidden="0" allowOverlap="1" wp14:anchorId="29DE67B4" wp14:editId="7777777">
            <wp:simplePos x="0" y="0"/>
            <wp:positionH relativeFrom="column">
              <wp:posOffset>1816735</wp:posOffset>
            </wp:positionH>
            <wp:positionV relativeFrom="paragraph">
              <wp:posOffset>3671358</wp:posOffset>
            </wp:positionV>
            <wp:extent cx="1972310" cy="965835"/>
            <wp:effectExtent l="0" t="0" r="0" b="0"/>
            <wp:wrapSquare wrapText="bothSides" distT="0" distB="0" distL="114300" distR="114300"/>
            <wp:docPr id="23" name="image3.png" descr="Graphical user interface&#10;&#10;Description automatically generated"/>
            <a:graphic>
              <a:graphicData uri="http://schemas.openxmlformats.org/drawingml/2006/picture">
                <pic:pic>
                  <pic:nvPicPr>
                    <pic:cNvPr id="0" name="image3.png" descr="Graphical user interface&#10;&#10;Description automatically generated"/>
                    <pic:cNvPicPr preferRelativeResize="0"/>
                  </pic:nvPicPr>
                  <pic:blipFill>
                    <a:blip r:embed="rId13"/>
                    <a:srcRect l="0" t="0" r="0" b="0"/>
                    <a:stretch>
                      <a:fillRect/>
                    </a:stretch>
                  </pic:blipFill>
                  <pic:spPr>
                    <a:xfrm>
                      <a:off x="0" y="0"/>
                      <a:ext cx="1972310" cy="965835"/>
                    </a:xfrm>
                    <a:prstGeom prst="rect"/>
                    <a:ln/>
                  </pic:spPr>
                </pic:pic>
              </a:graphicData>
            </a:graphic>
          </wp:anchor>
        </w:drawing>
      </w:r>
      <w:r w:rsidRPr="00000000" w:rsidDel="00000000" w:rsidR="00000000">
        <w:drawing>
          <wp:anchor xmlns:wp14="http://schemas.microsoft.com/office/word/2010/wordprocessingDrawing" distT="0" distB="0" distL="114300" distR="114300" simplePos="0" relativeHeight="0" behindDoc="0" locked="0" layoutInCell="1" hidden="0" allowOverlap="1" wp14:anchorId="14C83D83" wp14:editId="7777777">
            <wp:simplePos x="0" y="0"/>
            <wp:positionH relativeFrom="column">
              <wp:posOffset>4258309</wp:posOffset>
            </wp:positionH>
            <wp:positionV relativeFrom="paragraph">
              <wp:posOffset>3760470</wp:posOffset>
            </wp:positionV>
            <wp:extent cx="1989455" cy="773430"/>
            <wp:effectExtent l="0" t="0" r="0" b="0"/>
            <wp:wrapSquare wrapText="bothSides" distT="0" distB="0" distL="114300" distR="114300"/>
            <wp:docPr id="26" name="image2.png" descr="Logo, company name&#10;&#10;Description automatically generated"/>
            <a:graphic>
              <a:graphicData uri="http://schemas.openxmlformats.org/drawingml/2006/picture">
                <pic:pic>
                  <pic:nvPicPr>
                    <pic:cNvPr id="0" name="image2.png" descr="Logo, company name&#10;&#10;Description automatically generated"/>
                    <pic:cNvPicPr preferRelativeResize="0"/>
                  </pic:nvPicPr>
                  <pic:blipFill>
                    <a:blip r:embed="rId14"/>
                    <a:srcRect l="0" t="0" r="0" b="0"/>
                    <a:stretch>
                      <a:fillRect/>
                    </a:stretch>
                  </pic:blipFill>
                  <pic:spPr>
                    <a:xfrm>
                      <a:off x="0" y="0"/>
                      <a:ext cx="1989455" cy="773430"/>
                    </a:xfrm>
                    <a:prstGeom prst="rect"/>
                    <a:ln/>
                  </pic:spPr>
                </pic:pic>
              </a:graphicData>
            </a:graphic>
          </wp:anchor>
        </w:drawing>
      </w:r>
    </w:p>
    <w:p xmlns:wp14="http://schemas.microsoft.com/office/word/2010/wordml" w:rsidRPr="00000000" w:rsidR="00000000" w:rsidDel="00000000" w:rsidP="00000000" w:rsidRDefault="00000000" w14:paraId="00000011"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2" wp14:textId="77777777">
      <w:pPr>
        <w:rPr>
          <w:rFonts w:ascii="Calibri" w:hAnsi="Calibri" w:eastAsia="Calibri" w:cs="Calibri"/>
          <w:b w:val="1"/>
          <w:sz w:val="32"/>
          <w:szCs w:val="32"/>
        </w:rPr>
      </w:pPr>
      <w:r w:rsidRPr="00000000" w:rsidDel="00000000" w:rsidR="00000000">
        <w:rPr>
          <w:rtl w:val="0"/>
        </w:rPr>
      </w:r>
    </w:p>
    <w:p xmlns:wp14="http://schemas.microsoft.com/office/word/2010/wordml" w:rsidRPr="00000000" w:rsidR="00000000" w:rsidDel="00000000" w:rsidP="00000000" w:rsidRDefault="00000000" w14:paraId="00000013" wp14:textId="77777777">
      <w:pPr>
        <w:keepNext w:val="1"/>
        <w:keepLines w:val="1"/>
        <w:spacing w:before="360" w:after="80" w:line="259" w:lineRule="auto"/>
        <w:jc w:val="both"/>
        <w:rPr>
          <w:rFonts w:ascii="Calibri" w:hAnsi="Calibri" w:eastAsia="Calibri" w:cs="Calibri"/>
          <w:b w:val="1"/>
          <w:sz w:val="36"/>
          <w:szCs w:val="36"/>
        </w:rPr>
      </w:pPr>
      <w:bookmarkStart w:name="_heading=h.gjdgxs" w:colFirst="0" w:colLast="0" w:id="455083800"/>
      <w:bookmarkEnd w:id="455083800"/>
      <w:r w:rsidRPr="00000000" w:rsidDel="00000000" w:rsidR="00000000">
        <w:rPr>
          <w:rFonts w:ascii="Calibri" w:hAnsi="Calibri" w:eastAsia="Calibri" w:cs="Calibri"/>
          <w:b w:val="1"/>
          <w:sz w:val="36"/>
          <w:szCs w:val="36"/>
          <w:rtl w:val="0"/>
        </w:rPr>
        <w:t xml:space="preserve">Preface</w:t>
      </w:r>
    </w:p>
    <w:p xmlns:wp14="http://schemas.microsoft.com/office/word/2010/wordml" w:rsidRPr="00000000" w:rsidR="00000000" w:rsidDel="00000000" w:rsidP="00000000" w:rsidRDefault="00000000" w14:paraId="00000014" wp14:textId="77777777">
      <w:pPr>
        <w:jc w:val="both"/>
        <w:rPr>
          <w:rFonts w:ascii="Calibri" w:hAnsi="Calibri" w:eastAsia="Calibri" w:cs="Calibri"/>
        </w:rPr>
      </w:pPr>
      <w:bookmarkStart w:name="_heading=h.30j0zll" w:colFirst="0" w:colLast="0" w:id="2047623301"/>
      <w:bookmarkEnd w:id="2047623301"/>
      <w:r w:rsidRPr="00000000" w:rsidDel="00000000" w:rsidR="00000000">
        <w:rPr>
          <w:rFonts w:ascii="Calibri" w:hAnsi="Calibri" w:eastAsia="Calibri" w:cs="Calibri"/>
          <w:rtl w:val="0"/>
        </w:rPr>
        <w:t xml:space="preserve">This </w:t>
      </w:r>
      <w:r w:rsidRPr="00000000" w:rsidDel="00000000" w:rsidR="00000000">
        <w:rPr>
          <w:rFonts w:ascii="Calibri" w:hAnsi="Calibri" w:eastAsia="Calibri" w:cs="Calibri"/>
          <w:i w:val="1"/>
          <w:rtl w:val="0"/>
        </w:rPr>
        <w:t xml:space="preserve">Adapted Emergency Nutrition Guidance during the COVID-19 Pandemic Training Package for Implementing partners</w:t>
      </w:r>
      <w:r w:rsidRPr="00000000" w:rsidDel="00000000" w:rsidR="00000000">
        <w:rPr>
          <w:rFonts w:ascii="Calibri" w:hAnsi="Calibri" w:eastAsia="Calibri" w:cs="Calibri"/>
          <w:rtl w:val="0"/>
        </w:rPr>
        <w:t xml:space="preserve"> was developed by the Global Nutrition Cluster-Technical Alliance and the Myanmar Nutrition Sector under the Myanmar Nutrition Technical Network (MNTN) and nutrition partners, The Adapted Emergency Nutrition Guidance during the COVID-19 Pandemic Training Package for Volunteers includes </w:t>
      </w:r>
    </w:p>
    <w:p xmlns:wp14="http://schemas.microsoft.com/office/word/2010/wordml" w:rsidRPr="00000000" w:rsidR="00000000" w:rsidDel="00000000" w:rsidP="00000000" w:rsidRDefault="00000000" w14:paraId="00000015" wp14:textId="77777777">
      <w:pPr>
        <w:numPr>
          <w:ilvl w:val="0"/>
          <w:numId w:val="113"/>
        </w:numPr>
        <w:ind w:left="720" w:hanging="360"/>
        <w:jc w:val="both"/>
        <w:rPr/>
      </w:pPr>
      <w:r w:rsidRPr="00000000" w:rsidDel="00000000" w:rsidR="00000000">
        <w:rPr>
          <w:rFonts w:ascii="Calibri" w:hAnsi="Calibri" w:eastAsia="Calibri" w:cs="Calibri"/>
          <w:rtl w:val="0"/>
        </w:rPr>
        <w:t xml:space="preserve">Community Health Volunteer (CHV) Facilitators Guide, appendices, and Training Aids for training Community Health Volunteers;</w:t>
      </w:r>
    </w:p>
    <w:p xmlns:wp14="http://schemas.microsoft.com/office/word/2010/wordml" w:rsidRPr="00000000" w:rsidR="00000000" w:rsidDel="00000000" w:rsidP="00000000" w:rsidRDefault="00000000" w14:paraId="00000016" wp14:textId="77777777">
      <w:pPr>
        <w:numPr>
          <w:ilvl w:val="0"/>
          <w:numId w:val="113"/>
        </w:numPr>
        <w:ind w:left="720" w:hanging="360"/>
        <w:jc w:val="both"/>
        <w:rPr/>
      </w:pPr>
      <w:r w:rsidRPr="00000000" w:rsidDel="00000000" w:rsidR="00000000">
        <w:rPr>
          <w:rFonts w:ascii="Calibri" w:hAnsi="Calibri" w:eastAsia="Calibri" w:cs="Calibri"/>
          <w:rtl w:val="0"/>
        </w:rPr>
        <w:t xml:space="preserve">Accompanying PowerPoint Presentations with notes to facilitate the training.</w:t>
      </w:r>
    </w:p>
    <w:p xmlns:wp14="http://schemas.microsoft.com/office/word/2010/wordml" w:rsidRPr="00000000" w:rsidR="00000000" w:rsidDel="00000000" w:rsidP="00000000" w:rsidRDefault="00000000" w14:paraId="00000017" wp14:textId="77777777">
      <w:pPr>
        <w:numPr>
          <w:ilvl w:val="0"/>
          <w:numId w:val="113"/>
        </w:numPr>
        <w:ind w:left="720" w:hanging="360"/>
        <w:jc w:val="both"/>
        <w:rPr/>
      </w:pPr>
      <w:r w:rsidRPr="00000000" w:rsidDel="00000000" w:rsidR="00000000">
        <w:rPr>
          <w:rFonts w:ascii="Calibri" w:hAnsi="Calibri" w:eastAsia="Calibri" w:cs="Calibri"/>
          <w:rtl w:val="0"/>
        </w:rPr>
        <w:t xml:space="preserve">The Participant Materials for both courses, including training pre and posttests, handouts and training evaluation tools,</w:t>
      </w:r>
    </w:p>
    <w:p xmlns:wp14="http://schemas.microsoft.com/office/word/2010/wordml" w:rsidRPr="00000000" w:rsidR="00000000" w:rsidDel="00000000" w:rsidP="00000000" w:rsidRDefault="00000000" w14:paraId="0000001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9" wp14:textId="77777777">
      <w:pPr>
        <w:jc w:val="both"/>
        <w:rPr>
          <w:rFonts w:ascii="Calibri" w:hAnsi="Calibri" w:eastAsia="Calibri" w:cs="Calibri"/>
        </w:rPr>
      </w:pPr>
      <w:r w:rsidRPr="00000000" w:rsidDel="00000000" w:rsidR="00000000">
        <w:rPr>
          <w:rFonts w:ascii="Calibri" w:hAnsi="Calibri" w:eastAsia="Calibri" w:cs="Calibri"/>
          <w:rtl w:val="0"/>
        </w:rPr>
        <w:t xml:space="preserve">All of the materials found in </w:t>
      </w:r>
      <w:r w:rsidRPr="00000000" w:rsidDel="00000000" w:rsidR="00000000">
        <w:rPr>
          <w:rFonts w:ascii="Calibri" w:hAnsi="Calibri" w:eastAsia="Calibri" w:cs="Calibri"/>
          <w:i w:val="1"/>
          <w:rtl w:val="0"/>
        </w:rPr>
        <w:t xml:space="preserve">the Adapted Emergency Nutrition Guidance during the COVID-19 Pandemic Training Package for Implementing partners</w:t>
      </w:r>
      <w:r w:rsidRPr="00000000" w:rsidDel="00000000" w:rsidR="00000000">
        <w:rPr>
          <w:rFonts w:ascii="Calibri" w:hAnsi="Calibri" w:eastAsia="Calibri" w:cs="Calibri"/>
          <w:rtl w:val="0"/>
        </w:rPr>
        <w:t xml:space="preserve"> is available in electronic and editable format to facilitate dissemination and adaptation and updating as per the most up-to-date COVID-19 guidelines.</w:t>
      </w:r>
    </w:p>
    <w:p xmlns:wp14="http://schemas.microsoft.com/office/word/2010/wordml" w:rsidRPr="00000000" w:rsidR="00000000" w:rsidDel="00000000" w:rsidP="00000000" w:rsidRDefault="00000000" w14:paraId="0000001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B" wp14:textId="77777777">
      <w:pPr>
        <w:jc w:val="both"/>
        <w:rPr>
          <w:rFonts w:ascii="Calibri" w:hAnsi="Calibri" w:eastAsia="Calibri" w:cs="Calibri"/>
        </w:rPr>
      </w:pPr>
      <w:bookmarkStart w:name="_heading=h.1fob9te" w:colFirst="0" w:colLast="0" w:id="1843830529"/>
      <w:bookmarkEnd w:id="1843830529"/>
      <w:r w:rsidRPr="00000000" w:rsidDel="00000000" w:rsidR="00000000">
        <w:rPr>
          <w:rFonts w:ascii="Calibri" w:hAnsi="Calibri" w:eastAsia="Calibri" w:cs="Calibri"/>
          <w:rtl w:val="0"/>
        </w:rPr>
        <w:t xml:space="preserve"> This Training Package is based on the Adapted Emergency Nutrition Programming Guidance in the Context of COVID-19 Pandemic in Myanmar and the Updated Global Implementation Guidance on Prevention, Early Detection and Treatment of Wasting in Children 0-59 Months Through National Health Systems in the Context of COVID-19 , the Guidance on Infant feeding in in the Context of COVID-19 and the </w:t>
      </w:r>
      <w:r w:rsidRPr="00000000" w:rsidDel="00000000" w:rsidR="00000000">
        <w:rPr>
          <w:rFonts w:ascii="Calibri" w:hAnsi="Calibri" w:eastAsia="Calibri" w:cs="Calibri"/>
          <w:color w:val="212721"/>
          <w:highlight w:val="white"/>
          <w:rtl w:val="0"/>
        </w:rPr>
        <w:t xml:space="preserve">counselling package, Infant and Young Child Feeding Recommendations when COVID-19 is Suspected or Confirmed</w:t>
      </w:r>
      <w:r w:rsidRPr="00000000" w:rsidDel="00000000" w:rsidR="00000000">
        <w:rPr>
          <w:rFonts w:ascii="Calibri" w:hAnsi="Calibri" w:eastAsia="Calibri" w:cs="Calibri"/>
          <w:rtl w:val="0"/>
        </w:rPr>
        <w:t xml:space="preserve">. The Adapted Emergency Nutrition Guidance during the COVID-19 Pandemic Training Package follows the same training approach as the UNICEF Community Infant and Young Child Feeding (IYCF) Counselling Package</w:t>
      </w:r>
      <w:r w:rsidRPr="00000000" w:rsidDel="00000000" w:rsidR="00000000">
        <w:rPr>
          <w:rFonts w:ascii="Calibri" w:hAnsi="Calibri" w:eastAsia="Calibri" w:cs="Calibri"/>
          <w:i w:val="1"/>
          <w:rtl w:val="0"/>
        </w:rPr>
        <w:t xml:space="preserve">.</w:t>
      </w:r>
      <w:r w:rsidRPr="00000000" w:rsidDel="00000000" w:rsidR="00000000">
        <w:rPr>
          <w:rtl w:val="0"/>
        </w:rPr>
      </w:r>
    </w:p>
    <w:p xmlns:wp14="http://schemas.microsoft.com/office/word/2010/wordml" w:rsidRPr="00000000" w:rsidR="00000000" w:rsidDel="00000000" w:rsidP="00000000" w:rsidRDefault="00000000" w14:paraId="0000001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20" wp14:textId="77777777">
      <w:pPr>
        <w:pStyle w:val="Heading2"/>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21" wp14:textId="77777777">
      <w:pPr>
        <w:rPr/>
      </w:pPr>
      <w:r w:rsidRPr="00000000" w:rsidDel="00000000" w:rsidR="00000000">
        <w:rPr>
          <w:rtl w:val="0"/>
        </w:rPr>
      </w:r>
    </w:p>
    <w:p xmlns:wp14="http://schemas.microsoft.com/office/word/2010/wordml" w:rsidRPr="00000000" w:rsidR="00000000" w:rsidDel="00000000" w:rsidP="00000000" w:rsidRDefault="00000000" w14:paraId="00000022" wp14:textId="77777777">
      <w:pPr>
        <w:rPr/>
      </w:pPr>
      <w:r w:rsidRPr="00000000" w:rsidDel="00000000" w:rsidR="00000000">
        <w:rPr>
          <w:rtl w:val="0"/>
        </w:rPr>
      </w:r>
    </w:p>
    <w:p xmlns:wp14="http://schemas.microsoft.com/office/word/2010/wordml" w:rsidRPr="00000000" w:rsidR="00000000" w:rsidDel="00000000" w:rsidP="00000000" w:rsidRDefault="00000000" w14:paraId="00000023" wp14:textId="77777777">
      <w:pPr>
        <w:rPr/>
      </w:pPr>
      <w:r w:rsidRPr="00000000" w:rsidDel="00000000" w:rsidR="00000000">
        <w:rPr>
          <w:rtl w:val="0"/>
        </w:rPr>
      </w:r>
    </w:p>
    <w:p xmlns:wp14="http://schemas.microsoft.com/office/word/2010/wordml" w:rsidRPr="00000000" w:rsidR="00000000" w:rsidDel="00000000" w:rsidP="00000000" w:rsidRDefault="00000000" w14:paraId="00000024" wp14:textId="77777777">
      <w:pPr>
        <w:rPr/>
      </w:pPr>
      <w:r w:rsidRPr="00000000" w:rsidDel="00000000" w:rsidR="00000000">
        <w:rPr>
          <w:rtl w:val="0"/>
        </w:rPr>
      </w:r>
    </w:p>
    <w:p xmlns:wp14="http://schemas.microsoft.com/office/word/2010/wordml" w:rsidRPr="00000000" w:rsidR="00000000" w:rsidDel="00000000" w:rsidP="00000000" w:rsidRDefault="00000000" w14:paraId="00000025" wp14:textId="77777777">
      <w:pPr>
        <w:rPr/>
      </w:pPr>
      <w:r w:rsidRPr="00000000" w:rsidDel="00000000" w:rsidR="00000000">
        <w:rPr>
          <w:rtl w:val="0"/>
        </w:rPr>
      </w:r>
    </w:p>
    <w:p xmlns:wp14="http://schemas.microsoft.com/office/word/2010/wordml" w:rsidRPr="00000000" w:rsidR="00000000" w:rsidDel="00000000" w:rsidP="00000000" w:rsidRDefault="00000000" w14:paraId="00000026" wp14:textId="77777777">
      <w:pPr>
        <w:rPr/>
      </w:pPr>
      <w:r w:rsidRPr="00000000" w:rsidDel="00000000" w:rsidR="00000000">
        <w:rPr>
          <w:rtl w:val="0"/>
        </w:rPr>
      </w:r>
    </w:p>
    <w:p xmlns:wp14="http://schemas.microsoft.com/office/word/2010/wordml" w:rsidRPr="00000000" w:rsidR="00000000" w:rsidDel="00000000" w:rsidP="00000000" w:rsidRDefault="00000000" w14:paraId="00000027" wp14:textId="77777777">
      <w:pPr>
        <w:keepNext w:val="1"/>
        <w:keepLines w:val="1"/>
        <w:spacing w:before="360" w:after="80" w:line="259" w:lineRule="auto"/>
        <w:jc w:val="both"/>
        <w:rPr>
          <w:rFonts w:ascii="Calibri" w:hAnsi="Calibri" w:eastAsia="Calibri" w:cs="Calibri"/>
          <w:b w:val="1"/>
          <w:sz w:val="36"/>
          <w:szCs w:val="36"/>
        </w:rPr>
      </w:pPr>
      <w:bookmarkStart w:name="_heading=h.3znysh7" w:colFirst="0" w:colLast="0" w:id="2050447870"/>
      <w:bookmarkEnd w:id="2050447870"/>
      <w:r w:rsidRPr="00000000" w:rsidDel="00000000" w:rsidR="00000000">
        <w:rPr>
          <w:rFonts w:ascii="Calibri" w:hAnsi="Calibri" w:eastAsia="Calibri" w:cs="Calibri"/>
          <w:b w:val="1"/>
          <w:sz w:val="36"/>
          <w:szCs w:val="36"/>
          <w:rtl w:val="0"/>
        </w:rPr>
        <w:t xml:space="preserve">Acknowledgement</w:t>
      </w:r>
    </w:p>
    <w:p xmlns:wp14="http://schemas.microsoft.com/office/word/2010/wordml" w:rsidRPr="00000000" w:rsidR="00000000" w:rsidDel="00000000" w:rsidP="00000000" w:rsidRDefault="00000000" w14:paraId="00000028" wp14:textId="77777777">
      <w:pPr>
        <w:jc w:val="both"/>
        <w:rPr>
          <w:rFonts w:ascii="Calibri" w:hAnsi="Calibri" w:eastAsia="Calibri" w:cs="Calibri"/>
        </w:rPr>
      </w:pPr>
      <w:r w:rsidRPr="00000000" w:rsidDel="00000000" w:rsidR="00000000">
        <w:rPr>
          <w:rFonts w:ascii="Calibri" w:hAnsi="Calibri" w:eastAsia="Calibri" w:cs="Calibri"/>
          <w:rtl w:val="0"/>
        </w:rPr>
        <w:t xml:space="preserve">The GNC-TA acknowledges the teams that were involved in the development of the training package including the Nutrition Sector and Nutrition Partners. Inspiration was guided by various resources on COVID-19 and the UNICEF Community Infant and Young Child Feeding (IYCF) Counselling Package.</w:t>
      </w:r>
    </w:p>
    <w:p xmlns:wp14="http://schemas.microsoft.com/office/word/2010/wordml" w:rsidRPr="00000000" w:rsidR="00000000" w:rsidDel="00000000" w:rsidP="00000000" w:rsidRDefault="00000000" w14:paraId="00000029" wp14:textId="77777777">
      <w:pPr>
        <w:jc w:val="both"/>
        <w:rPr>
          <w:rFonts w:ascii="Calibri" w:hAnsi="Calibri" w:eastAsia="Calibri" w:cs="Calibri"/>
          <w:i w:val="1"/>
        </w:rPr>
      </w:pPr>
      <w:r w:rsidRPr="00000000" w:rsidDel="00000000" w:rsidR="00000000">
        <w:rPr>
          <w:rtl w:val="0"/>
        </w:rPr>
      </w:r>
    </w:p>
    <w:p xmlns:wp14="http://schemas.microsoft.com/office/word/2010/wordml" w:rsidRPr="00000000" w:rsidR="00000000" w:rsidDel="00000000" w:rsidP="00000000" w:rsidRDefault="00000000" w14:paraId="0000002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Special thanks to the following people for their support and feedback during the development of this training package (in alphabetical order):</w:t>
      </w:r>
    </w:p>
    <w:p xmlns:wp14="http://schemas.microsoft.com/office/word/2010/wordml" w:rsidRPr="00000000" w:rsidR="00000000" w:rsidDel="00000000" w:rsidP="00000000" w:rsidRDefault="00000000" w14:paraId="0000002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2C" wp14:textId="1F067D52">
      <w:pPr>
        <w:jc w:val="both"/>
        <w:rPr>
          <w:rFonts w:ascii="Calibri" w:hAnsi="Calibri" w:eastAsia="Calibri" w:cs="Calibri"/>
        </w:rPr>
      </w:pPr>
      <w:r w:rsidRPr="51F78566" w:rsidR="51F78566">
        <w:rPr>
          <w:rFonts w:ascii="Calibri" w:hAnsi="Calibri" w:eastAsia="Calibri" w:cs="Calibri"/>
        </w:rPr>
        <w:t>Brooke Bauer, IYCFE Advisor GNC-Technical Alliance TST</w:t>
      </w:r>
    </w:p>
    <w:p xmlns:wp14="http://schemas.microsoft.com/office/word/2010/wordml" w:rsidRPr="00000000" w:rsidR="00000000" w:rsidDel="00000000" w:rsidP="00000000" w:rsidRDefault="00000000" w14:paraId="0000002D" wp14:textId="01959386">
      <w:pPr>
        <w:jc w:val="both"/>
        <w:rPr>
          <w:rFonts w:ascii="Calibri" w:hAnsi="Calibri" w:eastAsia="Calibri" w:cs="Calibri"/>
        </w:rPr>
      </w:pPr>
      <w:r w:rsidRPr="51F78566" w:rsidR="51F78566">
        <w:rPr>
          <w:rFonts w:ascii="Calibri" w:hAnsi="Calibri" w:eastAsia="Calibri" w:cs="Calibri"/>
        </w:rPr>
        <w:t>Faith Nzioka, Interim Nutrition Sector Coordinator</w:t>
      </w:r>
    </w:p>
    <w:p xmlns:wp14="http://schemas.microsoft.com/office/word/2010/wordml" w:rsidRPr="00000000" w:rsidR="00000000" w:rsidDel="00000000" w:rsidP="00000000" w:rsidRDefault="00000000" w14:paraId="0000002E" wp14:textId="6FC3101F">
      <w:pPr>
        <w:jc w:val="both"/>
        <w:rPr>
          <w:rFonts w:ascii="Calibri" w:hAnsi="Calibri" w:eastAsia="Calibri" w:cs="Calibri"/>
        </w:rPr>
      </w:pPr>
      <w:proofErr w:type="spellStart"/>
      <w:r w:rsidRPr="51F78566" w:rsidR="51F78566">
        <w:rPr>
          <w:rFonts w:ascii="Calibri" w:hAnsi="Calibri" w:eastAsia="Calibri" w:cs="Calibri"/>
        </w:rPr>
        <w:t>Jecinter</w:t>
      </w:r>
      <w:proofErr w:type="spellEnd"/>
      <w:r w:rsidRPr="51F78566" w:rsidR="51F78566">
        <w:rPr>
          <w:rFonts w:ascii="Calibri" w:hAnsi="Calibri" w:eastAsia="Calibri" w:cs="Calibri"/>
        </w:rPr>
        <w:t xml:space="preserve"> Akinyi Oketch, PhD, Nutrition Sector Coordinator</w:t>
      </w:r>
    </w:p>
    <w:p xmlns:wp14="http://schemas.microsoft.com/office/word/2010/wordml" w:rsidRPr="00000000" w:rsidR="00000000" w:rsidDel="00000000" w:rsidP="00000000" w:rsidRDefault="00000000" w14:paraId="0000002F" wp14:textId="09165A94">
      <w:pPr>
        <w:jc w:val="both"/>
        <w:rPr>
          <w:rFonts w:ascii="Calibri" w:hAnsi="Calibri" w:eastAsia="Calibri" w:cs="Calibri"/>
        </w:rPr>
      </w:pPr>
      <w:r w:rsidRPr="51F78566" w:rsidR="51F78566">
        <w:rPr>
          <w:rFonts w:ascii="Calibri" w:hAnsi="Calibri" w:eastAsia="Calibri" w:cs="Calibri"/>
        </w:rPr>
        <w:t>Martha Nakakande, CMAM Advisor,  GNC-Technical Alliance TST</w:t>
      </w:r>
    </w:p>
    <w:p xmlns:wp14="http://schemas.microsoft.com/office/word/2010/wordml" w:rsidRPr="00000000" w:rsidR="00000000" w:rsidDel="00000000" w:rsidP="00000000" w:rsidRDefault="00000000" w14:paraId="00000030" wp14:textId="052E6992">
      <w:pPr>
        <w:jc w:val="both"/>
        <w:rPr>
          <w:rFonts w:ascii="Calibri" w:hAnsi="Calibri" w:eastAsia="Calibri" w:cs="Calibri"/>
        </w:rPr>
      </w:pPr>
      <w:r w:rsidRPr="51F78566" w:rsidR="51F78566">
        <w:rPr>
          <w:rFonts w:ascii="Calibri" w:hAnsi="Calibri" w:eastAsia="Calibri" w:cs="Calibri"/>
        </w:rPr>
        <w:t xml:space="preserve">Dr. Myint </w:t>
      </w:r>
      <w:proofErr w:type="spellStart"/>
      <w:r w:rsidRPr="51F78566" w:rsidR="51F78566">
        <w:rPr>
          <w:rFonts w:ascii="Calibri" w:hAnsi="Calibri" w:eastAsia="Calibri" w:cs="Calibri"/>
        </w:rPr>
        <w:t>Myint</w:t>
      </w:r>
      <w:proofErr w:type="spellEnd"/>
      <w:r w:rsidRPr="51F78566" w:rsidR="51F78566">
        <w:rPr>
          <w:rFonts w:ascii="Calibri" w:hAnsi="Calibri" w:eastAsia="Calibri" w:cs="Calibri"/>
        </w:rPr>
        <w:t xml:space="preserve"> Win, Programme Leader- Family Health, PATH</w:t>
      </w:r>
    </w:p>
    <w:p xmlns:wp14="http://schemas.microsoft.com/office/word/2010/wordml" w:rsidRPr="00000000" w:rsidR="00000000" w:rsidDel="00000000" w:rsidP="00000000" w:rsidRDefault="00000000" w14:paraId="00000031" wp14:textId="022782DA">
      <w:pPr>
        <w:jc w:val="both"/>
        <w:rPr>
          <w:rFonts w:ascii="Calibri" w:hAnsi="Calibri" w:eastAsia="Calibri" w:cs="Calibri"/>
        </w:rPr>
      </w:pPr>
      <w:r w:rsidRPr="51F78566" w:rsidR="51F78566">
        <w:rPr>
          <w:rFonts w:ascii="Calibri" w:hAnsi="Calibri" w:eastAsia="Calibri" w:cs="Calibri"/>
        </w:rPr>
        <w:t xml:space="preserve">Dr Nay Tun Kyaw, Nutrition Specialist, UNICEF                          </w:t>
      </w:r>
    </w:p>
    <w:p xmlns:wp14="http://schemas.microsoft.com/office/word/2010/wordml" w:rsidRPr="00000000" w:rsidR="00000000" w:rsidDel="00000000" w:rsidP="00000000" w:rsidRDefault="00000000" w14:paraId="00000032" wp14:textId="1434D7A8">
      <w:pPr>
        <w:jc w:val="both"/>
        <w:rPr>
          <w:rFonts w:ascii="Calibri" w:hAnsi="Calibri" w:eastAsia="Calibri" w:cs="Calibri"/>
        </w:rPr>
      </w:pPr>
      <w:r w:rsidRPr="51F78566" w:rsidR="51F78566">
        <w:rPr>
          <w:rFonts w:ascii="Calibri" w:hAnsi="Calibri" w:eastAsia="Calibri" w:cs="Calibri"/>
        </w:rPr>
        <w:t>Pyae Phyo Aung, Nutrition Specialist, UNICEF</w:t>
      </w:r>
    </w:p>
    <w:p xmlns:wp14="http://schemas.microsoft.com/office/word/2010/wordml" w:rsidRPr="00000000" w:rsidR="00000000" w:rsidDel="00000000" w:rsidP="00000000" w:rsidRDefault="00000000" w14:paraId="00000033" wp14:textId="57D6A59E">
      <w:pPr>
        <w:jc w:val="both"/>
        <w:rPr>
          <w:rFonts w:ascii="Calibri" w:hAnsi="Calibri" w:eastAsia="Calibri" w:cs="Calibri"/>
        </w:rPr>
      </w:pPr>
      <w:r w:rsidRPr="51F78566" w:rsidR="51F78566">
        <w:rPr>
          <w:rFonts w:ascii="Calibri" w:hAnsi="Calibri" w:eastAsia="Calibri" w:cs="Calibri"/>
        </w:rPr>
        <w:t>Sanjay Kumar Das, Nutrition Manager, UNICEF</w:t>
      </w:r>
    </w:p>
    <w:p xmlns:wp14="http://schemas.microsoft.com/office/word/2010/wordml" w:rsidRPr="00000000" w:rsidR="00000000" w:rsidDel="00000000" w:rsidP="00000000" w:rsidRDefault="00000000" w14:paraId="00000034" wp14:textId="292DC6C8">
      <w:pPr>
        <w:jc w:val="both"/>
        <w:rPr>
          <w:rFonts w:ascii="Calibri" w:hAnsi="Calibri" w:eastAsia="Calibri" w:cs="Calibri"/>
        </w:rPr>
      </w:pPr>
      <w:r w:rsidRPr="51F78566" w:rsidR="51F78566">
        <w:rPr>
          <w:rFonts w:ascii="Calibri" w:hAnsi="Calibri" w:eastAsia="Calibri" w:cs="Calibri"/>
        </w:rPr>
        <w:t>Soe Nyi Nyi, REACH National Facilitator, UN REACH</w:t>
      </w:r>
    </w:p>
    <w:p xmlns:wp14="http://schemas.microsoft.com/office/word/2010/wordml" w:rsidRPr="00000000" w:rsidR="00000000" w:rsidDel="00000000" w:rsidP="00000000" w:rsidRDefault="00000000" w14:paraId="00000035" wp14:textId="5CF6F18A">
      <w:pPr>
        <w:jc w:val="both"/>
        <w:rPr>
          <w:rFonts w:ascii="Calibri" w:hAnsi="Calibri" w:eastAsia="Calibri" w:cs="Calibri"/>
        </w:rPr>
      </w:pPr>
      <w:r w:rsidRPr="51F78566" w:rsidR="51F78566">
        <w:rPr>
          <w:rFonts w:ascii="Calibri" w:hAnsi="Calibri" w:eastAsia="Calibri" w:cs="Calibri"/>
        </w:rPr>
        <w:t>Sona Sharma, SBC Advisor, GNC-Technical Alliance TST</w:t>
      </w:r>
    </w:p>
    <w:p xmlns:wp14="http://schemas.microsoft.com/office/word/2010/wordml" w:rsidRPr="00000000" w:rsidR="00000000" w:rsidDel="00000000" w:rsidP="51F78566" w:rsidRDefault="00000000" w14:paraId="00000036" wp14:textId="1C7EF095">
      <w:pPr>
        <w:jc w:val="both"/>
        <w:rPr>
          <w:rFonts w:ascii="Calibri" w:hAnsi="Calibri" w:eastAsia="Calibri" w:cs="Calibri"/>
          <w:b w:val="1"/>
          <w:bCs w:val="1"/>
        </w:rPr>
      </w:pPr>
      <w:r w:rsidRPr="00000000" w:rsidDel="00000000" w:rsidR="51F78566">
        <w:rPr>
          <w:rFonts w:ascii="Calibri" w:hAnsi="Calibri" w:eastAsia="Calibri" w:cs="Calibri"/>
        </w:rPr>
        <w:t xml:space="preserve">Dr. </w:t>
      </w:r>
      <w:proofErr w:type="spellStart"/>
      <w:r w:rsidRPr="00000000" w:rsidDel="00000000" w:rsidR="51F78566">
        <w:rPr>
          <w:rFonts w:ascii="Calibri" w:hAnsi="Calibri" w:eastAsia="Calibri" w:cs="Calibri"/>
        </w:rPr>
        <w:t xml:space="preserve">Yonvette</w:t>
      </w:r>
      <w:proofErr w:type="spellEnd"/>
      <w:r w:rsidRPr="00000000" w:rsidDel="00000000" w:rsidR="51F78566">
        <w:rPr>
          <w:rFonts w:ascii="Calibri" w:hAnsi="Calibri" w:eastAsia="Calibri" w:cs="Calibri"/>
        </w:rPr>
        <w:t xml:space="preserve"> Duque, Sr. Public Health Specialist, Asian Disaster Preparedness Center</w:t>
      </w:r>
      <w:r w:rsidRPr="00000000" w:rsidDel="00000000" w:rsidR="00000000">
        <w:rPr>
          <w:rtl w:val="0"/>
        </w:rPr>
      </w:r>
    </w:p>
    <w:p xmlns:wp14="http://schemas.microsoft.com/office/word/2010/wordml" w:rsidRPr="00000000" w:rsidR="00000000" w:rsidDel="00000000" w:rsidP="00000000" w:rsidRDefault="00000000" w14:paraId="0000003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3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39"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03A" wp14:textId="77777777">
      <w:pPr>
        <w:rPr>
          <w:rFonts w:ascii="Calibri" w:hAnsi="Calibri" w:eastAsia="Calibri" w:cs="Calibri"/>
          <w:b w:val="1"/>
          <w:sz w:val="32"/>
          <w:szCs w:val="32"/>
        </w:rPr>
      </w:pPr>
      <w:r w:rsidRPr="00000000" w:rsidDel="00000000" w:rsidR="00000000">
        <w:rPr>
          <w:rtl w:val="0"/>
        </w:rPr>
      </w:r>
    </w:p>
    <w:p xmlns:wp14="http://schemas.microsoft.com/office/word/2010/wordml" w:rsidRPr="00000000" w:rsidR="00000000" w:rsidDel="00000000" w:rsidP="00000000" w:rsidRDefault="00000000" w14:paraId="0000003B" wp14:textId="77777777">
      <w:pPr>
        <w:pStyle w:val="Heading2"/>
        <w:rPr>
          <w:rFonts w:ascii="Calibri" w:hAnsi="Calibri" w:eastAsia="Calibri" w:cs="Calibri"/>
        </w:rPr>
      </w:pPr>
      <w:bookmarkStart w:name="_heading=h.2et92p0" w:colFirst="0" w:colLast="0" w:id="1362046178"/>
      <w:bookmarkEnd w:id="1362046178"/>
      <w:r w:rsidRPr="00000000" w:rsidDel="00000000" w:rsidR="00000000">
        <w:rPr>
          <w:rFonts w:ascii="Calibri" w:hAnsi="Calibri" w:eastAsia="Calibri" w:cs="Calibri"/>
          <w:rtl w:val="0"/>
        </w:rPr>
        <w:t xml:space="preserve">About the Global Nutrition Cluster Technical Alliance</w:t>
      </w:r>
    </w:p>
    <w:p xmlns:wp14="http://schemas.microsoft.com/office/word/2010/wordml" w:rsidRPr="00000000" w:rsidR="00000000" w:rsidDel="00000000" w:rsidP="00000000" w:rsidRDefault="00000000" w14:paraId="0000003C" wp14:textId="77777777">
      <w:pPr>
        <w:jc w:val="both"/>
        <w:rPr>
          <w:rFonts w:ascii="Calibri" w:hAnsi="Calibri" w:eastAsia="Calibri" w:cs="Calibri"/>
        </w:rPr>
      </w:pPr>
      <w:r w:rsidRPr="00000000" w:rsidDel="00000000" w:rsidR="00000000">
        <w:rPr>
          <w:rFonts w:ascii="Calibri" w:hAnsi="Calibri" w:eastAsia="Calibri" w:cs="Calibri"/>
          <w:rtl w:val="0"/>
        </w:rPr>
        <w:t xml:space="preserve">The Global Nutrition Cluster Technical Alliance (GNC Technical Alliance or Alliance) is an initiative for the mutual benefit of the nutrition community, and affected populations, to improve the quality of nutrition in emergency preparedness, response and recovery. The GNC Technical Alliance Partners are made up of the GNC partners and other individuals, organizations, initiatives and academia at global, regional and national levels that hold nutrition technical expertise across the humanitarian and development spheres. The Alliance Technical Support Team (TST), is the successor to the Tech RRT, and like the Tech RRT is led by International Medical Corps and funded by USAID/BHA, SIDA, Irish Aid, UNICEF and Save the Children. More information can be found here: ta.nutritioncluster.net.</w:t>
      </w:r>
    </w:p>
    <w:p xmlns:wp14="http://schemas.microsoft.com/office/word/2010/wordml" w:rsidRPr="00000000" w:rsidR="00000000" w:rsidDel="00000000" w:rsidP="00000000" w:rsidRDefault="00000000" w14:paraId="0000003D" wp14:textId="77777777">
      <w:pPr>
        <w:spacing w:after="160" w:line="259" w:lineRule="auto"/>
        <w:rPr>
          <w:rFonts w:ascii="Calibri" w:hAnsi="Calibri" w:eastAsia="Calibri" w:cs="Calibri"/>
          <w:b w:val="1"/>
          <w:sz w:val="32"/>
          <w:szCs w:val="32"/>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03E" wp14:textId="77777777">
      <w:pPr>
        <w:pStyle w:val="Heading2"/>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3F" wp14:textId="77777777">
      <w:pPr>
        <w:pStyle w:val="Heading2"/>
        <w:rPr>
          <w:rFonts w:ascii="Calibri" w:hAnsi="Calibri" w:eastAsia="Calibri" w:cs="Calibri"/>
        </w:rPr>
      </w:pPr>
      <w:bookmarkStart w:name="_heading=h.tyjcwt" w:colFirst="0" w:colLast="0" w:id="1876983073"/>
      <w:bookmarkEnd w:id="1876983073"/>
      <w:r w:rsidRPr="00000000" w:rsidDel="00000000" w:rsidR="00000000">
        <w:rPr>
          <w:rFonts w:ascii="Calibri" w:hAnsi="Calibri" w:eastAsia="Calibri" w:cs="Calibri"/>
          <w:rtl w:val="0"/>
        </w:rPr>
        <w:t xml:space="preserve">Disclaimer</w:t>
      </w:r>
    </w:p>
    <w:p xmlns:wp14="http://schemas.microsoft.com/office/word/2010/wordml" w:rsidRPr="00000000" w:rsidR="00000000" w:rsidDel="00000000" w:rsidP="00000000" w:rsidRDefault="00000000" w14:paraId="00000040" wp14:textId="77777777">
      <w:pPr>
        <w:jc w:val="both"/>
        <w:rPr>
          <w:rFonts w:ascii="Calibri" w:hAnsi="Calibri" w:eastAsia="Calibri" w:cs="Calibri"/>
          <w:color w:val="000000"/>
          <w:highlight w:val="white"/>
        </w:rPr>
      </w:pPr>
      <w:r w:rsidRPr="00000000" w:rsidDel="00000000" w:rsidR="00000000">
        <w:rPr>
          <w:rFonts w:ascii="Calibri" w:hAnsi="Calibri" w:eastAsia="Calibri" w:cs="Calibri"/>
          <w:rtl w:val="0"/>
        </w:rPr>
        <w:t xml:space="preserve">The </w:t>
      </w:r>
      <w:r w:rsidRPr="00000000" w:rsidDel="00000000" w:rsidR="00000000">
        <w:rPr>
          <w:rFonts w:ascii="Calibri" w:hAnsi="Calibri" w:eastAsia="Calibri" w:cs="Calibri"/>
          <w:i w:val="1"/>
          <w:rtl w:val="0"/>
        </w:rPr>
        <w:t xml:space="preserve">Adapted Emergency Nutrition Guidance during the COVID-19 Pandemic Training Package</w:t>
      </w:r>
      <w:r w:rsidRPr="00000000" w:rsidDel="00000000" w:rsidR="00000000">
        <w:rPr>
          <w:rFonts w:ascii="Calibri" w:hAnsi="Calibri" w:eastAsia="Calibri" w:cs="Calibri"/>
          <w:rtl w:val="0"/>
        </w:rPr>
        <w:t xml:space="preserve"> is made possible by the Swedish International Development Cooperation Agency (SIDA), Save the Children, and by the generous support of the American people through the United States Agency for International Development’s (USAID) Bureau of Humanitarian Assistance (BHA), however </w:t>
      </w:r>
      <w:r w:rsidRPr="00000000" w:rsidDel="00000000" w:rsidR="00000000">
        <w:rPr>
          <w:rFonts w:ascii="Calibri" w:hAnsi="Calibri" w:eastAsia="Calibri" w:cs="Calibri"/>
          <w:color w:val="000000"/>
          <w:highlight w:val="white"/>
          <w:rtl w:val="0"/>
        </w:rPr>
        <w:t xml:space="preserve">this training package and accompanying documents are the sole responsibility of the GNC Technical Alliance Technical Advisors and do not necessarily reflect or represent the views or policies of SIDA, Save the Children, BHA, or the United States Government.</w:t>
      </w:r>
    </w:p>
    <w:p xmlns:wp14="http://schemas.microsoft.com/office/word/2010/wordml" w:rsidRPr="00000000" w:rsidR="00000000" w:rsidDel="00000000" w:rsidP="00000000" w:rsidRDefault="00000000" w14:paraId="00000041" wp14:textId="77777777">
      <w:pPr>
        <w:jc w:val="both"/>
        <w:rPr>
          <w:rFonts w:ascii="Calibri" w:hAnsi="Calibri" w:eastAsia="Calibri" w:cs="Calibri"/>
          <w:color w:val="000000"/>
          <w:highlight w:val="white"/>
        </w:rPr>
      </w:pPr>
      <w:r w:rsidRPr="00000000" w:rsidDel="00000000" w:rsidR="00000000">
        <w:rPr>
          <w:rtl w:val="0"/>
        </w:rPr>
      </w:r>
    </w:p>
    <w:p xmlns:wp14="http://schemas.microsoft.com/office/word/2010/wordml" w:rsidRPr="00000000" w:rsidR="00000000" w:rsidDel="00000000" w:rsidP="00000000" w:rsidRDefault="00000000" w14:paraId="00000042" wp14:textId="77777777">
      <w:pPr>
        <w:jc w:val="both"/>
        <w:rPr>
          <w:rFonts w:ascii="Calibri" w:hAnsi="Calibri" w:eastAsia="Calibri" w:cs="Calibri"/>
          <w:color w:val="000000"/>
          <w:highlight w:val="white"/>
        </w:rPr>
      </w:pPr>
      <w:r w:rsidRPr="00000000" w:rsidDel="00000000" w:rsidR="00000000">
        <w:rPr>
          <w:rtl w:val="0"/>
        </w:rPr>
      </w:r>
    </w:p>
    <w:p xmlns:wp14="http://schemas.microsoft.com/office/word/2010/wordml" w:rsidRPr="00000000" w:rsidR="00000000" w:rsidDel="00000000" w:rsidP="00000000" w:rsidRDefault="00000000" w14:paraId="00000043" wp14:textId="77777777">
      <w:pPr>
        <w:jc w:val="both"/>
        <w:rPr>
          <w:rFonts w:ascii="Calibri" w:hAnsi="Calibri" w:eastAsia="Calibri" w:cs="Calibri"/>
          <w:color w:val="000000"/>
          <w:highlight w:val="white"/>
        </w:rPr>
      </w:pPr>
      <w:r w:rsidRPr="00000000" w:rsidDel="00000000" w:rsidR="00000000">
        <w:rPr>
          <w:rtl w:val="0"/>
        </w:rPr>
      </w:r>
    </w:p>
    <w:p xmlns:wp14="http://schemas.microsoft.com/office/word/2010/wordml" w:rsidRPr="00000000" w:rsidR="00000000" w:rsidDel="00000000" w:rsidP="00000000" w:rsidRDefault="00000000" w14:paraId="00000044" wp14:textId="77777777">
      <w:pPr>
        <w:jc w:val="both"/>
        <w:rPr>
          <w:rFonts w:ascii="Calibri" w:hAnsi="Calibri" w:eastAsia="Calibri" w:cs="Calibri"/>
        </w:rPr>
      </w:pPr>
      <w:r w:rsidRPr="00000000" w:rsidDel="00000000" w:rsidR="00000000">
        <w:drawing>
          <wp:anchor xmlns:wp14="http://schemas.microsoft.com/office/word/2010/wordprocessingDrawing" distT="0" distB="0" distL="114300" distR="114300" simplePos="0" relativeHeight="0" behindDoc="0" locked="0" layoutInCell="1" hidden="0" allowOverlap="1" wp14:anchorId="4CC04BF6" wp14:editId="7777777">
            <wp:simplePos x="0" y="0"/>
            <wp:positionH relativeFrom="column">
              <wp:posOffset>1938654</wp:posOffset>
            </wp:positionH>
            <wp:positionV relativeFrom="paragraph">
              <wp:posOffset>86783</wp:posOffset>
            </wp:positionV>
            <wp:extent cx="1972310" cy="965835"/>
            <wp:effectExtent l="0" t="0" r="0" b="0"/>
            <wp:wrapSquare wrapText="bothSides" distT="0" distB="0" distL="114300" distR="114300"/>
            <wp:docPr id="22" name="image3.png" descr="Graphical user interface&#10;&#10;Description automatically generated"/>
            <a:graphic>
              <a:graphicData uri="http://schemas.openxmlformats.org/drawingml/2006/picture">
                <pic:pic>
                  <pic:nvPicPr>
                    <pic:cNvPr id="0" name="image3.png" descr="Graphical user interface&#10;&#10;Description automatically generated"/>
                    <pic:cNvPicPr preferRelativeResize="0"/>
                  </pic:nvPicPr>
                  <pic:blipFill>
                    <a:blip r:embed="rId13"/>
                    <a:srcRect l="0" t="0" r="0" b="0"/>
                    <a:stretch>
                      <a:fillRect/>
                    </a:stretch>
                  </pic:blipFill>
                  <pic:spPr>
                    <a:xfrm>
                      <a:off x="0" y="0"/>
                      <a:ext cx="1972310" cy="965835"/>
                    </a:xfrm>
                    <a:prstGeom prst="rect"/>
                    <a:ln/>
                  </pic:spPr>
                </pic:pic>
              </a:graphicData>
            </a:graphic>
          </wp:anchor>
        </w:drawing>
      </w:r>
      <w:r w:rsidR="51F78566">
        <w:rPr/>
        <w:t/>
      </w:r>
    </w:p>
    <w:p xmlns:wp14="http://schemas.microsoft.com/office/word/2010/wordml" w:rsidRPr="00000000" w:rsidR="00000000" w:rsidDel="00000000" w:rsidP="00000000" w:rsidRDefault="00000000" w14:paraId="00000045" wp14:textId="77777777">
      <w:pPr>
        <w:spacing w:after="160" w:line="259" w:lineRule="auto"/>
        <w:rPr>
          <w:rFonts w:ascii="Calibri" w:hAnsi="Calibri" w:eastAsia="Calibri" w:cs="Calibri"/>
          <w:b w:val="1"/>
          <w:sz w:val="32"/>
          <w:szCs w:val="32"/>
        </w:rPr>
      </w:pPr>
      <w:r w:rsidRPr="00000000" w:rsidDel="00000000" w:rsidR="00000000">
        <w:rPr>
          <w:rFonts w:ascii="Calibri" w:hAnsi="Calibri" w:eastAsia="Calibri" w:cs="Calibri"/>
          <w:b w:val="1"/>
          <w:sz w:val="32"/>
          <w:szCs w:val="32"/>
        </w:rPr>
        <w:drawing>
          <wp:inline xmlns:wp14="http://schemas.microsoft.com/office/word/2010/wordprocessingDrawing" distT="0" distB="0" distL="0" distR="0" wp14:anchorId="446012F8" wp14:editId="7777777">
            <wp:extent cx="1503045" cy="879475"/>
            <wp:effectExtent l="0" t="0" r="0" b="0"/>
            <wp:docPr id="30" name="image1.png"/>
            <a:graphic>
              <a:graphicData uri="http://schemas.openxmlformats.org/drawingml/2006/picture">
                <pic:pic>
                  <pic:nvPicPr>
                    <pic:cNvPr id="0" name="image1.png"/>
                    <pic:cNvPicPr preferRelativeResize="0"/>
                  </pic:nvPicPr>
                  <pic:blipFill>
                    <a:blip r:embed="rId12"/>
                    <a:srcRect l="0" t="0" r="0" b="0"/>
                    <a:stretch>
                      <a:fillRect/>
                    </a:stretch>
                  </pic:blipFill>
                  <pic:spPr>
                    <a:xfrm>
                      <a:off x="0" y="0"/>
                      <a:ext cx="1503045" cy="879475"/>
                    </a:xfrm>
                    <a:prstGeom prst="rect"/>
                    <a:ln/>
                  </pic:spPr>
                </pic:pic>
              </a:graphicData>
            </a:graphic>
          </wp:inline>
        </w:drawing>
      </w:r>
      <w:r w:rsidRPr="00000000" w:rsidDel="00000000" w:rsidR="00000000">
        <w:br w:type="page"/>
      </w:r>
      <w:r w:rsidRPr="00000000" w:rsidDel="00000000" w:rsidR="00000000">
        <w:rPr>
          <w:rtl w:val="0"/>
        </w:rPr>
      </w:r>
      <w:r w:rsidRPr="00000000" w:rsidDel="00000000" w:rsidR="00000000">
        <w:drawing>
          <wp:anchor xmlns:wp14="http://schemas.microsoft.com/office/word/2010/wordprocessingDrawing" distT="0" distB="0" distL="114300" distR="114300" simplePos="0" relativeHeight="0" behindDoc="0" locked="0" layoutInCell="1" hidden="0" allowOverlap="1" wp14:anchorId="32A468F4" wp14:editId="7777777">
            <wp:simplePos x="0" y="0"/>
            <wp:positionH relativeFrom="column">
              <wp:posOffset>4241165</wp:posOffset>
            </wp:positionH>
            <wp:positionV relativeFrom="paragraph">
              <wp:posOffset>48684</wp:posOffset>
            </wp:positionV>
            <wp:extent cx="1989455" cy="773430"/>
            <wp:effectExtent l="0" t="0" r="0" b="0"/>
            <wp:wrapSquare wrapText="bothSides" distT="0" distB="0" distL="114300" distR="114300"/>
            <wp:docPr id="25" name="image2.png" descr="Logo, company name&#10;&#10;Description automatically generated"/>
            <a:graphic>
              <a:graphicData uri="http://schemas.openxmlformats.org/drawingml/2006/picture">
                <pic:pic>
                  <pic:nvPicPr>
                    <pic:cNvPr id="0" name="image2.png" descr="Logo, company name&#10;&#10;Description automatically generated"/>
                    <pic:cNvPicPr preferRelativeResize="0"/>
                  </pic:nvPicPr>
                  <pic:blipFill>
                    <a:blip r:embed="rId14"/>
                    <a:srcRect l="0" t="0" r="0" b="0"/>
                    <a:stretch>
                      <a:fillRect/>
                    </a:stretch>
                  </pic:blipFill>
                  <pic:spPr>
                    <a:xfrm>
                      <a:off x="0" y="0"/>
                      <a:ext cx="1989455" cy="773430"/>
                    </a:xfrm>
                    <a:prstGeom prst="rect"/>
                    <a:ln/>
                  </pic:spPr>
                </pic:pic>
              </a:graphicData>
            </a:graphic>
          </wp:anchor>
        </w:drawing>
      </w:r>
    </w:p>
    <w:p xmlns:wp14="http://schemas.microsoft.com/office/word/2010/wordml" w:rsidRPr="00000000" w:rsidR="00000000" w:rsidDel="00000000" w:rsidP="00000000" w:rsidRDefault="00000000" w14:paraId="00000046" wp14:textId="77777777">
      <w:pPr>
        <w:pStyle w:val="Heading2"/>
        <w:rPr/>
      </w:pPr>
      <w:bookmarkStart w:name="_heading=h.3dy6vkm" w:colFirst="0" w:colLast="0" w:id="1333329703"/>
      <w:bookmarkEnd w:id="1333329703"/>
      <w:r w:rsidRPr="00000000" w:rsidDel="00000000" w:rsidR="00000000">
        <w:rPr>
          <w:rtl w:val="0"/>
        </w:rPr>
        <w:t xml:space="preserve">Table of Contents</w:t>
      </w:r>
    </w:p>
    <w:sdt>
      <w:sdtPr>
        <w:id w:val="264678589"/>
        <w:docPartObj>
          <w:docPartGallery w:val="Table of Contents"/>
          <w:docPartUnique w:val="1"/>
        </w:docPartObj>
      </w:sdtPr>
      <w:sdtContent>
        <w:p xmlns:wp14="http://schemas.microsoft.com/office/word/2010/wordml" w:rsidRPr="00000000" w:rsidR="00000000" w:rsidDel="00000000" w:rsidP="00000000" w:rsidRDefault="00000000" w14:paraId="00000047"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r w:rsidRPr="00000000" w:rsidDel="00000000" w:rsidR="00000000">
            <w:fldChar w:fldCharType="begin"/>
          </w:r>
          <w:r w:rsidRPr="00000000" w:rsidDel="00000000" w:rsidR="00000000">
            <w:instrText xml:space="preserve"> TOC \h \u \z </w:instrText>
          </w:r>
          <w:r w:rsidRPr="00000000" w:rsidDel="00000000" w:rsidR="00000000">
            <w:fldChar w:fldCharType="separate"/>
          </w:r>
          <w:hyperlink w:anchor="_heading=h.gjdgxs">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Preface</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2</w:t>
            </w:r>
          </w:hyperlink>
          <w:r w:rsidRPr="00000000" w:rsidDel="00000000" w:rsidR="00000000">
            <w:rPr>
              <w:rtl w:val="0"/>
            </w:rPr>
          </w:r>
        </w:p>
        <w:p xmlns:wp14="http://schemas.microsoft.com/office/word/2010/wordml" w:rsidRPr="00000000" w:rsidR="00000000" w:rsidDel="00000000" w:rsidP="00000000" w:rsidRDefault="00000000" w14:paraId="00000048"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znysh7">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Acknowledgement</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3</w:t>
            </w:r>
          </w:hyperlink>
          <w:r w:rsidRPr="00000000" w:rsidDel="00000000" w:rsidR="00000000">
            <w:rPr>
              <w:rtl w:val="0"/>
            </w:rPr>
          </w:r>
        </w:p>
        <w:p xmlns:wp14="http://schemas.microsoft.com/office/word/2010/wordml" w:rsidRPr="00000000" w:rsidR="00000000" w:rsidDel="00000000" w:rsidP="00000000" w:rsidRDefault="00000000" w14:paraId="00000049"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et92p0">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About the Global Nutrition Cluster Technical Alliance</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3</w:t>
            </w:r>
          </w:hyperlink>
          <w:r w:rsidRPr="00000000" w:rsidDel="00000000" w:rsidR="00000000">
            <w:rPr>
              <w:rtl w:val="0"/>
            </w:rPr>
          </w:r>
        </w:p>
        <w:p xmlns:wp14="http://schemas.microsoft.com/office/word/2010/wordml" w:rsidRPr="00000000" w:rsidR="00000000" w:rsidDel="00000000" w:rsidP="00000000" w:rsidRDefault="00000000" w14:paraId="0000004A"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tyjcwt">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Disclaimer</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4</w:t>
            </w:r>
          </w:hyperlink>
          <w:r w:rsidRPr="00000000" w:rsidDel="00000000" w:rsidR="00000000">
            <w:rPr>
              <w:rtl w:val="0"/>
            </w:rPr>
          </w:r>
        </w:p>
        <w:p xmlns:wp14="http://schemas.microsoft.com/office/word/2010/wordml" w:rsidRPr="00000000" w:rsidR="00000000" w:rsidDel="00000000" w:rsidP="00000000" w:rsidRDefault="00000000" w14:paraId="0000004B"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dy6vkm">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Table of Contents</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5</w:t>
            </w:r>
          </w:hyperlink>
          <w:r w:rsidRPr="00000000" w:rsidDel="00000000" w:rsidR="00000000">
            <w:rPr>
              <w:rtl w:val="0"/>
            </w:rPr>
          </w:r>
        </w:p>
        <w:p xmlns:wp14="http://schemas.microsoft.com/office/word/2010/wordml" w:rsidRPr="00000000" w:rsidR="00000000" w:rsidDel="00000000" w:rsidP="00000000" w:rsidRDefault="00000000" w14:paraId="0000004C"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t3h5sf">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Acronyms</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7</w:t>
            </w:r>
          </w:hyperlink>
          <w:r w:rsidRPr="00000000" w:rsidDel="00000000" w:rsidR="00000000">
            <w:rPr>
              <w:rtl w:val="0"/>
            </w:rPr>
          </w:r>
        </w:p>
        <w:p xmlns:wp14="http://schemas.microsoft.com/office/word/2010/wordml" w:rsidRPr="00000000" w:rsidR="00000000" w:rsidDel="00000000" w:rsidP="00000000" w:rsidRDefault="00000000" w14:paraId="0000004D"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d34og8">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Introduction</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8</w:t>
            </w:r>
          </w:hyperlink>
          <w:r w:rsidRPr="00000000" w:rsidDel="00000000" w:rsidR="00000000">
            <w:rPr>
              <w:rtl w:val="0"/>
            </w:rPr>
          </w:r>
        </w:p>
        <w:p xmlns:wp14="http://schemas.microsoft.com/office/word/2010/wordml" w:rsidRPr="00000000" w:rsidR="00000000" w:rsidDel="00000000" w:rsidP="00000000" w:rsidRDefault="00000000" w14:paraId="0000004E"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s8eyo1">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COVID-19 in Myanmar</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8</w:t>
            </w:r>
          </w:hyperlink>
          <w:r w:rsidRPr="00000000" w:rsidDel="00000000" w:rsidR="00000000">
            <w:rPr>
              <w:rtl w:val="0"/>
            </w:rPr>
          </w:r>
        </w:p>
        <w:p xmlns:wp14="http://schemas.microsoft.com/office/word/2010/wordml" w:rsidRPr="00000000" w:rsidR="00000000" w:rsidDel="00000000" w:rsidP="00000000" w:rsidRDefault="00000000" w14:paraId="0000004F"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7dp8vu">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Overview of the </w:t>
            </w:r>
          </w:hyperlink>
          <w:hyperlink w:anchor="_heading=h.17dp8vu">
            <w:r w:rsidRPr="00000000" w:rsidDel="00000000" w:rsidR="00000000">
              <w:rPr>
                <w:rFonts w:ascii="Calibri" w:hAnsi="Calibri" w:eastAsia="Calibri" w:cs="Calibri"/>
                <w:b w:val="1"/>
                <w:i w:val="1"/>
                <w:smallCaps w:val="0"/>
                <w:strike w:val="0"/>
                <w:color w:val="000000"/>
                <w:sz w:val="22"/>
                <w:szCs w:val="22"/>
                <w:u w:val="none"/>
                <w:shd w:val="clear" w:fill="auto"/>
                <w:vertAlign w:val="baseline"/>
                <w:rtl w:val="0"/>
              </w:rPr>
              <w:t xml:space="preserve">Adapted Emergency Nutrition Guidance during the COVID-19 Pandemic Training Package</w:t>
            </w:r>
          </w:hyperlink>
          <w:hyperlink w:anchor="_heading=h.17dp8vu">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9</w:t>
            </w:r>
          </w:hyperlink>
          <w:r w:rsidRPr="00000000" w:rsidDel="00000000" w:rsidR="00000000">
            <w:rPr>
              <w:rtl w:val="0"/>
            </w:rPr>
          </w:r>
        </w:p>
        <w:p xmlns:wp14="http://schemas.microsoft.com/office/word/2010/wordml" w:rsidRPr="00000000" w:rsidR="00000000" w:rsidDel="00000000" w:rsidP="00000000" w:rsidRDefault="00000000" w14:paraId="00000050"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rdcrjn">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The Materials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9</w:t>
            </w:r>
          </w:hyperlink>
          <w:r w:rsidRPr="00000000" w:rsidDel="00000000" w:rsidR="00000000">
            <w:rPr>
              <w:rtl w:val="0"/>
            </w:rPr>
          </w:r>
        </w:p>
        <w:p xmlns:wp14="http://schemas.microsoft.com/office/word/2010/wordml" w:rsidRPr="00000000" w:rsidR="00000000" w:rsidDel="00000000" w:rsidP="00000000" w:rsidRDefault="00000000" w14:paraId="00000051"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6in1rg">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Training Package Methodology</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10</w:t>
            </w:r>
          </w:hyperlink>
          <w:r w:rsidRPr="00000000" w:rsidDel="00000000" w:rsidR="00000000">
            <w:rPr>
              <w:rtl w:val="0"/>
            </w:rPr>
          </w:r>
        </w:p>
        <w:p xmlns:wp14="http://schemas.microsoft.com/office/word/2010/wordml" w:rsidRPr="00000000" w:rsidR="00000000" w:rsidDel="00000000" w:rsidP="00000000" w:rsidRDefault="00000000" w14:paraId="00000052"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lnxbz9">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Planning and Implementing Partners Training.</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10</w:t>
            </w:r>
          </w:hyperlink>
          <w:r w:rsidRPr="00000000" w:rsidDel="00000000" w:rsidR="00000000">
            <w:rPr>
              <w:rtl w:val="0"/>
            </w:rPr>
          </w:r>
        </w:p>
        <w:p xmlns:wp14="http://schemas.microsoft.com/office/word/2010/wordml" w:rsidRPr="00000000" w:rsidR="00000000" w:rsidDel="00000000" w:rsidP="00000000" w:rsidRDefault="00000000" w14:paraId="00000053"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5nkun2">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Planning a Training</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10</w:t>
            </w:r>
          </w:hyperlink>
          <w:r w:rsidRPr="00000000" w:rsidDel="00000000" w:rsidR="00000000">
            <w:rPr>
              <w:rtl w:val="0"/>
            </w:rPr>
          </w:r>
        </w:p>
        <w:p xmlns:wp14="http://schemas.microsoft.com/office/word/2010/wordml" w:rsidRPr="00000000" w:rsidR="00000000" w:rsidDel="00000000" w:rsidP="00000000" w:rsidRDefault="00000000" w14:paraId="00000054"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ksv4uv">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Specific Objectives of Training</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11</w:t>
            </w:r>
          </w:hyperlink>
          <w:r w:rsidRPr="00000000" w:rsidDel="00000000" w:rsidR="00000000">
            <w:rPr>
              <w:rtl w:val="0"/>
            </w:rPr>
          </w:r>
        </w:p>
        <w:p xmlns:wp14="http://schemas.microsoft.com/office/word/2010/wordml" w:rsidRPr="00000000" w:rsidR="00000000" w:rsidDel="00000000" w:rsidP="00000000" w:rsidRDefault="00000000" w14:paraId="00000055"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4sinio">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Target Group</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12</w:t>
            </w:r>
          </w:hyperlink>
          <w:r w:rsidRPr="00000000" w:rsidDel="00000000" w:rsidR="00000000">
            <w:rPr>
              <w:rtl w:val="0"/>
            </w:rPr>
          </w:r>
        </w:p>
        <w:p xmlns:wp14="http://schemas.microsoft.com/office/word/2010/wordml" w:rsidRPr="00000000" w:rsidR="00000000" w:rsidDel="00000000" w:rsidP="00000000" w:rsidRDefault="00000000" w14:paraId="00000056"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jxsxqh">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Training Delivery and Location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13</w:t>
            </w:r>
          </w:hyperlink>
          <w:r w:rsidRPr="00000000" w:rsidDel="00000000" w:rsidR="00000000">
            <w:rPr>
              <w:rtl w:val="0"/>
            </w:rPr>
          </w:r>
        </w:p>
        <w:p xmlns:wp14="http://schemas.microsoft.com/office/word/2010/wordml" w:rsidRPr="00000000" w:rsidR="00000000" w:rsidDel="00000000" w:rsidP="00000000" w:rsidRDefault="00000000" w14:paraId="00000057"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z337ya">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Training Materials: Structure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14</w:t>
            </w:r>
          </w:hyperlink>
          <w:r w:rsidRPr="00000000" w:rsidDel="00000000" w:rsidR="00000000">
            <w:rPr>
              <w:rtl w:val="0"/>
            </w:rPr>
          </w:r>
        </w:p>
        <w:p xmlns:wp14="http://schemas.microsoft.com/office/word/2010/wordml" w:rsidRPr="00000000" w:rsidR="00000000" w:rsidDel="00000000" w:rsidP="00000000" w:rsidRDefault="00000000" w14:paraId="00000058"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j2qqm3">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Post Training Follow-Up</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15</w:t>
            </w:r>
          </w:hyperlink>
          <w:r w:rsidRPr="00000000" w:rsidDel="00000000" w:rsidR="00000000">
            <w:rPr>
              <w:rtl w:val="0"/>
            </w:rPr>
          </w:r>
        </w:p>
        <w:p xmlns:wp14="http://schemas.microsoft.com/office/word/2010/wordml" w:rsidRPr="00000000" w:rsidR="00000000" w:rsidDel="00000000" w:rsidP="00000000" w:rsidRDefault="00000000" w14:paraId="00000059"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y810tw">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Agenda</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16</w:t>
            </w:r>
          </w:hyperlink>
          <w:r w:rsidRPr="00000000" w:rsidDel="00000000" w:rsidR="00000000">
            <w:rPr>
              <w:rtl w:val="0"/>
            </w:rPr>
          </w:r>
        </w:p>
        <w:p xmlns:wp14="http://schemas.microsoft.com/office/word/2010/wordml" w:rsidRPr="00000000" w:rsidR="00000000" w:rsidDel="00000000" w:rsidP="00000000" w:rsidRDefault="00000000" w14:paraId="0000005A"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i7ojhp">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Face to Face Training</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16</w:t>
            </w:r>
          </w:hyperlink>
          <w:r w:rsidRPr="00000000" w:rsidDel="00000000" w:rsidR="00000000">
            <w:rPr>
              <w:rtl w:val="0"/>
            </w:rPr>
          </w:r>
        </w:p>
        <w:p xmlns:wp14="http://schemas.microsoft.com/office/word/2010/wordml" w:rsidRPr="00000000" w:rsidR="00000000" w:rsidDel="00000000" w:rsidP="00000000" w:rsidRDefault="00000000" w14:paraId="0000005B"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xcytpi">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1: Introduction and background to nutrition programing adaptations in the COVID-19 context.</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20</w:t>
            </w:r>
          </w:hyperlink>
          <w:r w:rsidRPr="00000000" w:rsidDel="00000000" w:rsidR="00000000">
            <w:rPr>
              <w:rtl w:val="0"/>
            </w:rPr>
          </w:r>
        </w:p>
        <w:p xmlns:wp14="http://schemas.microsoft.com/office/word/2010/wordml" w:rsidRPr="00000000" w:rsidR="00000000" w:rsidDel="00000000" w:rsidP="00000000" w:rsidRDefault="00000000" w14:paraId="0000005C"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ci93xb">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20</w:t>
            </w:r>
          </w:hyperlink>
          <w:r w:rsidRPr="00000000" w:rsidDel="00000000" w:rsidR="00000000">
            <w:rPr>
              <w:rtl w:val="0"/>
            </w:rPr>
          </w:r>
        </w:p>
        <w:p xmlns:wp14="http://schemas.microsoft.com/office/word/2010/wordml" w:rsidRPr="00000000" w:rsidR="00000000" w:rsidDel="00000000" w:rsidP="00000000" w:rsidRDefault="00000000" w14:paraId="0000005D"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bn6wsx">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20</w:t>
            </w:r>
          </w:hyperlink>
          <w:r w:rsidRPr="00000000" w:rsidDel="00000000" w:rsidR="00000000">
            <w:rPr>
              <w:rtl w:val="0"/>
            </w:rPr>
          </w:r>
        </w:p>
        <w:p xmlns:wp14="http://schemas.microsoft.com/office/word/2010/wordml" w:rsidRPr="00000000" w:rsidR="00000000" w:rsidDel="00000000" w:rsidP="00000000" w:rsidRDefault="00000000" w14:paraId="0000005E"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qsh70q">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20</w:t>
            </w:r>
          </w:hyperlink>
          <w:r w:rsidRPr="00000000" w:rsidDel="00000000" w:rsidR="00000000">
            <w:rPr>
              <w:rtl w:val="0"/>
            </w:rPr>
          </w:r>
        </w:p>
        <w:p xmlns:wp14="http://schemas.microsoft.com/office/word/2010/wordml" w:rsidRPr="00000000" w:rsidR="00000000" w:rsidDel="00000000" w:rsidP="00000000" w:rsidRDefault="00000000" w14:paraId="0000005F"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pxezwc">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of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20</w:t>
            </w:r>
          </w:hyperlink>
          <w:r w:rsidRPr="00000000" w:rsidDel="00000000" w:rsidR="00000000">
            <w:rPr>
              <w:rtl w:val="0"/>
            </w:rPr>
          </w:r>
        </w:p>
        <w:p xmlns:wp14="http://schemas.microsoft.com/office/word/2010/wordml" w:rsidRPr="00000000" w:rsidR="00000000" w:rsidDel="00000000" w:rsidP="00000000" w:rsidRDefault="00000000" w14:paraId="00000060"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9x2ik5">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How has COVID-19 affected Myanmar?</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21</w:t>
            </w:r>
          </w:hyperlink>
          <w:r w:rsidRPr="00000000" w:rsidDel="00000000" w:rsidR="00000000">
            <w:rPr>
              <w:rtl w:val="0"/>
            </w:rPr>
          </w:r>
        </w:p>
        <w:p xmlns:wp14="http://schemas.microsoft.com/office/word/2010/wordml" w:rsidRPr="00000000" w:rsidR="00000000" w:rsidDel="00000000" w:rsidP="00000000" w:rsidRDefault="00000000" w14:paraId="00000061"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p2csry">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Why is adaptive programming required?</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21</w:t>
            </w:r>
          </w:hyperlink>
          <w:r w:rsidRPr="00000000" w:rsidDel="00000000" w:rsidR="00000000">
            <w:rPr>
              <w:rtl w:val="0"/>
            </w:rPr>
          </w:r>
        </w:p>
        <w:p xmlns:wp14="http://schemas.microsoft.com/office/word/2010/wordml" w:rsidRPr="00000000" w:rsidR="00000000" w:rsidDel="00000000" w:rsidP="00000000" w:rsidRDefault="00000000" w14:paraId="00000062"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47n2z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Impact of COVID-19 on Nutrition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22</w:t>
            </w:r>
          </w:hyperlink>
          <w:r w:rsidRPr="00000000" w:rsidDel="00000000" w:rsidR="00000000">
            <w:rPr>
              <w:rtl w:val="0"/>
            </w:rPr>
          </w:r>
        </w:p>
        <w:p xmlns:wp14="http://schemas.microsoft.com/office/word/2010/wordml" w:rsidRPr="00000000" w:rsidR="00000000" w:rsidDel="00000000" w:rsidP="00000000" w:rsidRDefault="00000000" w14:paraId="00000063"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o7alnk">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Adapted Emergency Nutrition Programming Guidance and the importance of the </w:t>
            </w:r>
          </w:hyperlink>
          <w:hyperlink w:anchor="_heading=h.3o7alnk">
            <w:r w:rsidRPr="00000000" w:rsidDel="00000000" w:rsidR="00000000">
              <w:rPr>
                <w:rFonts w:ascii="Calibri" w:hAnsi="Calibri" w:eastAsia="Calibri" w:cs="Calibri"/>
                <w:sz w:val="20"/>
                <w:szCs w:val="20"/>
                <w:rtl w:val="0"/>
              </w:rPr>
              <w:t xml:space="preserve">adaptations</w:t>
            </w:r>
          </w:hyperlink>
          <w:hyperlink w:anchor="_heading=h.3o7alnk">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 to nutrition programming</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23</w:t>
            </w:r>
          </w:hyperlink>
          <w:r w:rsidRPr="00000000" w:rsidDel="00000000" w:rsidR="00000000">
            <w:rPr>
              <w:rtl w:val="0"/>
            </w:rPr>
          </w:r>
        </w:p>
        <w:p xmlns:wp14="http://schemas.microsoft.com/office/word/2010/wordml" w:rsidRPr="00000000" w:rsidR="00000000" w:rsidDel="00000000" w:rsidP="00000000" w:rsidRDefault="00000000" w14:paraId="00000064"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3ckvvd">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Getting the facility prepared to continue nutrition services.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24</w:t>
            </w:r>
          </w:hyperlink>
          <w:r w:rsidRPr="00000000" w:rsidDel="00000000" w:rsidR="00000000">
            <w:rPr>
              <w:rtl w:val="0"/>
            </w:rPr>
          </w:r>
        </w:p>
        <w:p xmlns:wp14="http://schemas.microsoft.com/office/word/2010/wordml" w:rsidRPr="00000000" w:rsidR="00000000" w:rsidDel="00000000" w:rsidP="00000000" w:rsidRDefault="00000000" w14:paraId="00000065"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ihv636">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2: Risk Communication and Community Engagement for COVID-19 – Integration within Programs</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26</w:t>
            </w:r>
          </w:hyperlink>
          <w:r w:rsidRPr="00000000" w:rsidDel="00000000" w:rsidR="00000000">
            <w:rPr>
              <w:rtl w:val="0"/>
            </w:rPr>
          </w:r>
        </w:p>
        <w:p xmlns:wp14="http://schemas.microsoft.com/office/word/2010/wordml" w:rsidRPr="00000000" w:rsidR="00000000" w:rsidDel="00000000" w:rsidP="00000000" w:rsidRDefault="00000000" w14:paraId="00000066"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2hioqz">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26</w:t>
            </w:r>
          </w:hyperlink>
          <w:r w:rsidRPr="00000000" w:rsidDel="00000000" w:rsidR="00000000">
            <w:rPr>
              <w:rtl w:val="0"/>
            </w:rPr>
          </w:r>
        </w:p>
        <w:p xmlns:wp14="http://schemas.microsoft.com/office/word/2010/wordml" w:rsidRPr="00000000" w:rsidR="00000000" w:rsidDel="00000000" w:rsidP="00000000" w:rsidRDefault="00000000" w14:paraId="00000067"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hmsyys">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26</w:t>
            </w:r>
          </w:hyperlink>
          <w:r w:rsidRPr="00000000" w:rsidDel="00000000" w:rsidR="00000000">
            <w:rPr>
              <w:rtl w:val="0"/>
            </w:rPr>
          </w:r>
        </w:p>
        <w:p xmlns:wp14="http://schemas.microsoft.com/office/word/2010/wordml" w:rsidRPr="00000000" w:rsidR="00000000" w:rsidDel="00000000" w:rsidP="00000000" w:rsidRDefault="00000000" w14:paraId="00000068"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1mghml">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26</w:t>
            </w:r>
          </w:hyperlink>
          <w:r w:rsidRPr="00000000" w:rsidDel="00000000" w:rsidR="00000000">
            <w:rPr>
              <w:rtl w:val="0"/>
            </w:rPr>
          </w:r>
        </w:p>
        <w:p xmlns:wp14="http://schemas.microsoft.com/office/word/2010/wordml" w:rsidRPr="00000000" w:rsidR="00000000" w:rsidDel="00000000" w:rsidP="00000000" w:rsidRDefault="00000000" w14:paraId="00000069"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grqrue">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of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26</w:t>
            </w:r>
          </w:hyperlink>
          <w:r w:rsidRPr="00000000" w:rsidDel="00000000" w:rsidR="00000000">
            <w:rPr>
              <w:rtl w:val="0"/>
            </w:rPr>
          </w:r>
        </w:p>
        <w:p xmlns:wp14="http://schemas.microsoft.com/office/word/2010/wordml" w:rsidRPr="00000000" w:rsidR="00000000" w:rsidDel="00000000" w:rsidP="00000000" w:rsidRDefault="00000000" w14:paraId="0000006A"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vx1227">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3: IYCF Programme Adaptations</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31</w:t>
            </w:r>
          </w:hyperlink>
          <w:r w:rsidRPr="00000000" w:rsidDel="00000000" w:rsidR="00000000">
            <w:rPr>
              <w:rtl w:val="0"/>
            </w:rPr>
          </w:r>
        </w:p>
        <w:p xmlns:wp14="http://schemas.microsoft.com/office/word/2010/wordml" w:rsidRPr="00000000" w:rsidR="00000000" w:rsidDel="00000000" w:rsidP="00000000" w:rsidRDefault="00000000" w14:paraId="0000006B"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fwokq0">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31</w:t>
            </w:r>
          </w:hyperlink>
          <w:r w:rsidRPr="00000000" w:rsidDel="00000000" w:rsidR="00000000">
            <w:rPr>
              <w:rtl w:val="0"/>
            </w:rPr>
          </w:r>
        </w:p>
        <w:p xmlns:wp14="http://schemas.microsoft.com/office/word/2010/wordml" w:rsidRPr="00000000" w:rsidR="00000000" w:rsidDel="00000000" w:rsidP="00000000" w:rsidRDefault="00000000" w14:paraId="0000006C"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v1yuxt">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31</w:t>
            </w:r>
          </w:hyperlink>
          <w:r w:rsidRPr="00000000" w:rsidDel="00000000" w:rsidR="00000000">
            <w:rPr>
              <w:rtl w:val="0"/>
            </w:rPr>
          </w:r>
        </w:p>
        <w:p xmlns:wp14="http://schemas.microsoft.com/office/word/2010/wordml" w:rsidRPr="00000000" w:rsidR="00000000" w:rsidDel="00000000" w:rsidP="00000000" w:rsidRDefault="00000000" w14:paraId="0000006D"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f1mdlm">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31</w:t>
            </w:r>
          </w:hyperlink>
          <w:r w:rsidRPr="00000000" w:rsidDel="00000000" w:rsidR="00000000">
            <w:rPr>
              <w:rtl w:val="0"/>
            </w:rPr>
          </w:r>
        </w:p>
        <w:p xmlns:wp14="http://schemas.microsoft.com/office/word/2010/wordml" w:rsidRPr="00000000" w:rsidR="00000000" w:rsidDel="00000000" w:rsidP="00000000" w:rsidRDefault="00000000" w14:paraId="0000006E"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u6wntf">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of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31</w:t>
            </w:r>
          </w:hyperlink>
          <w:r w:rsidRPr="00000000" w:rsidDel="00000000" w:rsidR="00000000">
            <w:rPr>
              <w:rtl w:val="0"/>
            </w:rPr>
          </w:r>
        </w:p>
        <w:p xmlns:wp14="http://schemas.microsoft.com/office/word/2010/wordml" w:rsidRPr="00000000" w:rsidR="00000000" w:rsidDel="00000000" w:rsidP="00000000" w:rsidRDefault="00000000" w14:paraId="0000006F"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9c6y18">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4: IYCF Counselling</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34</w:t>
            </w:r>
          </w:hyperlink>
          <w:r w:rsidRPr="00000000" w:rsidDel="00000000" w:rsidR="00000000">
            <w:rPr>
              <w:rtl w:val="0"/>
            </w:rPr>
          </w:r>
        </w:p>
        <w:p xmlns:wp14="http://schemas.microsoft.com/office/word/2010/wordml" w:rsidRPr="00000000" w:rsidR="00000000" w:rsidDel="00000000" w:rsidP="00000000" w:rsidRDefault="00000000" w14:paraId="00000070"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tbugp1">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34</w:t>
            </w:r>
          </w:hyperlink>
          <w:r w:rsidRPr="00000000" w:rsidDel="00000000" w:rsidR="00000000">
            <w:rPr>
              <w:rtl w:val="0"/>
            </w:rPr>
          </w:r>
        </w:p>
        <w:p xmlns:wp14="http://schemas.microsoft.com/office/word/2010/wordml" w:rsidRPr="00000000" w:rsidR="00000000" w:rsidDel="00000000" w:rsidP="00000000" w:rsidRDefault="00000000" w14:paraId="00000071"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8h4qwu">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34</w:t>
            </w:r>
          </w:hyperlink>
          <w:r w:rsidRPr="00000000" w:rsidDel="00000000" w:rsidR="00000000">
            <w:rPr>
              <w:rtl w:val="0"/>
            </w:rPr>
          </w:r>
        </w:p>
        <w:p xmlns:wp14="http://schemas.microsoft.com/office/word/2010/wordml" w:rsidRPr="00000000" w:rsidR="00000000" w:rsidDel="00000000" w:rsidP="00000000" w:rsidRDefault="00000000" w14:paraId="00000072"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nmf14n">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34</w:t>
            </w:r>
          </w:hyperlink>
          <w:r w:rsidRPr="00000000" w:rsidDel="00000000" w:rsidR="00000000">
            <w:rPr>
              <w:rtl w:val="0"/>
            </w:rPr>
          </w:r>
        </w:p>
        <w:p xmlns:wp14="http://schemas.microsoft.com/office/word/2010/wordml" w:rsidRPr="00000000" w:rsidR="00000000" w:rsidDel="00000000" w:rsidP="00000000" w:rsidRDefault="00000000" w14:paraId="00000073"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7m2jsg">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of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34</w:t>
            </w:r>
          </w:hyperlink>
          <w:r w:rsidRPr="00000000" w:rsidDel="00000000" w:rsidR="00000000">
            <w:rPr>
              <w:rtl w:val="0"/>
            </w:rPr>
          </w:r>
        </w:p>
        <w:p xmlns:wp14="http://schemas.microsoft.com/office/word/2010/wordml" w:rsidRPr="00000000" w:rsidR="00000000" w:rsidDel="00000000" w:rsidP="00000000" w:rsidRDefault="00000000" w14:paraId="00000074"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mrcu09">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5: Complementary Feeding and COVID-19</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37</w:t>
            </w:r>
          </w:hyperlink>
          <w:r w:rsidRPr="00000000" w:rsidDel="00000000" w:rsidR="00000000">
            <w:rPr>
              <w:rtl w:val="0"/>
            </w:rPr>
          </w:r>
        </w:p>
        <w:p xmlns:wp14="http://schemas.microsoft.com/office/word/2010/wordml" w:rsidRPr="00000000" w:rsidR="00000000" w:rsidDel="00000000" w:rsidP="00000000" w:rsidRDefault="00000000" w14:paraId="00000075"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6r0co2">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37</w:t>
            </w:r>
          </w:hyperlink>
          <w:r w:rsidRPr="00000000" w:rsidDel="00000000" w:rsidR="00000000">
            <w:rPr>
              <w:rtl w:val="0"/>
            </w:rPr>
          </w:r>
        </w:p>
        <w:p xmlns:wp14="http://schemas.microsoft.com/office/word/2010/wordml" w:rsidRPr="00000000" w:rsidR="00000000" w:rsidDel="00000000" w:rsidP="00000000" w:rsidRDefault="00000000" w14:paraId="00000076"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lwamvv">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37</w:t>
            </w:r>
          </w:hyperlink>
          <w:r w:rsidRPr="00000000" w:rsidDel="00000000" w:rsidR="00000000">
            <w:rPr>
              <w:rtl w:val="0"/>
            </w:rPr>
          </w:r>
        </w:p>
        <w:p xmlns:wp14="http://schemas.microsoft.com/office/word/2010/wordml" w:rsidRPr="00000000" w:rsidR="00000000" w:rsidDel="00000000" w:rsidP="00000000" w:rsidRDefault="00000000" w14:paraId="00000077"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11kx3o">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37</w:t>
            </w:r>
          </w:hyperlink>
          <w:r w:rsidRPr="00000000" w:rsidDel="00000000" w:rsidR="00000000">
            <w:rPr>
              <w:rtl w:val="0"/>
            </w:rPr>
          </w:r>
        </w:p>
        <w:p xmlns:wp14="http://schemas.microsoft.com/office/word/2010/wordml" w:rsidRPr="00000000" w:rsidR="00000000" w:rsidDel="00000000" w:rsidP="00000000" w:rsidRDefault="00000000" w14:paraId="00000078"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l18frh">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to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37</w:t>
            </w:r>
          </w:hyperlink>
          <w:r w:rsidRPr="00000000" w:rsidDel="00000000" w:rsidR="00000000">
            <w:rPr>
              <w:rtl w:val="0"/>
            </w:rPr>
          </w:r>
        </w:p>
        <w:p xmlns:wp14="http://schemas.microsoft.com/office/word/2010/wordml" w:rsidRPr="00000000" w:rsidR="00000000" w:rsidDel="00000000" w:rsidP="00000000" w:rsidRDefault="00000000" w14:paraId="00000079"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06ipza">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6: Feeding the Sick Child and COVID-19</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41</w:t>
            </w:r>
          </w:hyperlink>
          <w:r w:rsidRPr="00000000" w:rsidDel="00000000" w:rsidR="00000000">
            <w:rPr>
              <w:rtl w:val="0"/>
            </w:rPr>
          </w:r>
        </w:p>
        <w:p xmlns:wp14="http://schemas.microsoft.com/office/word/2010/wordml" w:rsidRPr="00000000" w:rsidR="00000000" w:rsidDel="00000000" w:rsidP="00000000" w:rsidRDefault="00000000" w14:paraId="0000007A"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k668n3">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41</w:t>
            </w:r>
          </w:hyperlink>
          <w:r w:rsidRPr="00000000" w:rsidDel="00000000" w:rsidR="00000000">
            <w:rPr>
              <w:rtl w:val="0"/>
            </w:rPr>
          </w:r>
        </w:p>
        <w:p xmlns:wp14="http://schemas.microsoft.com/office/word/2010/wordml" w:rsidRPr="00000000" w:rsidR="00000000" w:rsidDel="00000000" w:rsidP="00000000" w:rsidRDefault="00000000" w14:paraId="0000007B"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zbgiuw">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41</w:t>
            </w:r>
          </w:hyperlink>
          <w:r w:rsidRPr="00000000" w:rsidDel="00000000" w:rsidR="00000000">
            <w:rPr>
              <w:rtl w:val="0"/>
            </w:rPr>
          </w:r>
        </w:p>
        <w:p xmlns:wp14="http://schemas.microsoft.com/office/word/2010/wordml" w:rsidRPr="00000000" w:rsidR="00000000" w:rsidDel="00000000" w:rsidP="00000000" w:rsidRDefault="00000000" w14:paraId="0000007C"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egqt2p">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41</w:t>
            </w:r>
          </w:hyperlink>
          <w:r w:rsidRPr="00000000" w:rsidDel="00000000" w:rsidR="00000000">
            <w:rPr>
              <w:rtl w:val="0"/>
            </w:rPr>
          </w:r>
        </w:p>
        <w:p xmlns:wp14="http://schemas.microsoft.com/office/word/2010/wordml" w:rsidRPr="00000000" w:rsidR="00000000" w:rsidDel="00000000" w:rsidP="00000000" w:rsidRDefault="00000000" w14:paraId="0000007D"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ygebqi">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to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41</w:t>
            </w:r>
          </w:hyperlink>
          <w:r w:rsidRPr="00000000" w:rsidDel="00000000" w:rsidR="00000000">
            <w:rPr>
              <w:rtl w:val="0"/>
            </w:rPr>
          </w:r>
        </w:p>
        <w:p xmlns:wp14="http://schemas.microsoft.com/office/word/2010/wordml" w:rsidRPr="00000000" w:rsidR="00000000" w:rsidDel="00000000" w:rsidP="00000000" w:rsidRDefault="00000000" w14:paraId="0000007E"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dlolyb">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7: BMS and COVID-19</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44</w:t>
            </w:r>
          </w:hyperlink>
          <w:r w:rsidRPr="00000000" w:rsidDel="00000000" w:rsidR="00000000">
            <w:rPr>
              <w:rtl w:val="0"/>
            </w:rPr>
          </w:r>
        </w:p>
        <w:p xmlns:wp14="http://schemas.microsoft.com/office/word/2010/wordml" w:rsidRPr="00000000" w:rsidR="00000000" w:rsidDel="00000000" w:rsidP="00000000" w:rsidRDefault="00000000" w14:paraId="0000007F"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sqyw64">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44</w:t>
            </w:r>
          </w:hyperlink>
          <w:r w:rsidRPr="00000000" w:rsidDel="00000000" w:rsidR="00000000">
            <w:rPr>
              <w:rtl w:val="0"/>
            </w:rPr>
          </w:r>
        </w:p>
        <w:p xmlns:wp14="http://schemas.microsoft.com/office/word/2010/wordml" w:rsidRPr="00000000" w:rsidR="00000000" w:rsidDel="00000000" w:rsidP="00000000" w:rsidRDefault="00000000" w14:paraId="00000080"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cqmetx">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44</w:t>
            </w:r>
          </w:hyperlink>
          <w:r w:rsidRPr="00000000" w:rsidDel="00000000" w:rsidR="00000000">
            <w:rPr>
              <w:rtl w:val="0"/>
            </w:rPr>
          </w:r>
        </w:p>
        <w:p xmlns:wp14="http://schemas.microsoft.com/office/word/2010/wordml" w:rsidRPr="00000000" w:rsidR="00000000" w:rsidDel="00000000" w:rsidP="00000000" w:rsidRDefault="00000000" w14:paraId="00000081"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rvwp1q">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44</w:t>
            </w:r>
          </w:hyperlink>
          <w:r w:rsidRPr="00000000" w:rsidDel="00000000" w:rsidR="00000000">
            <w:rPr>
              <w:rtl w:val="0"/>
            </w:rPr>
          </w:r>
        </w:p>
        <w:p xmlns:wp14="http://schemas.microsoft.com/office/word/2010/wordml" w:rsidRPr="00000000" w:rsidR="00000000" w:rsidDel="00000000" w:rsidP="00000000" w:rsidRDefault="00000000" w14:paraId="00000082"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bvk7pj">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of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44</w:t>
            </w:r>
          </w:hyperlink>
          <w:r w:rsidRPr="00000000" w:rsidDel="00000000" w:rsidR="00000000">
            <w:rPr>
              <w:rtl w:val="0"/>
            </w:rPr>
          </w:r>
        </w:p>
        <w:p xmlns:wp14="http://schemas.microsoft.com/office/word/2010/wordml" w:rsidRPr="00000000" w:rsidR="00000000" w:rsidDel="00000000" w:rsidP="00000000" w:rsidRDefault="00000000" w14:paraId="00000083"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r0uhxc">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8: Adaptations to IMAM programming</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47</w:t>
            </w:r>
          </w:hyperlink>
          <w:r w:rsidRPr="00000000" w:rsidDel="00000000" w:rsidR="00000000">
            <w:rPr>
              <w:rtl w:val="0"/>
            </w:rPr>
          </w:r>
        </w:p>
        <w:p xmlns:wp14="http://schemas.microsoft.com/office/word/2010/wordml" w:rsidRPr="00000000" w:rsidR="00000000" w:rsidDel="00000000" w:rsidP="00000000" w:rsidRDefault="00000000" w14:paraId="00000084"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664s55">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47</w:t>
            </w:r>
          </w:hyperlink>
          <w:r w:rsidRPr="00000000" w:rsidDel="00000000" w:rsidR="00000000">
            <w:rPr>
              <w:rtl w:val="0"/>
            </w:rPr>
          </w:r>
        </w:p>
        <w:p xmlns:wp14="http://schemas.microsoft.com/office/word/2010/wordml" w:rsidRPr="00000000" w:rsidR="00000000" w:rsidDel="00000000" w:rsidP="00000000" w:rsidRDefault="00000000" w14:paraId="00000085"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q5sasy">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47</w:t>
            </w:r>
          </w:hyperlink>
          <w:r w:rsidRPr="00000000" w:rsidDel="00000000" w:rsidR="00000000">
            <w:rPr>
              <w:rtl w:val="0"/>
            </w:rPr>
          </w:r>
        </w:p>
        <w:p xmlns:wp14="http://schemas.microsoft.com/office/word/2010/wordml" w:rsidRPr="00000000" w:rsidR="00000000" w:rsidDel="00000000" w:rsidP="00000000" w:rsidRDefault="00000000" w14:paraId="00000086"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5b2l0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47</w:t>
            </w:r>
          </w:hyperlink>
          <w:r w:rsidRPr="00000000" w:rsidDel="00000000" w:rsidR="00000000">
            <w:rPr>
              <w:rtl w:val="0"/>
            </w:rPr>
          </w:r>
        </w:p>
        <w:p xmlns:wp14="http://schemas.microsoft.com/office/word/2010/wordml" w:rsidRPr="00000000" w:rsidR="00000000" w:rsidDel="00000000" w:rsidP="00000000" w:rsidRDefault="00000000" w14:paraId="00000087"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4g0dwd">
            <w:r w:rsidRPr="00000000" w:rsidDel="00000000" w:rsidR="00000000">
              <w:rPr>
                <w:rFonts w:ascii="Calibri" w:hAnsi="Calibri" w:eastAsia="Calibri" w:cs="Calibri"/>
                <w:b w:val="1"/>
                <w:i w:val="0"/>
                <w:smallCaps w:val="0"/>
                <w:strike w:val="0"/>
                <w:color w:val="000000"/>
                <w:sz w:val="20"/>
                <w:szCs w:val="20"/>
                <w:u w:val="none"/>
                <w:shd w:val="clear" w:fill="auto"/>
                <w:vertAlign w:val="baseline"/>
                <w:rtl w:val="0"/>
              </w:rPr>
              <w:t xml:space="preserve">Slides and Facilitator Guidance</w:t>
            </w:r>
          </w:hyperlink>
          <w:hyperlink w:anchor="_heading=h.34g0dwd">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47</w:t>
            </w:r>
          </w:hyperlink>
          <w:r w:rsidRPr="00000000" w:rsidDel="00000000" w:rsidR="00000000">
            <w:rPr>
              <w:rtl w:val="0"/>
            </w:rPr>
          </w:r>
        </w:p>
        <w:p xmlns:wp14="http://schemas.microsoft.com/office/word/2010/wordml" w:rsidRPr="00000000" w:rsidR="00000000" w:rsidDel="00000000" w:rsidP="00000000" w:rsidRDefault="00000000" w14:paraId="00000088"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4g0dwd">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of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47</w:t>
            </w:r>
          </w:hyperlink>
          <w:r w:rsidRPr="00000000" w:rsidDel="00000000" w:rsidR="00000000">
            <w:rPr>
              <w:rtl w:val="0"/>
            </w:rPr>
          </w:r>
        </w:p>
        <w:p xmlns:wp14="http://schemas.microsoft.com/office/word/2010/wordml" w:rsidRPr="00000000" w:rsidR="00000000" w:rsidDel="00000000" w:rsidP="00000000" w:rsidRDefault="00000000" w14:paraId="00000089"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jlao46">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9: Family MUAC</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53</w:t>
            </w:r>
          </w:hyperlink>
          <w:r w:rsidRPr="00000000" w:rsidDel="00000000" w:rsidR="00000000">
            <w:rPr>
              <w:rtl w:val="0"/>
            </w:rPr>
          </w:r>
        </w:p>
        <w:p xmlns:wp14="http://schemas.microsoft.com/office/word/2010/wordml" w:rsidRPr="00000000" w:rsidR="00000000" w:rsidDel="00000000" w:rsidP="00000000" w:rsidRDefault="00000000" w14:paraId="0000008A"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3ky6rz">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53</w:t>
            </w:r>
          </w:hyperlink>
          <w:r w:rsidRPr="00000000" w:rsidDel="00000000" w:rsidR="00000000">
            <w:rPr>
              <w:rtl w:val="0"/>
            </w:rPr>
          </w:r>
        </w:p>
        <w:p xmlns:wp14="http://schemas.microsoft.com/office/word/2010/wordml" w:rsidRPr="00000000" w:rsidR="00000000" w:rsidDel="00000000" w:rsidP="00000000" w:rsidRDefault="00000000" w14:paraId="0000008B"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iq8gzs">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53</w:t>
            </w:r>
          </w:hyperlink>
          <w:r w:rsidRPr="00000000" w:rsidDel="00000000" w:rsidR="00000000">
            <w:rPr>
              <w:rtl w:val="0"/>
            </w:rPr>
          </w:r>
        </w:p>
        <w:p xmlns:wp14="http://schemas.microsoft.com/office/word/2010/wordml" w:rsidRPr="00000000" w:rsidR="00000000" w:rsidDel="00000000" w:rsidP="00000000" w:rsidRDefault="00000000" w14:paraId="0000008C"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xvir7l">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53</w:t>
            </w:r>
          </w:hyperlink>
          <w:r w:rsidRPr="00000000" w:rsidDel="00000000" w:rsidR="00000000">
            <w:rPr>
              <w:rtl w:val="0"/>
            </w:rPr>
          </w:r>
        </w:p>
        <w:p xmlns:wp14="http://schemas.microsoft.com/office/word/2010/wordml" w:rsidRPr="00000000" w:rsidR="00000000" w:rsidDel="00000000" w:rsidP="00000000" w:rsidRDefault="00000000" w14:paraId="0000008D"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hv69ve">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Slides and Facilitator Guidance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53</w:t>
            </w:r>
          </w:hyperlink>
          <w:r w:rsidRPr="00000000" w:rsidDel="00000000" w:rsidR="00000000">
            <w:rPr>
              <w:rtl w:val="0"/>
            </w:rPr>
          </w:r>
        </w:p>
        <w:p xmlns:wp14="http://schemas.microsoft.com/office/word/2010/wordml" w:rsidRPr="00000000" w:rsidR="00000000" w:rsidDel="00000000" w:rsidP="00000000" w:rsidRDefault="00000000" w14:paraId="0000008E"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x0gk37">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to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53</w:t>
            </w:r>
          </w:hyperlink>
          <w:r w:rsidRPr="00000000" w:rsidDel="00000000" w:rsidR="00000000">
            <w:rPr>
              <w:rtl w:val="0"/>
            </w:rPr>
          </w:r>
        </w:p>
        <w:p xmlns:wp14="http://schemas.microsoft.com/office/word/2010/wordml" w:rsidRPr="00000000" w:rsidR="00000000" w:rsidDel="00000000" w:rsidP="00000000" w:rsidRDefault="00000000" w14:paraId="0000008F"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h042r0">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10: Blanket Supplementary Feeding Programme and Food Basket Adaptations</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64</w:t>
            </w:r>
          </w:hyperlink>
          <w:r w:rsidRPr="00000000" w:rsidDel="00000000" w:rsidR="00000000">
            <w:rPr>
              <w:rtl w:val="0"/>
            </w:rPr>
          </w:r>
        </w:p>
        <w:p xmlns:wp14="http://schemas.microsoft.com/office/word/2010/wordml" w:rsidRPr="00000000" w:rsidR="00000000" w:rsidDel="00000000" w:rsidP="00000000" w:rsidRDefault="00000000" w14:paraId="00000090"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w5ecyt">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64</w:t>
            </w:r>
          </w:hyperlink>
          <w:r w:rsidRPr="00000000" w:rsidDel="00000000" w:rsidR="00000000">
            <w:rPr>
              <w:rtl w:val="0"/>
            </w:rPr>
          </w:r>
        </w:p>
        <w:p xmlns:wp14="http://schemas.microsoft.com/office/word/2010/wordml" w:rsidRPr="00000000" w:rsidR="00000000" w:rsidDel="00000000" w:rsidP="00000000" w:rsidRDefault="00000000" w14:paraId="00000091"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baon6m">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64</w:t>
            </w:r>
          </w:hyperlink>
          <w:r w:rsidRPr="00000000" w:rsidDel="00000000" w:rsidR="00000000">
            <w:rPr>
              <w:rtl w:val="0"/>
            </w:rPr>
          </w:r>
        </w:p>
        <w:p xmlns:wp14="http://schemas.microsoft.com/office/word/2010/wordml" w:rsidRPr="00000000" w:rsidR="00000000" w:rsidDel="00000000" w:rsidP="00000000" w:rsidRDefault="00000000" w14:paraId="00000092"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vac5uf">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64</w:t>
            </w:r>
          </w:hyperlink>
          <w:r w:rsidRPr="00000000" w:rsidDel="00000000" w:rsidR="00000000">
            <w:rPr>
              <w:rtl w:val="0"/>
            </w:rPr>
          </w:r>
        </w:p>
        <w:p xmlns:wp14="http://schemas.microsoft.com/office/word/2010/wordml" w:rsidRPr="00000000" w:rsidR="00000000" w:rsidDel="00000000" w:rsidP="00000000" w:rsidRDefault="00000000" w14:paraId="00000093"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afmg28">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of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64</w:t>
            </w:r>
          </w:hyperlink>
          <w:r w:rsidRPr="00000000" w:rsidDel="00000000" w:rsidR="00000000">
            <w:rPr>
              <w:rtl w:val="0"/>
            </w:rPr>
          </w:r>
        </w:p>
        <w:p xmlns:wp14="http://schemas.microsoft.com/office/word/2010/wordml" w:rsidRPr="00000000" w:rsidR="00000000" w:rsidDel="00000000" w:rsidP="00000000" w:rsidRDefault="00000000" w14:paraId="00000094"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pkwqa1">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Key information on BSFP activities in the context of COVID-19</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65</w:t>
            </w:r>
          </w:hyperlink>
          <w:r w:rsidRPr="00000000" w:rsidDel="00000000" w:rsidR="00000000">
            <w:rPr>
              <w:rtl w:val="0"/>
            </w:rPr>
          </w:r>
        </w:p>
        <w:p xmlns:wp14="http://schemas.microsoft.com/office/word/2010/wordml" w:rsidRPr="00000000" w:rsidR="00000000" w:rsidDel="00000000" w:rsidP="00000000" w:rsidRDefault="00000000" w14:paraId="00000095"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9kk8xu">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The Food basket.</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66</w:t>
            </w:r>
          </w:hyperlink>
          <w:r w:rsidRPr="00000000" w:rsidDel="00000000" w:rsidR="00000000">
            <w:rPr>
              <w:rtl w:val="0"/>
            </w:rPr>
          </w:r>
        </w:p>
        <w:p xmlns:wp14="http://schemas.microsoft.com/office/word/2010/wordml" w:rsidRPr="00000000" w:rsidR="00000000" w:rsidDel="00000000" w:rsidP="00000000" w:rsidRDefault="00000000" w14:paraId="00000096"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opuj5n">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Infection prevention and control measures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67</w:t>
            </w:r>
          </w:hyperlink>
          <w:r w:rsidRPr="00000000" w:rsidDel="00000000" w:rsidR="00000000">
            <w:rPr>
              <w:rtl w:val="0"/>
            </w:rPr>
          </w:r>
        </w:p>
        <w:p xmlns:wp14="http://schemas.microsoft.com/office/word/2010/wordml" w:rsidRPr="00000000" w:rsidR="00000000" w:rsidDel="00000000" w:rsidP="00000000" w:rsidRDefault="00000000" w14:paraId="00000097"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8pi1tg">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11: Micronutrient Distribution Adaptations</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69</w:t>
            </w:r>
          </w:hyperlink>
          <w:r w:rsidRPr="00000000" w:rsidDel="00000000" w:rsidR="00000000">
            <w:rPr>
              <w:rtl w:val="0"/>
            </w:rPr>
          </w:r>
        </w:p>
        <w:p xmlns:wp14="http://schemas.microsoft.com/office/word/2010/wordml" w:rsidRPr="00000000" w:rsidR="00000000" w:rsidDel="00000000" w:rsidP="00000000" w:rsidRDefault="00000000" w14:paraId="00000098"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nusc19">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69</w:t>
            </w:r>
          </w:hyperlink>
          <w:r w:rsidRPr="00000000" w:rsidDel="00000000" w:rsidR="00000000">
            <w:rPr>
              <w:rtl w:val="0"/>
            </w:rPr>
          </w:r>
        </w:p>
        <w:p xmlns:wp14="http://schemas.microsoft.com/office/word/2010/wordml" w:rsidRPr="00000000" w:rsidR="00000000" w:rsidDel="00000000" w:rsidP="00000000" w:rsidRDefault="00000000" w14:paraId="00000099"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302m92">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69</w:t>
            </w:r>
          </w:hyperlink>
          <w:r w:rsidRPr="00000000" w:rsidDel="00000000" w:rsidR="00000000">
            <w:rPr>
              <w:rtl w:val="0"/>
            </w:rPr>
          </w:r>
        </w:p>
        <w:p xmlns:wp14="http://schemas.microsoft.com/office/word/2010/wordml" w:rsidRPr="00000000" w:rsidR="00000000" w:rsidDel="00000000" w:rsidP="00000000" w:rsidRDefault="00000000" w14:paraId="0000009A"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mzq4wv">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69</w:t>
            </w:r>
          </w:hyperlink>
          <w:r w:rsidRPr="00000000" w:rsidDel="00000000" w:rsidR="00000000">
            <w:rPr>
              <w:rtl w:val="0"/>
            </w:rPr>
          </w:r>
        </w:p>
        <w:p xmlns:wp14="http://schemas.microsoft.com/office/word/2010/wordml" w:rsidRPr="00000000" w:rsidR="00000000" w:rsidDel="00000000" w:rsidP="00000000" w:rsidRDefault="00000000" w14:paraId="0000009B"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250f4o">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of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69</w:t>
            </w:r>
          </w:hyperlink>
          <w:r w:rsidRPr="00000000" w:rsidDel="00000000" w:rsidR="00000000">
            <w:rPr>
              <w:rtl w:val="0"/>
            </w:rPr>
          </w:r>
        </w:p>
        <w:p xmlns:wp14="http://schemas.microsoft.com/office/word/2010/wordml" w:rsidRPr="00000000" w:rsidR="00000000" w:rsidDel="00000000" w:rsidP="00000000" w:rsidRDefault="00000000" w14:paraId="0000009C"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haapch">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12: Post Assessment and Evaluation</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71</w:t>
            </w:r>
          </w:hyperlink>
          <w:r w:rsidRPr="00000000" w:rsidDel="00000000" w:rsidR="00000000">
            <w:rPr>
              <w:rtl w:val="0"/>
            </w:rPr>
          </w:r>
        </w:p>
        <w:p xmlns:wp14="http://schemas.microsoft.com/office/word/2010/wordml" w:rsidRPr="00000000" w:rsidR="00000000" w:rsidDel="00000000" w:rsidP="00000000" w:rsidRDefault="00000000" w14:paraId="0000009D"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19y80a">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71</w:t>
            </w:r>
          </w:hyperlink>
          <w:r w:rsidRPr="00000000" w:rsidDel="00000000" w:rsidR="00000000">
            <w:rPr>
              <w:rtl w:val="0"/>
            </w:rPr>
          </w:r>
        </w:p>
        <w:p xmlns:wp14="http://schemas.microsoft.com/office/word/2010/wordml" w:rsidRPr="00000000" w:rsidR="00000000" w:rsidDel="00000000" w:rsidP="00000000" w:rsidRDefault="00000000" w14:paraId="0000009E"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gf8i83">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71</w:t>
            </w:r>
          </w:hyperlink>
          <w:r w:rsidRPr="00000000" w:rsidDel="00000000" w:rsidR="00000000">
            <w:rPr>
              <w:rtl w:val="0"/>
            </w:rPr>
          </w:r>
        </w:p>
        <w:p xmlns:wp14="http://schemas.microsoft.com/office/word/2010/wordml" w:rsidRPr="00000000" w:rsidR="00000000" w:rsidDel="00000000" w:rsidP="00000000" w:rsidRDefault="00000000" w14:paraId="0000009F"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0ew0vw">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71</w:t>
            </w:r>
          </w:hyperlink>
          <w:r w:rsidRPr="00000000" w:rsidDel="00000000" w:rsidR="00000000">
            <w:rPr>
              <w:rtl w:val="0"/>
            </w:rPr>
          </w:r>
        </w:p>
        <w:p xmlns:wp14="http://schemas.microsoft.com/office/word/2010/wordml" w:rsidRPr="00000000" w:rsidR="00000000" w:rsidDel="00000000" w:rsidP="00000000" w:rsidRDefault="00000000" w14:paraId="000000A0"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fk6b3p">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of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71</w:t>
            </w:r>
          </w:hyperlink>
          <w:r w:rsidRPr="00000000" w:rsidDel="00000000" w:rsidR="00000000">
            <w:rPr>
              <w:rtl w:val="0"/>
            </w:rPr>
          </w:r>
        </w:p>
        <w:p xmlns:wp14="http://schemas.microsoft.com/office/word/2010/wordml" w:rsidRPr="00000000" w:rsidR="00000000" w:rsidDel="00000000" w:rsidP="00000000" w:rsidRDefault="00000000" w14:paraId="000000A1"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upglbi">
            <w:r w:rsidRPr="00000000" w:rsidDel="00000000" w:rsidR="00000000">
              <w:rPr>
                <w:rFonts w:ascii="Calibri" w:hAnsi="Calibri" w:eastAsia="Calibri" w:cs="Calibri"/>
                <w:b w:val="1"/>
                <w:i w:val="1"/>
                <w:smallCaps w:val="0"/>
                <w:strike w:val="0"/>
                <w:color w:val="000000"/>
                <w:sz w:val="24"/>
                <w:szCs w:val="24"/>
                <w:u w:val="none"/>
                <w:shd w:val="clear" w:fill="auto"/>
                <w:vertAlign w:val="baseline"/>
                <w:rtl w:val="0"/>
              </w:rPr>
              <w:t xml:space="preserve">Annexes</w:t>
            </w:r>
            <w:r w:rsidRPr="00000000" w:rsidDel="00000000" w:rsidR="00000000">
              <w:rPr>
                <w:rFonts w:ascii="Calibri" w:hAnsi="Calibri" w:eastAsia="Calibri" w:cs="Calibri"/>
                <w:b w:val="1"/>
                <w:i w:val="1"/>
                <w:smallCaps w:val="0"/>
                <w:strike w:val="0"/>
                <w:color w:val="000000"/>
                <w:sz w:val="24"/>
                <w:szCs w:val="24"/>
                <w:u w:val="none"/>
                <w:shd w:val="clear" w:fill="auto"/>
                <w:vertAlign w:val="baseline"/>
                <w:rtl w:val="0"/>
              </w:rPr>
              <w:tab/>
            </w:r>
            <w:r w:rsidRPr="00000000" w:rsidDel="00000000" w:rsidR="00000000">
              <w:rPr>
                <w:rFonts w:ascii="Calibri" w:hAnsi="Calibri" w:eastAsia="Calibri" w:cs="Calibri"/>
                <w:b w:val="1"/>
                <w:i w:val="1"/>
                <w:smallCaps w:val="0"/>
                <w:strike w:val="0"/>
                <w:color w:val="000000"/>
                <w:sz w:val="24"/>
                <w:szCs w:val="24"/>
                <w:u w:val="none"/>
                <w:shd w:val="clear" w:fill="auto"/>
                <w:vertAlign w:val="baseline"/>
                <w:rtl w:val="0"/>
              </w:rPr>
              <w:t xml:space="preserve">73</w:t>
            </w:r>
          </w:hyperlink>
          <w:r w:rsidRPr="00000000" w:rsidDel="00000000" w:rsidR="00000000">
            <w:rPr>
              <w:rtl w:val="0"/>
            </w:rPr>
          </w:r>
        </w:p>
        <w:p xmlns:wp14="http://schemas.microsoft.com/office/word/2010/wordml" w:rsidRPr="00000000" w:rsidR="00000000" w:rsidDel="00000000" w:rsidP="00000000" w:rsidRDefault="00000000" w14:paraId="000000A2"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ep43zb">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End-of-Training Evaluation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74</w:t>
            </w:r>
          </w:hyperlink>
          <w:r w:rsidRPr="00000000" w:rsidDel="00000000" w:rsidR="00000000">
            <w:rPr>
              <w:rtl w:val="0"/>
            </w:rPr>
          </w:r>
        </w:p>
        <w:p xmlns:wp14="http://schemas.microsoft.com/office/word/2010/wordml" w:rsidRPr="00000000" w:rsidR="00000000" w:rsidDel="00000000" w:rsidP="00000000" w:rsidRDefault="00000000" w14:paraId="000000A3"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tuee74">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Appendix</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75</w:t>
            </w:r>
          </w:hyperlink>
          <w:r w:rsidRPr="00000000" w:rsidDel="00000000" w:rsidR="00000000">
            <w:rPr>
              <w:rtl w:val="0"/>
            </w:rPr>
          </w:r>
        </w:p>
        <w:p xmlns:wp14="http://schemas.microsoft.com/office/word/2010/wordml" w:rsidRPr="00000000" w:rsidR="00000000" w:rsidDel="00000000" w:rsidP="00000000" w:rsidRDefault="00000000" w14:paraId="000000A4"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du1wux">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Appendix A: </w:t>
            </w:r>
          </w:hyperlink>
          <w:hyperlink w:anchor="_heading=h.4du1wux">
            <w:r w:rsidRPr="00000000" w:rsidDel="00000000" w:rsidR="00000000">
              <w:rPr>
                <w:rFonts w:ascii="Calibri" w:hAnsi="Calibri" w:eastAsia="Calibri" w:cs="Calibri"/>
                <w:sz w:val="20"/>
                <w:szCs w:val="20"/>
                <w:rtl w:val="0"/>
              </w:rPr>
              <w:t xml:space="preserve">Principles</w:t>
            </w:r>
          </w:hyperlink>
          <w:hyperlink w:anchor="_heading=h.4du1wux">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 of Adult Learning</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75</w:t>
            </w:r>
          </w:hyperlink>
          <w:r w:rsidRPr="00000000" w:rsidDel="00000000" w:rsidR="00000000">
            <w:rPr>
              <w:rtl w:val="0"/>
            </w:rPr>
          </w:r>
        </w:p>
        <w:p xmlns:wp14="http://schemas.microsoft.com/office/word/2010/wordml" w:rsidRPr="00000000" w:rsidR="00000000" w:rsidDel="00000000" w:rsidP="00000000" w:rsidRDefault="00000000" w14:paraId="000000A5"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szc72q">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Appendix B: Roles and Responsibilities Before, During, and After Training</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77</w:t>
            </w:r>
          </w:hyperlink>
          <w:r w:rsidRPr="00000000" w:rsidDel="00000000" w:rsidR="00000000">
            <w:rPr>
              <w:rtl w:val="0"/>
            </w:rPr>
          </w:r>
        </w:p>
        <w:p xmlns:wp14="http://schemas.microsoft.com/office/word/2010/wordml" w:rsidRPr="00000000" w:rsidR="00000000" w:rsidDel="00000000" w:rsidP="00000000" w:rsidRDefault="00000000" w14:paraId="000000A6"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84mhaj">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Appendix C: Training Materials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80</w:t>
            </w:r>
          </w:hyperlink>
          <w:r w:rsidRPr="00000000" w:rsidDel="00000000" w:rsidR="00000000">
            <w:rPr>
              <w:rtl w:val="0"/>
            </w:rPr>
          </w:r>
        </w:p>
        <w:p xmlns:wp14="http://schemas.microsoft.com/office/word/2010/wordml" w:rsidRPr="00000000" w:rsidR="00000000" w:rsidDel="00000000" w:rsidP="00000000" w:rsidRDefault="00000000" w14:paraId="000000A7"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s49zyc">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Appendix D: Interactive Fish Game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82</w:t>
            </w:r>
          </w:hyperlink>
          <w:r w:rsidRPr="00000000" w:rsidDel="00000000" w:rsidR="00000000">
            <w:rPr>
              <w:rtl w:val="0"/>
            </w:rPr>
          </w:r>
        </w:p>
        <w:p xmlns:wp14="http://schemas.microsoft.com/office/word/2010/wordml" w:rsidRPr="00000000" w:rsidR="00000000" w:rsidDel="00000000" w:rsidP="00000000" w:rsidRDefault="00000000" w14:paraId="000000A8"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meukdy">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Appendix E: Scenarios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83</w:t>
            </w:r>
          </w:hyperlink>
          <w:r w:rsidRPr="00000000" w:rsidDel="00000000" w:rsidR="00000000">
            <w:rPr>
              <w:rtl w:val="0"/>
            </w:rPr>
          </w:r>
        </w:p>
        <w:p xmlns:wp14="http://schemas.microsoft.com/office/word/2010/wordml" w:rsidRPr="00000000" w:rsidR="00000000" w:rsidDel="00000000" w:rsidP="00000000" w:rsidRDefault="00000000" w14:paraId="000000A9"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6ei31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Appendix F: Pre and Post Test Questions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84</w:t>
            </w:r>
          </w:hyperlink>
          <w:r w:rsidRPr="00000000" w:rsidDel="00000000" w:rsidR="00000000">
            <w:rPr>
              <w:rtl w:val="0"/>
            </w:rPr>
          </w:r>
        </w:p>
        <w:p xmlns:wp14="http://schemas.microsoft.com/office/word/2010/wordml" w:rsidRPr="00000000" w:rsidR="00000000" w:rsidDel="00000000" w:rsidP="00000000" w:rsidRDefault="00000000" w14:paraId="000000AA"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ljsd9k">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Appendix G: Pre and Post Test Answers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hyperlink>
          <w:r w:rsidRPr="00000000" w:rsidDel="00000000" w:rsidR="00000000">
            <w:fldChar w:fldCharType="begin"/>
          </w:r>
          <w:r w:rsidRPr="00000000" w:rsidDel="00000000" w:rsidR="00000000">
            <w:instrText xml:space="preserve"> PAGEREF _heading=h.1ljsd9k \h </w:instrText>
          </w:r>
          <w:r w:rsidRPr="00000000" w:rsidDel="00000000" w:rsidR="00000000">
            <w:fldChar w:fldCharType="separate"/>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88</w:t>
          </w:r>
          <w:r w:rsidRPr="00000000" w:rsidDel="00000000" w:rsidR="00000000">
            <w:fldChar w:fldCharType="end"/>
          </w:r>
          <w:r w:rsidRPr="00000000" w:rsidDel="00000000" w:rsidR="00000000">
            <w:rPr>
              <w:rtl w:val="0"/>
            </w:rPr>
          </w:r>
        </w:p>
        <w:p xmlns:wp14="http://schemas.microsoft.com/office/word/2010/wordml" w:rsidRPr="00000000" w:rsidR="00000000" w:rsidDel="00000000" w:rsidP="00000000" w:rsidRDefault="00000000" w14:paraId="000000AB" wp14:textId="77777777">
          <w:pPr>
            <w:rPr>
              <w:rFonts w:ascii="Calibri" w:hAnsi="Calibri" w:eastAsia="Calibri" w:cs="Calibri"/>
            </w:rPr>
          </w:pPr>
          <w:r w:rsidRPr="00000000" w:rsidDel="00000000" w:rsidR="00000000">
            <w:rPr>
              <w:rtl w:val="0"/>
            </w:rPr>
          </w:r>
          <w:r w:rsidRPr="00000000" w:rsidDel="00000000" w:rsidR="00000000">
            <w:fldChar w:fldCharType="end"/>
          </w:r>
        </w:p>
      </w:sdtContent>
    </w:sdt>
    <w:p xmlns:wp14="http://schemas.microsoft.com/office/word/2010/wordml" w:rsidRPr="00000000" w:rsidR="00000000" w:rsidDel="00000000" w:rsidP="00000000" w:rsidRDefault="00000000" w14:paraId="000000AC" wp14:textId="77777777">
      <w:pPr>
        <w:pStyle w:val="Heading2"/>
        <w:rPr>
          <w:rFonts w:ascii="Calibri" w:hAnsi="Calibri" w:eastAsia="Calibri" w:cs="Calibri"/>
        </w:rPr>
      </w:pPr>
      <w:bookmarkStart w:name="_heading=h.1t3h5sf" w:colFirst="0" w:colLast="0" w:id="7"/>
      <w:bookmarkEnd w:id="7"/>
      <w:r w:rsidRPr="00000000" w:rsidDel="00000000" w:rsidR="00000000">
        <w:rPr>
          <w:rFonts w:ascii="Calibri" w:hAnsi="Calibri" w:eastAsia="Calibri" w:cs="Calibri"/>
          <w:rtl w:val="0"/>
        </w:rPr>
        <w:t xml:space="preserve">Acronyms</w:t>
      </w:r>
    </w:p>
    <w:p xmlns:wp14="http://schemas.microsoft.com/office/word/2010/wordml" w:rsidRPr="00000000" w:rsidR="00000000" w:rsidDel="00000000" w:rsidP="00000000" w:rsidRDefault="00000000" w14:paraId="000000AD" wp14:textId="77777777">
      <w:pPr>
        <w:rPr>
          <w:rFonts w:ascii="Calibri" w:hAnsi="Calibri" w:eastAsia="Calibri" w:cs="Calibri"/>
        </w:rPr>
      </w:pPr>
      <w:r w:rsidRPr="00000000" w:rsidDel="00000000" w:rsidR="00000000">
        <w:rPr>
          <w:rFonts w:ascii="Calibri" w:hAnsi="Calibri" w:eastAsia="Calibri" w:cs="Calibri"/>
          <w:rtl w:val="0"/>
        </w:rPr>
        <w:t xml:space="preserve">BHS: Basic Health Staff</w:t>
      </w:r>
    </w:p>
    <w:p xmlns:wp14="http://schemas.microsoft.com/office/word/2010/wordml" w:rsidRPr="00000000" w:rsidR="00000000" w:rsidDel="00000000" w:rsidP="00000000" w:rsidRDefault="00000000" w14:paraId="000000AE" wp14:textId="77777777">
      <w:pPr>
        <w:rPr>
          <w:rFonts w:ascii="Calibri" w:hAnsi="Calibri" w:eastAsia="Calibri" w:cs="Calibri"/>
        </w:rPr>
      </w:pPr>
      <w:r w:rsidRPr="00000000" w:rsidDel="00000000" w:rsidR="00000000">
        <w:rPr>
          <w:rFonts w:ascii="Calibri" w:hAnsi="Calibri" w:eastAsia="Calibri" w:cs="Calibri"/>
          <w:rtl w:val="0"/>
        </w:rPr>
        <w:t xml:space="preserve">BMS: Breast-milk Substitute</w:t>
      </w:r>
    </w:p>
    <w:p xmlns:wp14="http://schemas.microsoft.com/office/word/2010/wordml" w:rsidRPr="00000000" w:rsidR="00000000" w:rsidDel="00000000" w:rsidP="00000000" w:rsidRDefault="00000000" w14:paraId="000000AF" wp14:textId="77777777">
      <w:pPr>
        <w:rPr>
          <w:rFonts w:ascii="Calibri" w:hAnsi="Calibri" w:eastAsia="Calibri" w:cs="Calibri"/>
        </w:rPr>
      </w:pPr>
      <w:r w:rsidRPr="00000000" w:rsidDel="00000000" w:rsidR="00000000">
        <w:rPr>
          <w:rFonts w:ascii="Calibri" w:hAnsi="Calibri" w:eastAsia="Calibri" w:cs="Calibri"/>
          <w:rtl w:val="0"/>
        </w:rPr>
        <w:t xml:space="preserve">BSFP: Blanket Supplementary Feeding program</w:t>
      </w:r>
    </w:p>
    <w:p xmlns:wp14="http://schemas.microsoft.com/office/word/2010/wordml" w:rsidRPr="00000000" w:rsidR="00000000" w:rsidDel="00000000" w:rsidP="00000000" w:rsidRDefault="00000000" w14:paraId="000000B0" wp14:textId="77777777">
      <w:pPr>
        <w:rPr>
          <w:rFonts w:ascii="Calibri" w:hAnsi="Calibri" w:eastAsia="Calibri" w:cs="Calibri"/>
        </w:rPr>
      </w:pPr>
      <w:r w:rsidRPr="00000000" w:rsidDel="00000000" w:rsidR="00000000">
        <w:rPr>
          <w:rFonts w:ascii="Calibri" w:hAnsi="Calibri" w:eastAsia="Calibri" w:cs="Calibri"/>
          <w:rtl w:val="0"/>
        </w:rPr>
        <w:t xml:space="preserve">CHW(s): Community Health Worker(s)</w:t>
      </w:r>
    </w:p>
    <w:p xmlns:wp14="http://schemas.microsoft.com/office/word/2010/wordml" w:rsidRPr="00000000" w:rsidR="00000000" w:rsidDel="00000000" w:rsidP="00000000" w:rsidRDefault="00000000" w14:paraId="000000B1" wp14:textId="77777777">
      <w:pPr>
        <w:rPr>
          <w:rFonts w:ascii="Calibri" w:hAnsi="Calibri" w:eastAsia="Calibri" w:cs="Calibri"/>
        </w:rPr>
      </w:pPr>
      <w:r w:rsidRPr="00000000" w:rsidDel="00000000" w:rsidR="00000000">
        <w:rPr>
          <w:rFonts w:ascii="Calibri" w:hAnsi="Calibri" w:eastAsia="Calibri" w:cs="Calibri"/>
          <w:rtl w:val="0"/>
        </w:rPr>
        <w:t xml:space="preserve">GMP: Growth Monitoring and promotion</w:t>
      </w:r>
    </w:p>
    <w:p xmlns:wp14="http://schemas.microsoft.com/office/word/2010/wordml" w:rsidRPr="00000000" w:rsidR="00000000" w:rsidDel="00000000" w:rsidP="00000000" w:rsidRDefault="00000000" w14:paraId="000000B2" wp14:textId="77777777">
      <w:pPr>
        <w:rPr>
          <w:rFonts w:ascii="Calibri" w:hAnsi="Calibri" w:eastAsia="Calibri" w:cs="Calibri"/>
        </w:rPr>
      </w:pPr>
      <w:r w:rsidRPr="00000000" w:rsidDel="00000000" w:rsidR="00000000">
        <w:rPr>
          <w:rFonts w:ascii="Calibri" w:hAnsi="Calibri" w:eastAsia="Calibri" w:cs="Calibri"/>
          <w:rtl w:val="0"/>
        </w:rPr>
        <w:t xml:space="preserve">IMAM: Integrated management of Acute malnutrition</w:t>
      </w:r>
    </w:p>
    <w:p xmlns:wp14="http://schemas.microsoft.com/office/word/2010/wordml" w:rsidRPr="00000000" w:rsidR="00000000" w:rsidDel="00000000" w:rsidP="00000000" w:rsidRDefault="00000000" w14:paraId="000000B3" wp14:textId="77777777">
      <w:pPr>
        <w:rPr>
          <w:rFonts w:ascii="Calibri" w:hAnsi="Calibri" w:eastAsia="Calibri" w:cs="Calibri"/>
        </w:rPr>
      </w:pPr>
      <w:r w:rsidRPr="00000000" w:rsidDel="00000000" w:rsidR="00000000">
        <w:rPr>
          <w:rFonts w:ascii="Calibri" w:hAnsi="Calibri" w:eastAsia="Calibri" w:cs="Calibri"/>
          <w:rtl w:val="0"/>
        </w:rPr>
        <w:t xml:space="preserve">IP: Implementing partner</w:t>
      </w:r>
    </w:p>
    <w:p xmlns:wp14="http://schemas.microsoft.com/office/word/2010/wordml" w:rsidRPr="00000000" w:rsidR="00000000" w:rsidDel="00000000" w:rsidP="00000000" w:rsidRDefault="00000000" w14:paraId="000000B4" wp14:textId="77777777">
      <w:pPr>
        <w:rPr>
          <w:rFonts w:ascii="Calibri" w:hAnsi="Calibri" w:eastAsia="Calibri" w:cs="Calibri"/>
        </w:rPr>
      </w:pPr>
      <w:r w:rsidRPr="00000000" w:rsidDel="00000000" w:rsidR="00000000">
        <w:rPr>
          <w:rFonts w:ascii="Calibri" w:hAnsi="Calibri" w:eastAsia="Calibri" w:cs="Calibri"/>
          <w:rtl w:val="0"/>
        </w:rPr>
        <w:t xml:space="preserve">ITP: In-patient Therapeutic Program</w:t>
      </w:r>
    </w:p>
    <w:p xmlns:wp14="http://schemas.microsoft.com/office/word/2010/wordml" w:rsidRPr="00000000" w:rsidR="00000000" w:rsidDel="00000000" w:rsidP="00000000" w:rsidRDefault="00000000" w14:paraId="000000B5" wp14:textId="77777777">
      <w:pPr>
        <w:rPr>
          <w:rFonts w:ascii="Calibri" w:hAnsi="Calibri" w:eastAsia="Calibri" w:cs="Calibri"/>
        </w:rPr>
      </w:pPr>
      <w:r w:rsidRPr="00000000" w:rsidDel="00000000" w:rsidR="00000000">
        <w:rPr>
          <w:rFonts w:ascii="Calibri" w:hAnsi="Calibri" w:eastAsia="Calibri" w:cs="Calibri"/>
          <w:rtl w:val="0"/>
        </w:rPr>
        <w:t xml:space="preserve">IYCF: Infant and Young Child Feeding</w:t>
      </w:r>
    </w:p>
    <w:p xmlns:wp14="http://schemas.microsoft.com/office/word/2010/wordml" w:rsidRPr="00000000" w:rsidR="00000000" w:rsidDel="00000000" w:rsidP="00000000" w:rsidRDefault="00000000" w14:paraId="000000B6" wp14:textId="77777777">
      <w:pPr>
        <w:rPr>
          <w:rFonts w:ascii="Calibri" w:hAnsi="Calibri" w:eastAsia="Calibri" w:cs="Calibri"/>
        </w:rPr>
      </w:pPr>
      <w:r w:rsidRPr="00000000" w:rsidDel="00000000" w:rsidR="00000000">
        <w:rPr>
          <w:rFonts w:ascii="Calibri" w:hAnsi="Calibri" w:eastAsia="Calibri" w:cs="Calibri"/>
          <w:rtl w:val="0"/>
        </w:rPr>
        <w:t xml:space="preserve">IYCF-E: Infant and Young Child feeding in Emergencies.</w:t>
      </w:r>
    </w:p>
    <w:p xmlns:wp14="http://schemas.microsoft.com/office/word/2010/wordml" w:rsidRPr="00000000" w:rsidR="00000000" w:rsidDel="00000000" w:rsidP="00000000" w:rsidRDefault="00000000" w14:paraId="000000B7" wp14:textId="77777777">
      <w:pPr>
        <w:rPr>
          <w:rFonts w:ascii="Calibri" w:hAnsi="Calibri" w:eastAsia="Calibri" w:cs="Calibri"/>
        </w:rPr>
      </w:pPr>
      <w:r w:rsidRPr="00000000" w:rsidDel="00000000" w:rsidR="00000000">
        <w:rPr>
          <w:rFonts w:ascii="Calibri" w:hAnsi="Calibri" w:eastAsia="Calibri" w:cs="Calibri"/>
          <w:rtl w:val="0"/>
        </w:rPr>
        <w:t xml:space="preserve">MAM: Moderate Acute Malnutrition</w:t>
      </w:r>
    </w:p>
    <w:p xmlns:wp14="http://schemas.microsoft.com/office/word/2010/wordml" w:rsidRPr="00000000" w:rsidR="00000000" w:rsidDel="00000000" w:rsidP="00000000" w:rsidRDefault="00000000" w14:paraId="000000B8" wp14:textId="77777777">
      <w:pPr>
        <w:rPr>
          <w:rFonts w:ascii="Calibri" w:hAnsi="Calibri" w:eastAsia="Calibri" w:cs="Calibri"/>
        </w:rPr>
      </w:pPr>
      <w:r w:rsidRPr="00000000" w:rsidDel="00000000" w:rsidR="00000000">
        <w:rPr>
          <w:rFonts w:ascii="Calibri" w:hAnsi="Calibri" w:eastAsia="Calibri" w:cs="Calibri"/>
          <w:rtl w:val="0"/>
        </w:rPr>
        <w:t xml:space="preserve">MCCT: Mother and Child Cash Transfer</w:t>
      </w:r>
    </w:p>
    <w:p xmlns:wp14="http://schemas.microsoft.com/office/word/2010/wordml" w:rsidRPr="00000000" w:rsidR="00000000" w:rsidDel="00000000" w:rsidP="00000000" w:rsidRDefault="00000000" w14:paraId="000000B9" wp14:textId="77777777">
      <w:pPr>
        <w:jc w:val="both"/>
        <w:rPr>
          <w:rFonts w:ascii="Calibri" w:hAnsi="Calibri" w:eastAsia="Calibri" w:cs="Calibri"/>
        </w:rPr>
      </w:pPr>
      <w:r w:rsidRPr="00000000" w:rsidDel="00000000" w:rsidR="00000000">
        <w:rPr>
          <w:rFonts w:ascii="Calibri" w:hAnsi="Calibri" w:eastAsia="Calibri" w:cs="Calibri"/>
          <w:rtl w:val="0"/>
        </w:rPr>
        <w:t xml:space="preserve">MNP: Micronutrient Powder</w:t>
      </w:r>
    </w:p>
    <w:p xmlns:wp14="http://schemas.microsoft.com/office/word/2010/wordml" w:rsidRPr="00000000" w:rsidR="00000000" w:rsidDel="00000000" w:rsidP="00000000" w:rsidRDefault="00000000" w14:paraId="000000BA" wp14:textId="77777777">
      <w:pPr>
        <w:jc w:val="both"/>
        <w:rPr>
          <w:rFonts w:ascii="Calibri" w:hAnsi="Calibri" w:eastAsia="Calibri" w:cs="Calibri"/>
        </w:rPr>
      </w:pPr>
      <w:r w:rsidRPr="00000000" w:rsidDel="00000000" w:rsidR="00000000">
        <w:rPr>
          <w:rFonts w:ascii="Calibri" w:hAnsi="Calibri" w:eastAsia="Calibri" w:cs="Calibri"/>
          <w:rtl w:val="0"/>
        </w:rPr>
        <w:t xml:space="preserve">MNTN: Myanmar Nutrition Technical Network</w:t>
      </w:r>
    </w:p>
    <w:p xmlns:wp14="http://schemas.microsoft.com/office/word/2010/wordml" w:rsidRPr="00000000" w:rsidR="00000000" w:rsidDel="00000000" w:rsidP="00000000" w:rsidRDefault="00000000" w14:paraId="000000BB" wp14:textId="77777777">
      <w:pPr>
        <w:rPr>
          <w:rFonts w:ascii="Calibri" w:hAnsi="Calibri" w:eastAsia="Calibri" w:cs="Calibri"/>
        </w:rPr>
      </w:pPr>
      <w:r w:rsidRPr="00000000" w:rsidDel="00000000" w:rsidR="00000000">
        <w:rPr>
          <w:rFonts w:ascii="Calibri" w:hAnsi="Calibri" w:eastAsia="Calibri" w:cs="Calibri"/>
          <w:rtl w:val="0"/>
        </w:rPr>
        <w:t xml:space="preserve">MRCS: Myanmar Red Cross Society</w:t>
      </w:r>
    </w:p>
    <w:p xmlns:wp14="http://schemas.microsoft.com/office/word/2010/wordml" w:rsidRPr="00000000" w:rsidR="00000000" w:rsidDel="00000000" w:rsidP="00000000" w:rsidRDefault="00000000" w14:paraId="000000BC" wp14:textId="77777777">
      <w:pPr>
        <w:rPr>
          <w:rFonts w:ascii="Calibri" w:hAnsi="Calibri" w:eastAsia="Calibri" w:cs="Calibri"/>
        </w:rPr>
      </w:pPr>
      <w:r w:rsidRPr="00000000" w:rsidDel="00000000" w:rsidR="00000000">
        <w:rPr>
          <w:rFonts w:ascii="Calibri" w:hAnsi="Calibri" w:eastAsia="Calibri" w:cs="Calibri"/>
          <w:rtl w:val="0"/>
        </w:rPr>
        <w:t xml:space="preserve">MUAC: Mid-Upper Arm Circumference</w:t>
      </w:r>
    </w:p>
    <w:p xmlns:wp14="http://schemas.microsoft.com/office/word/2010/wordml" w:rsidRPr="00000000" w:rsidR="00000000" w:rsidDel="00000000" w:rsidP="00000000" w:rsidRDefault="00000000" w14:paraId="000000BD" wp14:textId="77777777">
      <w:pPr>
        <w:rPr>
          <w:rFonts w:ascii="Calibri" w:hAnsi="Calibri" w:eastAsia="Calibri" w:cs="Calibri"/>
        </w:rPr>
      </w:pPr>
      <w:r w:rsidRPr="00000000" w:rsidDel="00000000" w:rsidR="00000000">
        <w:rPr>
          <w:rFonts w:ascii="Calibri" w:hAnsi="Calibri" w:eastAsia="Calibri" w:cs="Calibri"/>
          <w:rtl w:val="0"/>
        </w:rPr>
        <w:t xml:space="preserve">NNC: National Nutrition Centre</w:t>
      </w:r>
    </w:p>
    <w:p xmlns:wp14="http://schemas.microsoft.com/office/word/2010/wordml" w:rsidRPr="00000000" w:rsidR="00000000" w:rsidDel="00000000" w:rsidP="00000000" w:rsidRDefault="00000000" w14:paraId="000000BE" wp14:textId="77777777">
      <w:pPr>
        <w:rPr>
          <w:rFonts w:ascii="Calibri" w:hAnsi="Calibri" w:eastAsia="Calibri" w:cs="Calibri"/>
        </w:rPr>
      </w:pPr>
      <w:r w:rsidRPr="00000000" w:rsidDel="00000000" w:rsidR="00000000">
        <w:rPr>
          <w:rFonts w:ascii="Calibri" w:hAnsi="Calibri" w:eastAsia="Calibri" w:cs="Calibri"/>
          <w:rtl w:val="0"/>
        </w:rPr>
        <w:t xml:space="preserve">COVID-19: CoronaVirus Disease-19</w:t>
      </w:r>
    </w:p>
    <w:p xmlns:wp14="http://schemas.microsoft.com/office/word/2010/wordml" w:rsidRPr="00000000" w:rsidR="00000000" w:rsidDel="00000000" w:rsidP="00000000" w:rsidRDefault="00000000" w14:paraId="000000BF" wp14:textId="77777777">
      <w:pPr>
        <w:rPr>
          <w:rFonts w:ascii="Calibri" w:hAnsi="Calibri" w:eastAsia="Calibri" w:cs="Calibri"/>
        </w:rPr>
      </w:pPr>
      <w:r w:rsidRPr="00000000" w:rsidDel="00000000" w:rsidR="00000000">
        <w:rPr>
          <w:rFonts w:ascii="Calibri" w:hAnsi="Calibri" w:eastAsia="Calibri" w:cs="Calibri"/>
          <w:rtl w:val="0"/>
        </w:rPr>
        <w:t xml:space="preserve">OTP: Out-patient Therapeutic Program</w:t>
      </w:r>
    </w:p>
    <w:p xmlns:wp14="http://schemas.microsoft.com/office/word/2010/wordml" w:rsidRPr="00000000" w:rsidR="00000000" w:rsidDel="00000000" w:rsidP="00000000" w:rsidRDefault="00000000" w14:paraId="000000C0" wp14:textId="77777777">
      <w:pPr>
        <w:rPr>
          <w:rFonts w:ascii="Calibri" w:hAnsi="Calibri" w:eastAsia="Calibri" w:cs="Calibri"/>
        </w:rPr>
      </w:pPr>
      <w:r w:rsidRPr="00000000" w:rsidDel="00000000" w:rsidR="00000000">
        <w:rPr>
          <w:rFonts w:ascii="Calibri" w:hAnsi="Calibri" w:eastAsia="Calibri" w:cs="Calibri"/>
          <w:rtl w:val="0"/>
        </w:rPr>
        <w:t xml:space="preserve">PPE: Personal protective Equipment</w:t>
      </w:r>
    </w:p>
    <w:p xmlns:wp14="http://schemas.microsoft.com/office/word/2010/wordml" w:rsidRPr="00000000" w:rsidR="00000000" w:rsidDel="00000000" w:rsidP="00000000" w:rsidRDefault="00000000" w14:paraId="000000C1" wp14:textId="77777777">
      <w:pPr>
        <w:rPr>
          <w:rFonts w:ascii="Calibri" w:hAnsi="Calibri" w:eastAsia="Calibri" w:cs="Calibri"/>
        </w:rPr>
      </w:pPr>
      <w:r w:rsidRPr="00000000" w:rsidDel="00000000" w:rsidR="00000000">
        <w:rPr>
          <w:rFonts w:ascii="Calibri" w:hAnsi="Calibri" w:eastAsia="Calibri" w:cs="Calibri"/>
          <w:rtl w:val="0"/>
        </w:rPr>
        <w:t xml:space="preserve">RCCE: Risk Communication and Community Outreach</w:t>
      </w:r>
    </w:p>
    <w:p xmlns:wp14="http://schemas.microsoft.com/office/word/2010/wordml" w:rsidRPr="00000000" w:rsidR="00000000" w:rsidDel="00000000" w:rsidP="00000000" w:rsidRDefault="00000000" w14:paraId="000000C2" wp14:textId="77777777">
      <w:pPr>
        <w:rPr>
          <w:rFonts w:ascii="Calibri" w:hAnsi="Calibri" w:eastAsia="Calibri" w:cs="Calibri"/>
        </w:rPr>
      </w:pPr>
      <w:r w:rsidRPr="00000000" w:rsidDel="00000000" w:rsidR="00000000">
        <w:rPr>
          <w:rFonts w:ascii="Calibri" w:hAnsi="Calibri" w:eastAsia="Calibri" w:cs="Calibri"/>
          <w:rtl w:val="0"/>
        </w:rPr>
        <w:t xml:space="preserve">RUSF: Ready-to-use Supplementary Food</w:t>
      </w:r>
    </w:p>
    <w:p xmlns:wp14="http://schemas.microsoft.com/office/word/2010/wordml" w:rsidRPr="00000000" w:rsidR="00000000" w:rsidDel="00000000" w:rsidP="00000000" w:rsidRDefault="00000000" w14:paraId="000000C3" wp14:textId="77777777">
      <w:pPr>
        <w:rPr>
          <w:rFonts w:ascii="Calibri" w:hAnsi="Calibri" w:eastAsia="Calibri" w:cs="Calibri"/>
        </w:rPr>
      </w:pPr>
      <w:r w:rsidRPr="00000000" w:rsidDel="00000000" w:rsidR="00000000">
        <w:rPr>
          <w:rFonts w:ascii="Calibri" w:hAnsi="Calibri" w:eastAsia="Calibri" w:cs="Calibri"/>
          <w:rtl w:val="0"/>
        </w:rPr>
        <w:t xml:space="preserve"> RUTF: Ready-to-use Therapeutic Foods</w:t>
      </w:r>
    </w:p>
    <w:p xmlns:wp14="http://schemas.microsoft.com/office/word/2010/wordml" w:rsidRPr="00000000" w:rsidR="00000000" w:rsidDel="00000000" w:rsidP="00000000" w:rsidRDefault="00000000" w14:paraId="000000C4" wp14:textId="77777777">
      <w:pPr>
        <w:rPr>
          <w:rFonts w:ascii="Calibri" w:hAnsi="Calibri" w:eastAsia="Calibri" w:cs="Calibri"/>
        </w:rPr>
      </w:pPr>
      <w:r w:rsidRPr="00000000" w:rsidDel="00000000" w:rsidR="00000000">
        <w:rPr>
          <w:rFonts w:ascii="Calibri" w:hAnsi="Calibri" w:eastAsia="Calibri" w:cs="Calibri"/>
          <w:rtl w:val="0"/>
        </w:rPr>
        <w:t xml:space="preserve">SAM: Severe Acute malnutrition</w:t>
      </w:r>
    </w:p>
    <w:p xmlns:wp14="http://schemas.microsoft.com/office/word/2010/wordml" w:rsidRPr="00000000" w:rsidR="00000000" w:rsidDel="00000000" w:rsidP="00000000" w:rsidRDefault="00000000" w14:paraId="000000C5" wp14:textId="77777777">
      <w:pPr>
        <w:rPr>
          <w:rFonts w:ascii="Calibri" w:hAnsi="Calibri" w:eastAsia="Calibri" w:cs="Calibri"/>
        </w:rPr>
      </w:pPr>
      <w:r w:rsidRPr="00000000" w:rsidDel="00000000" w:rsidR="00000000">
        <w:rPr>
          <w:rFonts w:ascii="Calibri" w:hAnsi="Calibri" w:eastAsia="Calibri" w:cs="Calibri"/>
          <w:rtl w:val="0"/>
        </w:rPr>
        <w:t xml:space="preserve">SC: Stabilization Centre</w:t>
      </w:r>
    </w:p>
    <w:p xmlns:wp14="http://schemas.microsoft.com/office/word/2010/wordml" w:rsidRPr="00000000" w:rsidR="00000000" w:rsidDel="00000000" w:rsidP="00000000" w:rsidRDefault="00000000" w14:paraId="000000C6" wp14:textId="77777777">
      <w:pPr>
        <w:rPr>
          <w:rFonts w:ascii="Calibri" w:hAnsi="Calibri" w:eastAsia="Calibri" w:cs="Calibri"/>
        </w:rPr>
      </w:pPr>
      <w:r w:rsidRPr="00000000" w:rsidDel="00000000" w:rsidR="00000000">
        <w:rPr>
          <w:rFonts w:ascii="Calibri" w:hAnsi="Calibri" w:eastAsia="Calibri" w:cs="Calibri"/>
          <w:rtl w:val="0"/>
        </w:rPr>
        <w:t xml:space="preserve">SFP: Supplementary feeding Program</w:t>
      </w:r>
    </w:p>
    <w:p xmlns:wp14="http://schemas.microsoft.com/office/word/2010/wordml" w:rsidRPr="00000000" w:rsidR="00000000" w:rsidDel="00000000" w:rsidP="00000000" w:rsidRDefault="00000000" w14:paraId="000000C7" wp14:textId="77777777">
      <w:pPr>
        <w:rPr>
          <w:rFonts w:ascii="Calibri" w:hAnsi="Calibri" w:eastAsia="Calibri" w:cs="Calibri"/>
        </w:rPr>
      </w:pPr>
      <w:r w:rsidRPr="00000000" w:rsidDel="00000000" w:rsidR="00000000">
        <w:rPr>
          <w:rFonts w:ascii="Calibri" w:hAnsi="Calibri" w:eastAsia="Calibri" w:cs="Calibri"/>
          <w:rtl w:val="0"/>
        </w:rPr>
        <w:t xml:space="preserve">TSFP: Targeted Supplementary feeding Program</w:t>
      </w:r>
    </w:p>
    <w:p xmlns:wp14="http://schemas.microsoft.com/office/word/2010/wordml" w:rsidRPr="00000000" w:rsidR="00000000" w:rsidDel="00000000" w:rsidP="00000000" w:rsidRDefault="00000000" w14:paraId="000000C8"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C9" wp14:textId="77777777">
      <w:pPr>
        <w:rPr>
          <w:rFonts w:ascii="Calibri" w:hAnsi="Calibri" w:eastAsia="Calibri" w:cs="Calibri"/>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0CA" wp14:textId="77777777">
      <w:pPr>
        <w:pStyle w:val="Heading2"/>
        <w:rPr>
          <w:rFonts w:ascii="Calibri" w:hAnsi="Calibri" w:eastAsia="Calibri" w:cs="Calibri"/>
        </w:rPr>
      </w:pPr>
      <w:bookmarkStart w:name="_heading=h.4d34og8" w:colFirst="0" w:colLast="0" w:id="8"/>
      <w:bookmarkEnd w:id="8"/>
      <w:r w:rsidRPr="00000000" w:rsidDel="00000000" w:rsidR="00000000">
        <w:rPr>
          <w:rFonts w:ascii="Calibri" w:hAnsi="Calibri" w:eastAsia="Calibri" w:cs="Calibri"/>
          <w:rtl w:val="0"/>
        </w:rPr>
        <w:t xml:space="preserve">Introduction</w:t>
      </w:r>
    </w:p>
    <w:p xmlns:wp14="http://schemas.microsoft.com/office/word/2010/wordml" w:rsidRPr="00000000" w:rsidR="00000000" w:rsidDel="00000000" w:rsidP="00000000" w:rsidRDefault="00000000" w14:paraId="000000CB" wp14:textId="77777777">
      <w:pPr>
        <w:pStyle w:val="Heading3"/>
        <w:rPr>
          <w:rFonts w:ascii="Calibri" w:hAnsi="Calibri" w:eastAsia="Calibri" w:cs="Calibri"/>
        </w:rPr>
      </w:pPr>
      <w:bookmarkStart w:name="_heading=h.2s8eyo1" w:colFirst="0" w:colLast="0" w:id="9"/>
      <w:bookmarkEnd w:id="9"/>
      <w:r w:rsidRPr="00000000" w:rsidDel="00000000" w:rsidR="00000000">
        <w:rPr>
          <w:rFonts w:ascii="Calibri" w:hAnsi="Calibri" w:eastAsia="Calibri" w:cs="Calibri"/>
          <w:rtl w:val="0"/>
        </w:rPr>
        <w:t xml:space="preserve"> COVID-19 in Myanmar</w:t>
      </w:r>
    </w:p>
    <w:p xmlns:wp14="http://schemas.microsoft.com/office/word/2010/wordml" w:rsidRPr="00000000" w:rsidR="00000000" w:rsidDel="00000000" w:rsidP="00000000" w:rsidRDefault="00000000" w14:paraId="000000C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 March 2020 COVID-19 was recognized as a global pandemic by the World health organization (WHO) and national alert was given by the Myanmar Ministry of Health and Sports (MOHS). Maintaining good nutrition protects people from all illness, including COVID-19, and is essential for increased immunity. Essential nutrition interventions, particularly for vulnerable populations like women and children, should therefore be prioritized in the COVID-19 response along with integration of health and WASH interventions. Since March 2020, when the COVID-19 pandemic affected Myanmar essential nutrition services normally provided by basic health Services (BHS) and local Government health centers have been reduced as the MOHS prioritized COVID-19 prevention, containment and response activities. Additionally, population movements were restricted due to COVID-19 quarantine and containment measures, and people were not able to access routine nutrition information and services from health facilities or in the community as they normally would. In this context, nutrition sector partners, including local organizations and community volunteers, have played a critical role in providing a minimum package of essential nutrition services during the pandemic to support the government’s overall response against COVID-19. </w:t>
      </w:r>
    </w:p>
    <w:p xmlns:wp14="http://schemas.microsoft.com/office/word/2010/wordml" w:rsidRPr="00000000" w:rsidR="00000000" w:rsidDel="00000000" w:rsidP="00000000" w:rsidRDefault="00000000" w14:paraId="000000C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w:t>
      </w:r>
    </w:p>
    <w:p xmlns:wp14="http://schemas.microsoft.com/office/word/2010/wordml" w:rsidRPr="00000000" w:rsidR="00000000" w:rsidDel="00000000" w:rsidP="00000000" w:rsidRDefault="00000000" w14:paraId="000000C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UNICEF, as the technical lead of the nutrition humanitarian cluster in Myanmar, has worked with key sector partners, including MOHS-NNC to develop adapted COVID-19 programming guidance for nutrition in Myanmar. This guidance package was developed according to globally available guidelines and recommendations from WHO, UNICEF and other partners as well as being based on national technical guidelines and protocols in Myanmar. The adapted program guidance package was developed to ensure that a minimum standard of essential nutrition services will continue to be provided and be accessible to vulnerable populations, in a safe and appropriate way that follows WHO recommendations on precautionary measures against COVID-19. Essential nutrition interventions included in the adapted guidance and COVID-19 sector response plan were designed for Infant and Young Child Feeding (IYCF) promotion and support, the management of acute malnutrition including screening-referral and micronutrient supplementation for pregnant, lactating women and young children and Blanket Supplementary feeding and a food basket targeting mainly returning migrant workers and their families. </w:t>
      </w:r>
    </w:p>
    <w:p xmlns:wp14="http://schemas.microsoft.com/office/word/2010/wordml" w:rsidRPr="00000000" w:rsidR="00000000" w:rsidDel="00000000" w:rsidP="00000000" w:rsidRDefault="00000000" w14:paraId="000000C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w:t>
      </w:r>
    </w:p>
    <w:p xmlns:wp14="http://schemas.microsoft.com/office/word/2010/wordml" w:rsidRPr="00000000" w:rsidR="00000000" w:rsidDel="00000000" w:rsidP="00000000" w:rsidRDefault="00000000" w14:paraId="000000D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The nutrition cluster has determined that capacity building, learning, and orientation support through virtual platforms, due to the limitation of group and face to face interactions during the pandemic, is required to support operationalization of the adapted guidelines by implementing partners and community volunteers. Virtual and digital support will allow for the continued operationalization of live-saving nutrition interventions and will serve a platform where implementing partners can provide feedback on any technical and operational issues that may arise as well as receive troubleshooting support. </w:t>
      </w:r>
    </w:p>
    <w:p xmlns:wp14="http://schemas.microsoft.com/office/word/2010/wordml" w:rsidRPr="00000000" w:rsidR="00000000" w:rsidDel="00000000" w:rsidP="00000000" w:rsidRDefault="00000000" w14:paraId="000000D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0D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The nutrition team have supported the adaptation of nutrition program guidance to COVID-19 in Myanmar and provided orientation as well as online trainings on the guidance.  However, additional trainings are required in order to completely understand and implement the adapted guidance.  The </w:t>
      </w:r>
      <w:r w:rsidRPr="00000000" w:rsidDel="00000000" w:rsidR="00000000">
        <w:rPr>
          <w:rFonts w:ascii="Calibri" w:hAnsi="Calibri" w:eastAsia="Calibri" w:cs="Calibri"/>
          <w:b w:val="0"/>
          <w:i w:val="1"/>
          <w:smallCaps w:val="0"/>
          <w:strike w:val="0"/>
          <w:color w:val="000000"/>
          <w:sz w:val="24"/>
          <w:szCs w:val="24"/>
          <w:u w:val="none"/>
          <w:shd w:val="clear" w:fill="auto"/>
          <w:vertAlign w:val="baseline"/>
          <w:rtl w:val="0"/>
        </w:rPr>
        <w:t xml:space="preserve">Adapted Emergency Nutrition Guidance during the COVID-19 Pandemic Training Package for Implementing </w:t>
      </w:r>
      <w:r w:rsidRPr="00000000" w:rsidDel="00000000" w:rsidR="00000000">
        <w:rPr>
          <w:rFonts w:ascii="Calibri" w:hAnsi="Calibri" w:eastAsia="Calibri" w:cs="Calibri"/>
          <w:i w:val="1"/>
          <w:rtl w:val="0"/>
        </w:rPr>
        <w:t xml:space="preserve">P</w:t>
      </w:r>
      <w:r w:rsidRPr="00000000" w:rsidDel="00000000" w:rsidR="00000000">
        <w:rPr>
          <w:rFonts w:ascii="Calibri" w:hAnsi="Calibri" w:eastAsia="Calibri" w:cs="Calibri"/>
          <w:b w:val="0"/>
          <w:i w:val="1"/>
          <w:smallCaps w:val="0"/>
          <w:strike w:val="0"/>
          <w:color w:val="000000"/>
          <w:sz w:val="24"/>
          <w:szCs w:val="24"/>
          <w:u w:val="none"/>
          <w:shd w:val="clear" w:fill="auto"/>
          <w:vertAlign w:val="baseline"/>
          <w:rtl w:val="0"/>
        </w:rPr>
        <w:t xml:space="preserve">artners</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and supplementary materials were created as additional, easy to use virtual training/ learning and digital content that can be delivered remotely or face-to-face to strengthen Implementing Partners capacity to implement and manage nutrition programmes and support Community Health Workers in the context of COVID-19. </w:t>
      </w:r>
    </w:p>
    <w:p xmlns:wp14="http://schemas.microsoft.com/office/word/2010/wordml" w:rsidRPr="00000000" w:rsidR="00000000" w:rsidDel="00000000" w:rsidP="00000000" w:rsidRDefault="00000000" w14:paraId="000000D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0D4" wp14:textId="77777777">
      <w:pPr>
        <w:pStyle w:val="Heading2"/>
        <w:rPr>
          <w:rFonts w:ascii="Calibri" w:hAnsi="Calibri" w:eastAsia="Calibri" w:cs="Calibri"/>
        </w:rPr>
      </w:pPr>
      <w:bookmarkStart w:name="_heading=h.17dp8vu" w:colFirst="0" w:colLast="0" w:id="10"/>
      <w:bookmarkEnd w:id="10"/>
      <w:r w:rsidRPr="00000000" w:rsidDel="00000000" w:rsidR="00000000">
        <w:rPr>
          <w:rFonts w:ascii="Calibri" w:hAnsi="Calibri" w:eastAsia="Calibri" w:cs="Calibri"/>
          <w:rtl w:val="0"/>
        </w:rPr>
        <w:t xml:space="preserve">Overview of the </w:t>
      </w:r>
      <w:r w:rsidRPr="00000000" w:rsidDel="00000000" w:rsidR="00000000">
        <w:rPr>
          <w:rFonts w:ascii="Calibri" w:hAnsi="Calibri" w:eastAsia="Calibri" w:cs="Calibri"/>
          <w:i w:val="1"/>
          <w:rtl w:val="0"/>
        </w:rPr>
        <w:t xml:space="preserve">Adapted Emergency Nutrition Guidance during the COVID-19 Pandemic Training Package</w:t>
      </w:r>
      <w:r w:rsidRPr="00000000" w:rsidDel="00000000" w:rsidR="00000000">
        <w:rPr>
          <w:rtl w:val="0"/>
        </w:rPr>
      </w:r>
    </w:p>
    <w:p xmlns:wp14="http://schemas.microsoft.com/office/word/2010/wordml" w:rsidRPr="00000000" w:rsidR="00000000" w:rsidDel="00000000" w:rsidP="00000000" w:rsidRDefault="00000000" w14:paraId="000000D5" wp14:textId="68238187">
      <w:pPr>
        <w:jc w:val="both"/>
        <w:rPr>
          <w:rFonts w:ascii="Calibri" w:hAnsi="Calibri" w:eastAsia="Calibri" w:cs="Calibri"/>
        </w:rPr>
      </w:pPr>
      <w:r w:rsidRPr="51F78566" w:rsidR="51F78566">
        <w:rPr>
          <w:rFonts w:ascii="Calibri" w:hAnsi="Calibri" w:eastAsia="Calibri" w:cs="Calibri"/>
        </w:rPr>
        <w:t xml:space="preserve">The </w:t>
      </w:r>
      <w:r w:rsidRPr="51F78566" w:rsidR="51F78566">
        <w:rPr>
          <w:rFonts w:ascii="Calibri" w:hAnsi="Calibri" w:eastAsia="Calibri" w:cs="Calibri"/>
          <w:i w:val="1"/>
          <w:iCs w:val="1"/>
        </w:rPr>
        <w:t>Adapted Emergency Nutrition Guidance during the COVID-19 Pandemic Training Package for Implementing Partners is</w:t>
      </w:r>
      <w:r w:rsidRPr="51F78566" w:rsidR="51F78566">
        <w:rPr>
          <w:rFonts w:ascii="Calibri" w:hAnsi="Calibri" w:eastAsia="Calibri" w:cs="Calibri"/>
        </w:rPr>
        <w:t xml:space="preserve"> designed to equip Implementing Partners (IPs), primary health care staff, and program managers </w:t>
      </w:r>
      <w:r w:rsidRPr="51F78566" w:rsidR="51F78566">
        <w:rPr>
          <w:rFonts w:ascii="Calibri" w:hAnsi="Calibri" w:eastAsia="Calibri" w:cs="Calibri"/>
        </w:rPr>
        <w:t>to implement</w:t>
      </w:r>
      <w:r w:rsidRPr="51F78566" w:rsidR="51F78566">
        <w:rPr>
          <w:rFonts w:ascii="Calibri" w:hAnsi="Calibri" w:eastAsia="Calibri" w:cs="Calibri"/>
        </w:rPr>
        <w:t xml:space="preserve"> nutrition programs during the COVID-29 pandemic and teach and support Community Health Volunteers (CHVs) who support mothers, fathers, grandmothers and other caregivers to optimally feed their families in the context of a global pandemic, such as COVID-19. The package is designed to prepare IPs with technical knowledge on the adaptations for nutrition programs in the context of COVID-19 in Myanmar. The package outlines adaptations and COVID-19 guidance for facility management, Risk Communication and Community Engagement (RCCE), COVID-19 infection prevention and control measures, recommended breastfeeding and complementary feeding practices for children from 0 up to 24 months, IYCF counselling messages in the context of COVID-19, Complementary Feeding, Feeding the Sick Child, BMS requirements and use, Management of Acute Malnutrition including the simplified protocols, Family MUAC, Blanket Supplementary Food Programs (BSFP) and Micronutrients and will prepare participants to effectively use the adapted tools, guidance, and job aids. </w:t>
      </w:r>
    </w:p>
    <w:p xmlns:wp14="http://schemas.microsoft.com/office/word/2010/wordml" w:rsidRPr="00000000" w:rsidR="00000000" w:rsidDel="00000000" w:rsidP="00000000" w:rsidRDefault="00000000" w14:paraId="000000D6"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D7" wp14:textId="77777777">
      <w:pPr>
        <w:jc w:val="both"/>
        <w:rPr>
          <w:rFonts w:ascii="Calibri" w:hAnsi="Calibri" w:eastAsia="Calibri" w:cs="Calibri"/>
        </w:rPr>
      </w:pPr>
      <w:r w:rsidRPr="00000000" w:rsidDel="00000000" w:rsidR="00000000">
        <w:rPr>
          <w:rFonts w:ascii="Calibri" w:hAnsi="Calibri" w:eastAsia="Calibri" w:cs="Calibri"/>
          <w:rtl w:val="0"/>
        </w:rPr>
        <w:t xml:space="preserve">Throughout both Facilitator Guides and accompanying PowerPoint slides, the trainers are referred to as Facilitators and the trainees/learners as Participants.</w:t>
      </w:r>
    </w:p>
    <w:p xmlns:wp14="http://schemas.microsoft.com/office/word/2010/wordml" w:rsidRPr="00000000" w:rsidR="00000000" w:rsidDel="00000000" w:rsidP="00000000" w:rsidRDefault="00000000" w14:paraId="000000D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D9" wp14:textId="77777777">
      <w:pPr>
        <w:pStyle w:val="Heading3"/>
        <w:rPr>
          <w:rFonts w:ascii="Calibri" w:hAnsi="Calibri" w:eastAsia="Calibri" w:cs="Calibri"/>
        </w:rPr>
      </w:pPr>
      <w:bookmarkStart w:name="_heading=h.3rdcrjn" w:colFirst="0" w:colLast="0" w:id="11"/>
      <w:bookmarkEnd w:id="11"/>
      <w:r w:rsidRPr="00000000" w:rsidDel="00000000" w:rsidR="00000000">
        <w:rPr>
          <w:rFonts w:ascii="Calibri" w:hAnsi="Calibri" w:eastAsia="Calibri" w:cs="Calibri"/>
          <w:rtl w:val="0"/>
        </w:rPr>
        <w:t xml:space="preserve">The Materials </w:t>
      </w:r>
    </w:p>
    <w:p xmlns:wp14="http://schemas.microsoft.com/office/word/2010/wordml" w:rsidRPr="00000000" w:rsidR="00000000" w:rsidDel="00000000" w:rsidP="00000000" w:rsidRDefault="00000000" w14:paraId="000000DA" wp14:textId="77777777">
      <w:pPr>
        <w:jc w:val="both"/>
        <w:rPr>
          <w:rFonts w:ascii="Calibri" w:hAnsi="Calibri" w:eastAsia="Calibri" w:cs="Calibri"/>
        </w:rPr>
      </w:pPr>
      <w:r w:rsidRPr="00000000" w:rsidDel="00000000" w:rsidR="00000000">
        <w:rPr>
          <w:rFonts w:ascii="Calibri" w:hAnsi="Calibri" w:eastAsia="Calibri" w:cs="Calibri"/>
          <w:rtl w:val="0"/>
        </w:rPr>
        <w:t xml:space="preserve">The </w:t>
      </w:r>
      <w:r w:rsidRPr="00000000" w:rsidDel="00000000" w:rsidR="00000000">
        <w:rPr>
          <w:rFonts w:ascii="Calibri" w:hAnsi="Calibri" w:eastAsia="Calibri" w:cs="Calibri"/>
          <w:i w:val="1"/>
          <w:rtl w:val="0"/>
        </w:rPr>
        <w:t xml:space="preserve">Adapted Emergency Nutrition Guidance during the COVID-19 Pandemic Training Package for Implementing Partners</w:t>
      </w:r>
      <w:r w:rsidRPr="00000000" w:rsidDel="00000000" w:rsidR="00000000">
        <w:rPr>
          <w:rFonts w:ascii="Calibri" w:hAnsi="Calibri" w:eastAsia="Calibri" w:cs="Calibri"/>
          <w:rtl w:val="0"/>
        </w:rPr>
        <w:t xml:space="preserve"> is comprised of the following: </w:t>
      </w:r>
    </w:p>
    <w:p xmlns:wp14="http://schemas.microsoft.com/office/word/2010/wordml" w:rsidRPr="00000000" w:rsidR="00000000" w:rsidDel="00000000" w:rsidP="00000000" w:rsidRDefault="00000000" w14:paraId="000000DB" wp14:textId="77777777">
      <w:pPr>
        <w:keepNext w:val="0"/>
        <w:keepLines w:val="0"/>
        <w:widowControl w:val="1"/>
        <w:numPr>
          <w:ilvl w:val="0"/>
          <w:numId w:val="136"/>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The Implementing Partner Training Facilitator Guide: intended for trainin</w:t>
      </w:r>
      <w:r w:rsidRPr="00000000" w:rsidDel="00000000" w:rsidR="00000000">
        <w:rPr>
          <w:rFonts w:ascii="Calibri" w:hAnsi="Calibri" w:eastAsia="Calibri" w:cs="Calibri"/>
          <w:rtl w:val="0"/>
        </w:rPr>
        <w:t xml:space="preserve">g</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Implementing Partners on COVID-19 adaptations in Myanmar and to prepare them to train Community Health Volunteers (CHVs) in COVID-19 adaptations of IYCF, IMAM, BSFP, Micronutrient, and RCCE programming in Myanmar including facility preparation and risk mitigation measures. </w:t>
      </w:r>
    </w:p>
    <w:p xmlns:wp14="http://schemas.microsoft.com/office/word/2010/wordml" w:rsidRPr="00000000" w:rsidR="00000000" w:rsidDel="00000000" w:rsidP="51F78566" w:rsidRDefault="00000000" w14:paraId="000000DC" wp14:textId="67625D92">
      <w:pPr>
        <w:keepNext w:val="0"/>
        <w:keepLines w:val="0"/>
        <w:widowControl w:val="1"/>
        <w:numPr>
          <w:ilvl w:val="0"/>
          <w:numId w:val="136"/>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Implementing Partner Training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PowerPoint</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 slides</w:t>
      </w:r>
    </w:p>
    <w:p xmlns:wp14="http://schemas.microsoft.com/office/word/2010/wordml" w:rsidRPr="00000000" w:rsidR="00000000" w:rsidDel="00000000" w:rsidP="00000000" w:rsidRDefault="00000000" w14:paraId="000000DD" wp14:textId="77777777">
      <w:pPr>
        <w:keepNext w:val="0"/>
        <w:keepLines w:val="0"/>
        <w:widowControl w:val="1"/>
        <w:numPr>
          <w:ilvl w:val="0"/>
          <w:numId w:val="136"/>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Training Aids: designed to complement the training sessions by providing visuals to help </w:t>
      </w:r>
      <w:r w:rsidRPr="00000000" w:rsidDel="00000000" w:rsidR="00000000">
        <w:rPr>
          <w:rFonts w:ascii="Calibri" w:hAnsi="Calibri" w:eastAsia="Calibri" w:cs="Calibri"/>
          <w:rtl w:val="0"/>
        </w:rPr>
        <w:t xml:space="preserve">p</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articipants grasp and retain technical knowledge and concepts.</w:t>
      </w:r>
    </w:p>
    <w:p xmlns:wp14="http://schemas.microsoft.com/office/word/2010/wordml" w:rsidRPr="00000000" w:rsidR="00000000" w:rsidDel="00000000" w:rsidP="00000000" w:rsidRDefault="00000000" w14:paraId="000000D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DF" wp14:textId="77777777">
      <w:pPr>
        <w:pStyle w:val="Heading3"/>
        <w:rPr>
          <w:rFonts w:ascii="Calibri" w:hAnsi="Calibri" w:eastAsia="Calibri" w:cs="Calibri"/>
        </w:rPr>
      </w:pPr>
      <w:bookmarkStart w:name="_heading=h.26in1rg" w:colFirst="0" w:colLast="0" w:id="12"/>
      <w:bookmarkEnd w:id="12"/>
      <w:r w:rsidRPr="00000000" w:rsidDel="00000000" w:rsidR="00000000">
        <w:rPr>
          <w:rFonts w:ascii="Calibri" w:hAnsi="Calibri" w:eastAsia="Calibri" w:cs="Calibri"/>
          <w:rtl w:val="0"/>
        </w:rPr>
        <w:t xml:space="preserve">Training Package Methodology </w:t>
      </w:r>
    </w:p>
    <w:p xmlns:wp14="http://schemas.microsoft.com/office/word/2010/wordml" w:rsidRPr="00000000" w:rsidR="00000000" w:rsidDel="00000000" w:rsidP="00000000" w:rsidRDefault="00000000" w14:paraId="000000E0" wp14:textId="77777777">
      <w:pPr>
        <w:jc w:val="both"/>
        <w:rPr>
          <w:rFonts w:ascii="Calibri" w:hAnsi="Calibri" w:eastAsia="Calibri" w:cs="Calibri"/>
        </w:rPr>
      </w:pPr>
      <w:r w:rsidRPr="00000000" w:rsidDel="00000000" w:rsidR="00000000">
        <w:rPr>
          <w:rFonts w:ascii="Calibri" w:hAnsi="Calibri" w:eastAsia="Calibri" w:cs="Calibri"/>
          <w:rtl w:val="0"/>
        </w:rPr>
        <w:t xml:space="preserve">The ultimate goal of </w:t>
      </w:r>
      <w:r w:rsidRPr="00000000" w:rsidDel="00000000" w:rsidR="00000000">
        <w:rPr>
          <w:rFonts w:ascii="Calibri" w:hAnsi="Calibri" w:eastAsia="Calibri" w:cs="Calibri"/>
          <w:i w:val="1"/>
          <w:rtl w:val="0"/>
        </w:rPr>
        <w:t xml:space="preserve">Adapted Emergency Nutrition Guidance during the COVID-19 Pandemic Training Package for Implementing Partners</w:t>
      </w:r>
      <w:r w:rsidRPr="00000000" w:rsidDel="00000000" w:rsidR="00000000">
        <w:rPr>
          <w:rFonts w:ascii="Calibri" w:hAnsi="Calibri" w:eastAsia="Calibri" w:cs="Calibri"/>
          <w:rtl w:val="0"/>
        </w:rPr>
        <w:t xml:space="preserve"> is to change the behavior of the Implementing Partners, local health workers and the CHVs who support mothers/caregiver to continue nutrition activities while ensuring protection of beneficiaries from COVID-19. </w:t>
      </w:r>
    </w:p>
    <w:p xmlns:wp14="http://schemas.microsoft.com/office/word/2010/wordml" w:rsidRPr="00000000" w:rsidR="00000000" w:rsidDel="00000000" w:rsidP="00000000" w:rsidRDefault="00000000" w14:paraId="000000E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E2" wp14:textId="77777777">
      <w:pPr>
        <w:jc w:val="both"/>
        <w:rPr>
          <w:rFonts w:ascii="Calibri" w:hAnsi="Calibri" w:eastAsia="Calibri" w:cs="Calibri"/>
        </w:rPr>
      </w:pPr>
      <w:r w:rsidRPr="00000000" w:rsidDel="00000000" w:rsidR="00000000">
        <w:rPr>
          <w:rFonts w:ascii="Calibri" w:hAnsi="Calibri" w:eastAsia="Calibri" w:cs="Calibri"/>
          <w:rtl w:val="0"/>
        </w:rPr>
        <w:t xml:space="preserve">The competency-based participatory training approach used in the </w:t>
      </w:r>
      <w:r w:rsidRPr="00000000" w:rsidDel="00000000" w:rsidR="00000000">
        <w:rPr>
          <w:rFonts w:ascii="Calibri" w:hAnsi="Calibri" w:eastAsia="Calibri" w:cs="Calibri"/>
          <w:i w:val="1"/>
          <w:rtl w:val="0"/>
        </w:rPr>
        <w:t xml:space="preserve">Adapted Emergency Nutrition Guidance during the COVID-19 Pandemic Training Package for Implementing Partners</w:t>
      </w:r>
      <w:r w:rsidRPr="00000000" w:rsidDel="00000000" w:rsidR="00000000">
        <w:rPr>
          <w:rFonts w:ascii="Calibri" w:hAnsi="Calibri" w:eastAsia="Calibri" w:cs="Calibri"/>
          <w:rtl w:val="0"/>
        </w:rPr>
        <w:t xml:space="preserve"> reflects key principles of behavior change communication (BCC) with recognition of the widely acknowledged theory that adults learn best by reflecting on their own personal experiences and environment. (See Appendix A: Principles of Adult Learning). The majority of the Training Package uses the experiential learning cycle method and prepares Participants for hands-on performance of skills. </w:t>
      </w:r>
    </w:p>
    <w:p xmlns:wp14="http://schemas.microsoft.com/office/word/2010/wordml" w:rsidRPr="00000000" w:rsidR="00000000" w:rsidDel="00000000" w:rsidP="00000000" w:rsidRDefault="00000000" w14:paraId="000000E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E4" wp14:textId="77777777">
      <w:pPr>
        <w:jc w:val="both"/>
        <w:rPr>
          <w:rFonts w:ascii="Calibri" w:hAnsi="Calibri" w:eastAsia="Calibri" w:cs="Calibri"/>
        </w:rPr>
      </w:pPr>
      <w:r w:rsidRPr="00000000" w:rsidDel="00000000" w:rsidR="00000000">
        <w:rPr>
          <w:rFonts w:ascii="Calibri" w:hAnsi="Calibri" w:eastAsia="Calibri" w:cs="Calibri"/>
          <w:rtl w:val="0"/>
        </w:rPr>
        <w:t xml:space="preserve">The course employs a variety of training methods, including the use of counselling materials, visual aids, demonstrations, group discussion, case studies, role plays, and practice.  Participants also act as resource persons for each other, and benefit from clinical and/or community practice, working directly with breastfeeding mothers, pregnant women, and mothers/fathers/ caregivers who have young children.</w:t>
      </w:r>
    </w:p>
    <w:p xmlns:wp14="http://schemas.microsoft.com/office/word/2010/wordml" w:rsidRPr="00000000" w:rsidR="00000000" w:rsidDel="00000000" w:rsidP="00000000" w:rsidRDefault="00000000" w14:paraId="000000E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E6" wp14:textId="77777777">
      <w:pPr>
        <w:jc w:val="both"/>
        <w:rPr>
          <w:rFonts w:ascii="Calibri" w:hAnsi="Calibri" w:eastAsia="Calibri" w:cs="Calibri"/>
        </w:rPr>
      </w:pPr>
      <w:r w:rsidRPr="00000000" w:rsidDel="00000000" w:rsidR="00000000">
        <w:rPr>
          <w:rFonts w:ascii="Calibri" w:hAnsi="Calibri" w:eastAsia="Calibri" w:cs="Calibri"/>
          <w:rtl w:val="0"/>
        </w:rPr>
        <w:t xml:space="preserve">The training is based on proven participatory learning approaches, which include: </w:t>
      </w:r>
    </w:p>
    <w:p xmlns:wp14="http://schemas.microsoft.com/office/word/2010/wordml" w:rsidRPr="00000000" w:rsidR="00000000" w:rsidDel="00000000" w:rsidP="00000000" w:rsidRDefault="00000000" w14:paraId="000000E7" wp14:textId="77777777">
      <w:pPr>
        <w:keepNext w:val="0"/>
        <w:keepLines w:val="0"/>
        <w:widowControl w:val="1"/>
        <w:numPr>
          <w:ilvl w:val="0"/>
          <w:numId w:val="166"/>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Use of motivational techniques</w:t>
      </w:r>
    </w:p>
    <w:p xmlns:wp14="http://schemas.microsoft.com/office/word/2010/wordml" w:rsidRPr="00000000" w:rsidR="00000000" w:rsidDel="00000000" w:rsidP="00000000" w:rsidRDefault="00000000" w14:paraId="000000E8" wp14:textId="77777777">
      <w:pPr>
        <w:keepNext w:val="0"/>
        <w:keepLines w:val="0"/>
        <w:widowControl w:val="1"/>
        <w:numPr>
          <w:ilvl w:val="0"/>
          <w:numId w:val="166"/>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Use of the experiential learning cycle</w:t>
      </w:r>
    </w:p>
    <w:p xmlns:wp14="http://schemas.microsoft.com/office/word/2010/wordml" w:rsidRPr="00000000" w:rsidR="00000000" w:rsidDel="00000000" w:rsidP="00000000" w:rsidRDefault="00000000" w14:paraId="000000E9" wp14:textId="77777777">
      <w:pPr>
        <w:keepNext w:val="0"/>
        <w:keepLines w:val="0"/>
        <w:widowControl w:val="1"/>
        <w:numPr>
          <w:ilvl w:val="0"/>
          <w:numId w:val="166"/>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Problem-centered approach to training</w:t>
      </w:r>
    </w:p>
    <w:p xmlns:wp14="http://schemas.microsoft.com/office/word/2010/wordml" w:rsidRPr="00000000" w:rsidR="00000000" w:rsidDel="00000000" w:rsidP="00000000" w:rsidRDefault="00000000" w14:paraId="000000EA" wp14:textId="77777777">
      <w:pPr>
        <w:keepNext w:val="0"/>
        <w:keepLines w:val="0"/>
        <w:widowControl w:val="1"/>
        <w:numPr>
          <w:ilvl w:val="0"/>
          <w:numId w:val="166"/>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Mastery and performance of one set of skills and knowledge at a time</w:t>
      </w:r>
    </w:p>
    <w:p xmlns:wp14="http://schemas.microsoft.com/office/word/2010/wordml" w:rsidRPr="00000000" w:rsidR="00000000" w:rsidDel="00000000" w:rsidP="00000000" w:rsidRDefault="00000000" w14:paraId="000000EB" wp14:textId="77777777">
      <w:pPr>
        <w:keepNext w:val="0"/>
        <w:keepLines w:val="0"/>
        <w:widowControl w:val="1"/>
        <w:numPr>
          <w:ilvl w:val="0"/>
          <w:numId w:val="166"/>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Reconciliation of new learning with the reality of current work situation and job description</w:t>
      </w:r>
    </w:p>
    <w:p xmlns:wp14="http://schemas.microsoft.com/office/word/2010/wordml" w:rsidRPr="00000000" w:rsidR="00000000" w:rsidDel="00000000" w:rsidP="51F78566" w:rsidRDefault="00000000" w14:paraId="000000EC" wp14:textId="5108B216">
      <w:pPr>
        <w:keepNext w:val="0"/>
        <w:keepLines w:val="0"/>
        <w:widowControl w:val="1"/>
        <w:numPr>
          <w:ilvl w:val="0"/>
          <w:numId w:val="166"/>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Supervised practice of new skills followed by practice with mothers and caregivers, to provide Participants with the confidence that they can perform correctly once they leave the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training.</w:t>
      </w:r>
    </w:p>
    <w:p xmlns:wp14="http://schemas.microsoft.com/office/word/2010/wordml" w:rsidRPr="00000000" w:rsidR="00000000" w:rsidDel="00000000" w:rsidP="00000000" w:rsidRDefault="00000000" w14:paraId="000000E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0EE" wp14:textId="77777777">
      <w:pPr>
        <w:pStyle w:val="Heading2"/>
        <w:rPr>
          <w:rFonts w:ascii="Calibri" w:hAnsi="Calibri" w:eastAsia="Calibri" w:cs="Calibri"/>
        </w:rPr>
      </w:pPr>
      <w:bookmarkStart w:name="_heading=h.lnxbz9" w:colFirst="0" w:colLast="0" w:id="13"/>
      <w:bookmarkEnd w:id="13"/>
      <w:r w:rsidRPr="00000000" w:rsidDel="00000000" w:rsidR="00000000">
        <w:rPr>
          <w:rFonts w:ascii="Calibri" w:hAnsi="Calibri" w:eastAsia="Calibri" w:cs="Calibri"/>
          <w:rtl w:val="0"/>
        </w:rPr>
        <w:t xml:space="preserve">Planning a Trainin</w:t>
      </w:r>
      <w:r w:rsidRPr="00000000" w:rsidDel="00000000" w:rsidR="00000000">
        <w:rPr>
          <w:rtl w:val="0"/>
        </w:rPr>
        <w:t xml:space="preserve">g</w:t>
      </w:r>
      <w:r w:rsidRPr="00000000" w:rsidDel="00000000" w:rsidR="00000000">
        <w:rPr>
          <w:rtl w:val="0"/>
        </w:rPr>
      </w:r>
    </w:p>
    <w:p xmlns:wp14="http://schemas.microsoft.com/office/word/2010/wordml" w:rsidRPr="00000000" w:rsidR="00000000" w:rsidDel="00000000" w:rsidP="00000000" w:rsidRDefault="00000000" w14:paraId="000000EF" wp14:textId="77777777">
      <w:pPr>
        <w:jc w:val="both"/>
        <w:rPr>
          <w:rFonts w:ascii="Calibri" w:hAnsi="Calibri" w:eastAsia="Calibri" w:cs="Calibri"/>
        </w:rPr>
      </w:pPr>
      <w:r w:rsidRPr="00000000" w:rsidDel="00000000" w:rsidR="00000000">
        <w:rPr>
          <w:rFonts w:ascii="Calibri" w:hAnsi="Calibri" w:eastAsia="Calibri" w:cs="Calibri"/>
          <w:rtl w:val="0"/>
        </w:rPr>
        <w:t xml:space="preserve">There are a series of steps to plan a training event that need careful consideration.  Additional responsibilities can be found in Appendix B.</w:t>
      </w:r>
    </w:p>
    <w:p xmlns:wp14="http://schemas.microsoft.com/office/word/2010/wordml" w:rsidRPr="00000000" w:rsidR="00000000" w:rsidDel="00000000" w:rsidP="00000000" w:rsidRDefault="00000000" w14:paraId="000000F0"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F1" wp14:textId="77777777">
      <w:pPr>
        <w:ind w:left="720" w:firstLine="0"/>
        <w:jc w:val="both"/>
        <w:rPr>
          <w:rFonts w:ascii="Calibri" w:hAnsi="Calibri" w:eastAsia="Calibri" w:cs="Calibri"/>
          <w:b w:val="1"/>
        </w:rPr>
      </w:pPr>
      <w:r w:rsidRPr="00000000" w:rsidDel="00000000" w:rsidR="00000000">
        <w:rPr>
          <w:rFonts w:ascii="Calibri" w:hAnsi="Calibri" w:eastAsia="Calibri" w:cs="Calibri"/>
          <w:b w:val="1"/>
          <w:rtl w:val="0"/>
        </w:rPr>
        <w:t xml:space="preserve">Seven Steps in Planning a Training/Learning Event</w:t>
      </w:r>
      <w:r w:rsidRPr="00000000" w:rsidDel="00000000" w:rsidR="00000000">
        <w:rPr>
          <w:rFonts w:ascii="Calibri" w:hAnsi="Calibri" w:eastAsia="Calibri" w:cs="Calibri"/>
          <w:b w:val="1"/>
          <w:vertAlign w:val="superscript"/>
        </w:rPr>
        <w:footnoteReference w:customMarkFollows="0" w:id="0"/>
      </w:r>
      <w:r w:rsidRPr="00000000" w:rsidDel="00000000" w:rsidR="00000000">
        <w:rPr>
          <w:rFonts w:ascii="Calibri" w:hAnsi="Calibri" w:eastAsia="Calibri" w:cs="Calibri"/>
          <w:b w:val="1"/>
          <w:rtl w:val="0"/>
        </w:rPr>
        <w:t xml:space="preserve"> </w:t>
      </w:r>
    </w:p>
    <w:p xmlns:wp14="http://schemas.microsoft.com/office/word/2010/wordml" w:rsidRPr="00000000" w:rsidR="00000000" w:rsidDel="00000000" w:rsidP="00000000" w:rsidRDefault="00000000" w14:paraId="000000F2" wp14:textId="77777777">
      <w:pPr>
        <w:keepNext w:val="0"/>
        <w:keepLines w:val="0"/>
        <w:widowControl w:val="1"/>
        <w:numPr>
          <w:ilvl w:val="0"/>
          <w:numId w:val="14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Who:</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The learners (think about their skills, needs and resources) and the facilitator(s)/ trainer(s) </w:t>
      </w:r>
    </w:p>
    <w:p xmlns:wp14="http://schemas.microsoft.com/office/word/2010/wordml" w:rsidRPr="00000000" w:rsidR="00000000" w:rsidDel="00000000" w:rsidP="00000000" w:rsidRDefault="00000000" w14:paraId="000000F3" wp14:textId="77777777">
      <w:pPr>
        <w:keepNext w:val="0"/>
        <w:keepLines w:val="0"/>
        <w:widowControl w:val="1"/>
        <w:numPr>
          <w:ilvl w:val="0"/>
          <w:numId w:val="14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Why:</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Overall purpose of the training and why it is needed </w:t>
      </w:r>
    </w:p>
    <w:p xmlns:wp14="http://schemas.microsoft.com/office/word/2010/wordml" w:rsidRPr="00000000" w:rsidR="00000000" w:rsidDel="00000000" w:rsidP="00000000" w:rsidRDefault="00000000" w14:paraId="000000F4" wp14:textId="77777777">
      <w:pPr>
        <w:keepNext w:val="0"/>
        <w:keepLines w:val="0"/>
        <w:widowControl w:val="1"/>
        <w:numPr>
          <w:ilvl w:val="0"/>
          <w:numId w:val="14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When:</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The time frame should include a precise estimate of the number of learning hours and breaks, starting and finishing times each day and practicum sessions </w:t>
      </w:r>
    </w:p>
    <w:p xmlns:wp14="http://schemas.microsoft.com/office/word/2010/wordml" w:rsidRPr="00000000" w:rsidR="00000000" w:rsidDel="00000000" w:rsidP="00000000" w:rsidRDefault="00000000" w14:paraId="000000F5" wp14:textId="77777777">
      <w:pPr>
        <w:keepNext w:val="0"/>
        <w:keepLines w:val="0"/>
        <w:widowControl w:val="1"/>
        <w:numPr>
          <w:ilvl w:val="0"/>
          <w:numId w:val="14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Where:</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The location with details of available resources, equipment, how the venue will be arranged and practicum sites OR online learning facilitation and the best platform to reach participants (</w:t>
      </w:r>
      <w:r w:rsidRPr="00000000" w:rsidDel="00000000" w:rsidR="00000000">
        <w:rPr>
          <w:rFonts w:ascii="Calibri" w:hAnsi="Calibri" w:eastAsia="Calibri" w:cs="Calibri"/>
          <w:b w:val="0"/>
          <w:i w:val="1"/>
          <w:smallCaps w:val="0"/>
          <w:strike w:val="0"/>
          <w:color w:val="000000"/>
          <w:sz w:val="24"/>
          <w:szCs w:val="24"/>
          <w:u w:val="none"/>
          <w:shd w:val="clear" w:fill="auto"/>
          <w:vertAlign w:val="baseline"/>
          <w:rtl w:val="0"/>
        </w:rPr>
        <w:t xml:space="preserve">see more considerations for deciding between in-person and online training in section ‘Training Delivery and Location’ of this facilitators guide</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w:t>
      </w:r>
    </w:p>
    <w:p xmlns:wp14="http://schemas.microsoft.com/office/word/2010/wordml" w:rsidRPr="00000000" w:rsidR="00000000" w:rsidDel="00000000" w:rsidP="00000000" w:rsidRDefault="00000000" w14:paraId="000000F6" wp14:textId="77777777">
      <w:pPr>
        <w:keepNext w:val="0"/>
        <w:keepLines w:val="0"/>
        <w:widowControl w:val="1"/>
        <w:numPr>
          <w:ilvl w:val="0"/>
          <w:numId w:val="14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What:</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The skills, knowledge and attitudes that learners are expected to learn, the content of the training.</w:t>
      </w:r>
    </w:p>
    <w:p xmlns:wp14="http://schemas.microsoft.com/office/word/2010/wordml" w:rsidRPr="00000000" w:rsidR="00000000" w:rsidDel="00000000" w:rsidP="00000000" w:rsidRDefault="00000000" w14:paraId="000000F7" wp14:textId="77777777">
      <w:pPr>
        <w:keepNext w:val="0"/>
        <w:keepLines w:val="0"/>
        <w:widowControl w:val="1"/>
        <w:numPr>
          <w:ilvl w:val="0"/>
          <w:numId w:val="14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What for:</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The achievement-based objectives outlining what participants will be able to do after completing the training </w:t>
      </w:r>
    </w:p>
    <w:p xmlns:wp14="http://schemas.microsoft.com/office/word/2010/wordml" w:rsidRPr="00000000" w:rsidR="00000000" w:rsidDel="00000000" w:rsidP="00000000" w:rsidRDefault="00000000" w14:paraId="000000F8" wp14:textId="77777777">
      <w:pPr>
        <w:keepNext w:val="0"/>
        <w:keepLines w:val="0"/>
        <w:widowControl w:val="1"/>
        <w:numPr>
          <w:ilvl w:val="0"/>
          <w:numId w:val="14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How:</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The learning tasks or activities that will enable participants to accomplish what they have learned</w:t>
      </w:r>
    </w:p>
    <w:p xmlns:wp14="http://schemas.microsoft.com/office/word/2010/wordml" w:rsidRPr="00000000" w:rsidR="00000000" w:rsidDel="00000000" w:rsidP="00000000" w:rsidRDefault="00000000" w14:paraId="000000F9" wp14:textId="77777777">
      <w:pPr>
        <w:rPr>
          <w:rFonts w:ascii="Calibri" w:hAnsi="Calibri" w:eastAsia="Calibri" w:cs="Calibri"/>
          <w:i w:val="1"/>
        </w:rPr>
      </w:pPr>
      <w:r w:rsidRPr="00000000" w:rsidDel="00000000" w:rsidR="00000000">
        <w:rPr>
          <w:rtl w:val="0"/>
        </w:rPr>
      </w:r>
    </w:p>
    <w:p xmlns:wp14="http://schemas.microsoft.com/office/word/2010/wordml" w:rsidRPr="00000000" w:rsidR="00000000" w:rsidDel="00000000" w:rsidP="00000000" w:rsidRDefault="00000000" w14:paraId="000000FA" wp14:textId="77777777">
      <w:pPr>
        <w:rPr>
          <w:rFonts w:ascii="Calibri" w:hAnsi="Calibri" w:eastAsia="Calibri" w:cs="Calibri"/>
          <w:i w:val="1"/>
        </w:rPr>
      </w:pPr>
      <w:r w:rsidRPr="00000000" w:rsidDel="00000000" w:rsidR="00000000">
        <w:rPr>
          <w:rFonts w:ascii="Calibri" w:hAnsi="Calibri" w:eastAsia="Calibri" w:cs="Calibri"/>
          <w:i w:val="1"/>
          <w:rtl w:val="0"/>
        </w:rPr>
        <w:t xml:space="preserve">Note:  All the above should factor in the population mobility restrictions, challenges and changes that may come about due to COVID-19 pandemic context.</w:t>
      </w:r>
    </w:p>
    <w:p xmlns:wp14="http://schemas.microsoft.com/office/word/2010/wordml" w:rsidRPr="00000000" w:rsidR="00000000" w:rsidDel="00000000" w:rsidP="00000000" w:rsidRDefault="00000000" w14:paraId="000000FB" wp14:textId="77777777">
      <w:pPr>
        <w:pStyle w:val="Heading3"/>
        <w:rPr>
          <w:rFonts w:ascii="Calibri" w:hAnsi="Calibri" w:eastAsia="Calibri" w:cs="Calibri"/>
        </w:rPr>
      </w:pPr>
      <w:bookmarkStart w:name="_heading=h.1ksv4uv" w:colFirst="0" w:colLast="0" w:id="14"/>
      <w:bookmarkEnd w:id="14"/>
      <w:r w:rsidRPr="00000000" w:rsidDel="00000000" w:rsidR="00000000">
        <w:rPr>
          <w:rFonts w:ascii="Calibri" w:hAnsi="Calibri" w:eastAsia="Calibri" w:cs="Calibri"/>
          <w:rtl w:val="0"/>
        </w:rPr>
        <w:t xml:space="preserve">Specific Objectives of Training </w:t>
      </w:r>
    </w:p>
    <w:p xmlns:wp14="http://schemas.microsoft.com/office/word/2010/wordml" w:rsidRPr="00000000" w:rsidR="00000000" w:rsidDel="00000000" w:rsidP="00000000" w:rsidRDefault="00000000" w14:paraId="000000FC" wp14:textId="77777777">
      <w:pPr>
        <w:jc w:val="both"/>
        <w:rPr>
          <w:rFonts w:ascii="Calibri" w:hAnsi="Calibri" w:eastAsia="Calibri" w:cs="Calibri"/>
        </w:rPr>
      </w:pPr>
      <w:r w:rsidRPr="00000000" w:rsidDel="00000000" w:rsidR="00000000">
        <w:rPr>
          <w:rFonts w:ascii="Calibri" w:hAnsi="Calibri" w:eastAsia="Calibri" w:cs="Calibri"/>
          <w:rtl w:val="0"/>
        </w:rPr>
        <w:t xml:space="preserve">The Implementing Partner’s Facilitator Guide was developed using training methodologies and technical content appropriate for use with IPs to ensure that they are appropriately trained to not only understand and be able to implement the nutrition adaptations for the context of COVID-19 in Myanmar but also train Community Health Workers and other staff to implement adaptations in the context of COVID-19 in Myanmar. </w:t>
      </w:r>
    </w:p>
    <w:p xmlns:wp14="http://schemas.microsoft.com/office/word/2010/wordml" w:rsidRPr="00000000" w:rsidR="00000000" w:rsidDel="00000000" w:rsidP="00000000" w:rsidRDefault="00000000" w14:paraId="000000F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FE" wp14:textId="7D2D51BD">
      <w:pPr>
        <w:jc w:val="both"/>
        <w:rPr>
          <w:rFonts w:ascii="Calibri" w:hAnsi="Calibri" w:eastAsia="Calibri" w:cs="Calibri"/>
        </w:rPr>
      </w:pPr>
      <w:r w:rsidRPr="51F78566" w:rsidR="51F78566">
        <w:rPr>
          <w:rFonts w:ascii="Calibri" w:hAnsi="Calibri" w:eastAsia="Calibri" w:cs="Calibri"/>
        </w:rPr>
        <w:t xml:space="preserve">The content focuses on adaptations to nutrition programming in the context of COVID-19 </w:t>
      </w:r>
      <w:r w:rsidRPr="51F78566" w:rsidR="51F78566">
        <w:rPr>
          <w:rFonts w:ascii="Calibri" w:hAnsi="Calibri" w:eastAsia="Calibri" w:cs="Calibri"/>
        </w:rPr>
        <w:t>including</w:t>
      </w:r>
      <w:r w:rsidRPr="51F78566" w:rsidR="51F78566">
        <w:rPr>
          <w:rFonts w:ascii="Calibri" w:hAnsi="Calibri" w:eastAsia="Calibri" w:cs="Calibri"/>
        </w:rPr>
        <w:t xml:space="preserve"> facility risk reduction measures, Risk Communication and Community Engagement (RCCE), breastfeeding and breastfeeding counselling, complementary feeding, BMS risk reduction, feeding of the sick/malnourished infant and young child, blanket supplementary feeding programs, micronutrient programs. </w:t>
      </w:r>
    </w:p>
    <w:p xmlns:wp14="http://schemas.microsoft.com/office/word/2010/wordml" w:rsidRPr="00000000" w:rsidR="00000000" w:rsidDel="00000000" w:rsidP="00000000" w:rsidRDefault="00000000" w14:paraId="000000FF"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00" wp14:textId="77777777">
      <w:pPr>
        <w:rPr>
          <w:rFonts w:ascii="Calibri" w:hAnsi="Calibri" w:eastAsia="Calibri" w:cs="Calibri"/>
        </w:rPr>
      </w:pPr>
      <w:r w:rsidRPr="00000000" w:rsidDel="00000000" w:rsidR="00000000">
        <w:rPr>
          <w:rFonts w:ascii="Calibri" w:hAnsi="Calibri" w:eastAsia="Calibri" w:cs="Calibri"/>
          <w:b w:val="1"/>
          <w:rtl w:val="0"/>
        </w:rPr>
        <w:t xml:space="preserve">By the end of the training, participants will be able to</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101" wp14:textId="77777777">
      <w:pPr>
        <w:keepNext w:val="0"/>
        <w:keepLines w:val="0"/>
        <w:widowControl w:val="1"/>
        <w:numPr>
          <w:ilvl w:val="0"/>
          <w:numId w:val="145"/>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Facility Risk Reduction</w:t>
      </w:r>
    </w:p>
    <w:p xmlns:wp14="http://schemas.microsoft.com/office/word/2010/wordml" w:rsidRPr="00000000" w:rsidR="00000000" w:rsidDel="00000000" w:rsidP="00000000" w:rsidRDefault="00000000" w14:paraId="00000102"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Prepare facilities to ensure COVID-19 prevention measures are in place for continuity of nutrition services.</w:t>
      </w:r>
    </w:p>
    <w:p xmlns:wp14="http://schemas.microsoft.com/office/word/2010/wordml" w:rsidRPr="00000000" w:rsidR="00000000" w:rsidDel="00000000" w:rsidP="00000000" w:rsidRDefault="00000000" w14:paraId="0000010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440" w:right="0" w:firstLine="0"/>
        <w:jc w:val="left"/>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04" wp14:textId="77777777">
      <w:pPr>
        <w:keepNext w:val="0"/>
        <w:keepLines w:val="0"/>
        <w:widowControl w:val="1"/>
        <w:numPr>
          <w:ilvl w:val="0"/>
          <w:numId w:val="145"/>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RCCE/SBC</w:t>
      </w:r>
    </w:p>
    <w:p xmlns:wp14="http://schemas.microsoft.com/office/word/2010/wordml" w:rsidRPr="00000000" w:rsidR="00000000" w:rsidDel="00000000" w:rsidP="00000000" w:rsidRDefault="00000000" w14:paraId="00000105"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Describe key principles of Risk Communication and Community Engagement (RCCE)</w:t>
      </w:r>
    </w:p>
    <w:p xmlns:wp14="http://schemas.microsoft.com/office/word/2010/wordml" w:rsidRPr="00000000" w:rsidR="00000000" w:rsidDel="00000000" w:rsidP="00000000" w:rsidRDefault="00000000" w14:paraId="00000106"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Learn how to integrate RCCE for COVID-19 into programming for IYCF-E, IMAM and Micronutrients</w:t>
      </w:r>
    </w:p>
    <w:p xmlns:wp14="http://schemas.microsoft.com/office/word/2010/wordml" w:rsidRPr="00000000" w:rsidR="00000000" w:rsidDel="00000000" w:rsidP="00000000" w:rsidRDefault="00000000" w14:paraId="0000010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440" w:right="0" w:firstLine="0"/>
        <w:jc w:val="left"/>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08" wp14:textId="77777777">
      <w:pPr>
        <w:keepNext w:val="0"/>
        <w:keepLines w:val="0"/>
        <w:widowControl w:val="1"/>
        <w:numPr>
          <w:ilvl w:val="0"/>
          <w:numId w:val="145"/>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IYCF</w:t>
      </w:r>
    </w:p>
    <w:p xmlns:wp14="http://schemas.microsoft.com/office/word/2010/wordml" w:rsidRPr="00000000" w:rsidR="00000000" w:rsidDel="00000000" w:rsidP="00000000" w:rsidRDefault="00000000" w14:paraId="00000109"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Explain why IYCF practices matter, especially in the context of COVID-19 </w:t>
      </w:r>
    </w:p>
    <w:p xmlns:wp14="http://schemas.microsoft.com/office/word/2010/wordml" w:rsidRPr="00000000" w:rsidR="00000000" w:rsidDel="00000000" w:rsidP="00000000" w:rsidRDefault="00000000" w14:paraId="0000010A"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Demonstrate appropriate use of counselling skills and use the set of adapted global IYCF Counselling Cards for the context of COVID-19 including the Key Messages Booklet for Myanmar</w:t>
      </w:r>
    </w:p>
    <w:p xmlns:wp14="http://schemas.microsoft.com/office/word/2010/wordml" w:rsidRPr="00000000" w:rsidR="00000000" w:rsidDel="00000000" w:rsidP="00000000" w:rsidRDefault="00000000" w14:paraId="0000010B"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Understand adaptations to IYCF counselling in the context of COVID-19</w:t>
      </w:r>
    </w:p>
    <w:p xmlns:wp14="http://schemas.microsoft.com/office/word/2010/wordml" w:rsidRPr="00000000" w:rsidR="00000000" w:rsidDel="00000000" w:rsidP="51F78566" w:rsidRDefault="00000000" w14:paraId="0000010C" wp14:textId="760A47D5">
      <w:pPr>
        <w:keepNext w:val="0"/>
        <w:keepLines w:val="0"/>
        <w:widowControl w:val="1"/>
        <w:numPr>
          <w:ilvl w:val="1"/>
          <w:numId w:val="145"/>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left"/>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Understand and describe recommended feeding practices through the first two years of life during the COVID-19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pandemic.</w:t>
      </w:r>
    </w:p>
    <w:p xmlns:wp14="http://schemas.microsoft.com/office/word/2010/wordml" w:rsidRPr="00000000" w:rsidR="00000000" w:rsidDel="00000000" w:rsidP="51F78566" w:rsidRDefault="00000000" w14:paraId="0000010D" wp14:textId="6750EBBF">
      <w:pPr>
        <w:keepNext w:val="0"/>
        <w:keepLines w:val="0"/>
        <w:widowControl w:val="1"/>
        <w:numPr>
          <w:ilvl w:val="1"/>
          <w:numId w:val="145"/>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left"/>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Describe adapted complementary feeding during the period from 6 up to 24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months.</w:t>
      </w:r>
    </w:p>
    <w:p xmlns:wp14="http://schemas.microsoft.com/office/word/2010/wordml" w:rsidRPr="00000000" w:rsidR="00000000" w:rsidDel="00000000" w:rsidP="00000000" w:rsidRDefault="00000000" w14:paraId="0000010E"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Describe practices for feeding the sick child and the child who has suspected or confirmed COVID-19</w:t>
      </w:r>
    </w:p>
    <w:p xmlns:wp14="http://schemas.microsoft.com/office/word/2010/wordml" w:rsidRPr="00000000" w:rsidR="00000000" w:rsidDel="00000000" w:rsidP="51F78566" w:rsidRDefault="00000000" w14:paraId="0000010F" wp14:textId="64172D61">
      <w:pPr>
        <w:keepNext w:val="0"/>
        <w:keepLines w:val="0"/>
        <w:widowControl w:val="1"/>
        <w:numPr>
          <w:ilvl w:val="1"/>
          <w:numId w:val="145"/>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left"/>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Facilitate one to one counselling and mother-to-mother IYCF support groups using the adapted guidance for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Myanmar.</w:t>
      </w:r>
    </w:p>
    <w:p xmlns:wp14="http://schemas.microsoft.com/office/word/2010/wordml" w:rsidRPr="00000000" w:rsidR="00000000" w:rsidDel="00000000" w:rsidP="51F78566" w:rsidRDefault="00000000" w14:paraId="00000110" wp14:textId="29A991DB">
      <w:pPr>
        <w:keepNext w:val="0"/>
        <w:keepLines w:val="0"/>
        <w:widowControl w:val="1"/>
        <w:numPr>
          <w:ilvl w:val="1"/>
          <w:numId w:val="145"/>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left"/>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Identify signs that require referral to a health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post.</w:t>
      </w:r>
    </w:p>
    <w:p xmlns:wp14="http://schemas.microsoft.com/office/word/2010/wordml" w:rsidRPr="00000000" w:rsidR="00000000" w:rsidDel="00000000" w:rsidP="51F78566" w:rsidRDefault="00000000" w14:paraId="00000111" wp14:textId="451D09CF">
      <w:pPr>
        <w:keepNext w:val="0"/>
        <w:keepLines w:val="0"/>
        <w:widowControl w:val="1"/>
        <w:numPr>
          <w:ilvl w:val="1"/>
          <w:numId w:val="145"/>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left"/>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Understand how to counsel families for feeding the sick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child.</w:t>
      </w:r>
    </w:p>
    <w:p xmlns:wp14="http://schemas.microsoft.com/office/word/2010/wordml" w:rsidRPr="00000000" w:rsidR="00000000" w:rsidDel="00000000" w:rsidP="51F78566" w:rsidRDefault="00000000" w14:paraId="00000112" wp14:textId="441DE500">
      <w:pPr>
        <w:keepNext w:val="0"/>
        <w:keepLines w:val="0"/>
        <w:widowControl w:val="1"/>
        <w:numPr>
          <w:ilvl w:val="1"/>
          <w:numId w:val="145"/>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left"/>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Demonstrate appropriate BMS prescription guidance and BMS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counselling.</w:t>
      </w:r>
    </w:p>
    <w:p xmlns:wp14="http://schemas.microsoft.com/office/word/2010/wordml" w:rsidRPr="00000000" w:rsidR="00000000" w:rsidDel="00000000" w:rsidP="00000000" w:rsidRDefault="00000000" w14:paraId="0000011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440" w:right="0" w:firstLine="0"/>
        <w:jc w:val="left"/>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14" wp14:textId="77777777">
      <w:pPr>
        <w:keepNext w:val="0"/>
        <w:keepLines w:val="0"/>
        <w:widowControl w:val="1"/>
        <w:numPr>
          <w:ilvl w:val="0"/>
          <w:numId w:val="145"/>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IMAM</w:t>
      </w:r>
    </w:p>
    <w:p xmlns:wp14="http://schemas.microsoft.com/office/word/2010/wordml" w:rsidRPr="00000000" w:rsidR="00000000" w:rsidDel="00000000" w:rsidP="00000000" w:rsidRDefault="00000000" w14:paraId="00000115"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Describe the importance of the adaptations to nutrition programming in the context of COVID-19</w:t>
      </w:r>
    </w:p>
    <w:p xmlns:wp14="http://schemas.microsoft.com/office/word/2010/wordml" w:rsidRPr="00000000" w:rsidR="00000000" w:rsidDel="00000000" w:rsidP="00000000" w:rsidRDefault="00000000" w14:paraId="00000116"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Understand the general recommendations to IMAM programing in the context of COVID-19 in Myanmar.</w:t>
      </w:r>
    </w:p>
    <w:p xmlns:wp14="http://schemas.microsoft.com/office/word/2010/wordml" w:rsidRPr="00000000" w:rsidR="00000000" w:rsidDel="00000000" w:rsidP="00000000" w:rsidRDefault="00000000" w14:paraId="00000117"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Understand the changes in the screening and referral process during the COVID-19 pandemic.</w:t>
      </w:r>
    </w:p>
    <w:p xmlns:wp14="http://schemas.microsoft.com/office/word/2010/wordml" w:rsidRPr="00000000" w:rsidR="00000000" w:rsidDel="00000000" w:rsidP="51F78566" w:rsidRDefault="00000000" w14:paraId="00000118" wp14:textId="7DBF293D">
      <w:pPr>
        <w:keepNext w:val="0"/>
        <w:keepLines w:val="0"/>
        <w:widowControl w:val="1"/>
        <w:numPr>
          <w:ilvl w:val="1"/>
          <w:numId w:val="145"/>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left"/>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Learn the modifications to the treatment protocol for SAM without complications and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MAM.</w:t>
      </w:r>
    </w:p>
    <w:p xmlns:wp14="http://schemas.microsoft.com/office/word/2010/wordml" w:rsidRPr="00000000" w:rsidR="00000000" w:rsidDel="00000000" w:rsidP="00000000" w:rsidRDefault="00000000" w14:paraId="0000011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440" w:right="0" w:firstLine="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11A" wp14:textId="77777777">
      <w:pPr>
        <w:keepNext w:val="0"/>
        <w:keepLines w:val="0"/>
        <w:widowControl w:val="1"/>
        <w:numPr>
          <w:ilvl w:val="0"/>
          <w:numId w:val="145"/>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BSFP</w:t>
      </w:r>
    </w:p>
    <w:p xmlns:wp14="http://schemas.microsoft.com/office/word/2010/wordml" w:rsidRPr="00000000" w:rsidR="00000000" w:rsidDel="00000000" w:rsidP="00000000" w:rsidRDefault="00000000" w14:paraId="0000011B"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Understand the background to BSFP in the context of COVID-19</w:t>
      </w:r>
    </w:p>
    <w:p xmlns:wp14="http://schemas.microsoft.com/office/word/2010/wordml" w:rsidRPr="00000000" w:rsidR="00000000" w:rsidDel="00000000" w:rsidP="00000000" w:rsidRDefault="00000000" w14:paraId="0000011C"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Appreciate the importance of continued BSFP during COVID-19 during BSFP.</w:t>
      </w:r>
    </w:p>
    <w:p xmlns:wp14="http://schemas.microsoft.com/office/word/2010/wordml" w:rsidRPr="00000000" w:rsidR="00000000" w:rsidDel="00000000" w:rsidP="51F78566" w:rsidRDefault="00000000" w14:paraId="0000011D" wp14:textId="28EB0AF4">
      <w:pPr>
        <w:keepNext w:val="0"/>
        <w:keepLines w:val="0"/>
        <w:widowControl w:val="1"/>
        <w:numPr>
          <w:ilvl w:val="1"/>
          <w:numId w:val="145"/>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left"/>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Provide the correct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number</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 of rations for children and PLWs including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MNPs.</w:t>
      </w:r>
    </w:p>
    <w:p xmlns:wp14="http://schemas.microsoft.com/office/word/2010/wordml" w:rsidRPr="00000000" w:rsidR="00000000" w:rsidDel="00000000" w:rsidP="51F78566" w:rsidRDefault="00000000" w14:paraId="0000011E" wp14:textId="28150E5E">
      <w:pPr>
        <w:keepNext w:val="0"/>
        <w:keepLines w:val="0"/>
        <w:widowControl w:val="1"/>
        <w:numPr>
          <w:ilvl w:val="1"/>
          <w:numId w:val="145"/>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left"/>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List the key food items that should be in a nutritious food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basket.</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  </w:t>
      </w:r>
    </w:p>
    <w:p xmlns:wp14="http://schemas.microsoft.com/office/word/2010/wordml" w:rsidRPr="00000000" w:rsidR="00000000" w:rsidDel="00000000" w:rsidP="00000000" w:rsidRDefault="00000000" w14:paraId="0000011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440" w:right="0" w:firstLine="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120" wp14:textId="77777777">
      <w:pPr>
        <w:keepNext w:val="0"/>
        <w:keepLines w:val="0"/>
        <w:widowControl w:val="1"/>
        <w:numPr>
          <w:ilvl w:val="0"/>
          <w:numId w:val="145"/>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Micronutrients</w:t>
      </w:r>
    </w:p>
    <w:p xmlns:wp14="http://schemas.microsoft.com/office/word/2010/wordml" w:rsidRPr="00000000" w:rsidR="00000000" w:rsidDel="00000000" w:rsidP="00000000" w:rsidRDefault="00000000" w14:paraId="00000121"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Understand adaptations to micronutrient supplementation in the context of COVID-19</w:t>
      </w:r>
    </w:p>
    <w:p xmlns:wp14="http://schemas.microsoft.com/office/word/2010/wordml" w:rsidRPr="00000000" w:rsidR="00000000" w:rsidDel="00000000" w:rsidP="00000000" w:rsidRDefault="00000000" w14:paraId="00000122" wp14:textId="77777777">
      <w:pPr>
        <w:ind w:left="360" w:firstLine="0"/>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23" wp14:textId="77777777">
      <w:pPr>
        <w:pStyle w:val="Heading3"/>
        <w:rPr>
          <w:rFonts w:ascii="Calibri" w:hAnsi="Calibri" w:eastAsia="Calibri" w:cs="Calibri"/>
        </w:rPr>
      </w:pPr>
      <w:bookmarkStart w:name="_heading=h.44sinio" w:colFirst="0" w:colLast="0" w:id="15"/>
      <w:bookmarkEnd w:id="15"/>
      <w:r w:rsidRPr="00000000" w:rsidDel="00000000" w:rsidR="00000000">
        <w:rPr>
          <w:rFonts w:ascii="Calibri" w:hAnsi="Calibri" w:eastAsia="Calibri" w:cs="Calibri"/>
          <w:rtl w:val="0"/>
        </w:rPr>
        <w:t xml:space="preserve">Target Group</w:t>
      </w:r>
    </w:p>
    <w:p xmlns:wp14="http://schemas.microsoft.com/office/word/2010/wordml" w:rsidRPr="00000000" w:rsidR="00000000" w:rsidDel="00000000" w:rsidP="00000000" w:rsidRDefault="00000000" w14:paraId="00000124" wp14:textId="77777777">
      <w:pPr>
        <w:pStyle w:val="Heading4"/>
        <w:rPr>
          <w:rFonts w:ascii="Calibri" w:hAnsi="Calibri" w:eastAsia="Calibri" w:cs="Calibri"/>
        </w:rPr>
      </w:pPr>
      <w:r w:rsidRPr="00000000" w:rsidDel="00000000" w:rsidR="00000000">
        <w:rPr>
          <w:rFonts w:ascii="Calibri" w:hAnsi="Calibri" w:eastAsia="Calibri" w:cs="Calibri"/>
          <w:rtl w:val="0"/>
        </w:rPr>
        <w:t xml:space="preserve">Training Participants </w:t>
      </w:r>
    </w:p>
    <w:p xmlns:wp14="http://schemas.microsoft.com/office/word/2010/wordml" w:rsidRPr="00000000" w:rsidR="00000000" w:rsidDel="00000000" w:rsidP="00000000" w:rsidRDefault="00000000" w14:paraId="00000125" wp14:textId="3AFCCA45">
      <w:pPr>
        <w:jc w:val="both"/>
        <w:rPr>
          <w:rFonts w:ascii="Calibri" w:hAnsi="Calibri" w:eastAsia="Calibri" w:cs="Calibri"/>
        </w:rPr>
      </w:pPr>
      <w:r w:rsidRPr="51F78566" w:rsidR="51F78566">
        <w:rPr>
          <w:rFonts w:ascii="Calibri" w:hAnsi="Calibri" w:eastAsia="Calibri" w:cs="Calibri"/>
        </w:rPr>
        <w:t xml:space="preserve">Training participants for the </w:t>
      </w:r>
      <w:r w:rsidRPr="51F78566" w:rsidR="51F78566">
        <w:rPr>
          <w:rFonts w:ascii="Calibri" w:hAnsi="Calibri" w:eastAsia="Calibri" w:cs="Calibri"/>
          <w:i w:val="1"/>
          <w:iCs w:val="1"/>
        </w:rPr>
        <w:t>Adapted Emergency Nutrition Guidance during the COVID-19 Pandemic Training Package for Implementing Partners</w:t>
      </w:r>
      <w:r w:rsidRPr="51F78566" w:rsidR="51F78566">
        <w:rPr>
          <w:rFonts w:ascii="Calibri" w:hAnsi="Calibri" w:eastAsia="Calibri" w:cs="Calibri"/>
        </w:rPr>
        <w:t xml:space="preserve"> are Implementing Partners (IPs) who will provide nutrition services and train or manage Community Health Volunteers (CHVs). They may also be primary health care workers or project staff with nutrition training who act as a point of referral. It is assumed that training participants will have basic literacy.  The training can be adapted for </w:t>
      </w:r>
      <w:r w:rsidRPr="51F78566" w:rsidR="51F78566">
        <w:rPr>
          <w:rFonts w:ascii="Calibri" w:hAnsi="Calibri" w:eastAsia="Calibri" w:cs="Calibri"/>
        </w:rPr>
        <w:t>face-to-face</w:t>
      </w:r>
      <w:r w:rsidRPr="51F78566" w:rsidR="51F78566">
        <w:rPr>
          <w:rFonts w:ascii="Calibri" w:hAnsi="Calibri" w:eastAsia="Calibri" w:cs="Calibri"/>
        </w:rPr>
        <w:t xml:space="preserve"> training and when participating in online/virtual learning, it should be ensured that they will have access to a smart phone or computer and internet. Additionally, supervisors are encouraged to attend the training so that they are familiar with the training content and skills, and thus better able to support and mentor the training participants on an ongoing basis. </w:t>
      </w:r>
    </w:p>
    <w:p xmlns:wp14="http://schemas.microsoft.com/office/word/2010/wordml" w:rsidRPr="00000000" w:rsidR="00000000" w:rsidDel="00000000" w:rsidP="00000000" w:rsidRDefault="00000000" w14:paraId="00000126"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27" wp14:textId="77777777">
      <w:pPr>
        <w:pStyle w:val="Heading4"/>
        <w:rPr>
          <w:rFonts w:ascii="Calibri" w:hAnsi="Calibri" w:eastAsia="Calibri" w:cs="Calibri"/>
        </w:rPr>
      </w:pPr>
      <w:r w:rsidRPr="00000000" w:rsidDel="00000000" w:rsidR="00000000">
        <w:rPr>
          <w:rFonts w:ascii="Calibri" w:hAnsi="Calibri" w:eastAsia="Calibri" w:cs="Calibri"/>
          <w:rtl w:val="0"/>
        </w:rPr>
        <w:t xml:space="preserve">Training Facilitators</w:t>
      </w:r>
    </w:p>
    <w:p xmlns:wp14="http://schemas.microsoft.com/office/word/2010/wordml" w:rsidRPr="00000000" w:rsidR="00000000" w:rsidDel="00000000" w:rsidP="00000000" w:rsidRDefault="00000000" w14:paraId="00000128" wp14:textId="77777777">
      <w:pPr>
        <w:jc w:val="both"/>
        <w:rPr>
          <w:rFonts w:ascii="Calibri" w:hAnsi="Calibri" w:eastAsia="Calibri" w:cs="Calibri"/>
        </w:rPr>
      </w:pPr>
      <w:r w:rsidRPr="00000000" w:rsidDel="00000000" w:rsidR="00000000">
        <w:rPr>
          <w:rFonts w:ascii="Calibri" w:hAnsi="Calibri" w:eastAsia="Calibri" w:cs="Calibri"/>
          <w:rtl w:val="0"/>
        </w:rPr>
        <w:t xml:space="preserve">At least two Facilitators should conduct the training. Ideally, there will be one facilitator for every 15 – 20 Participants. The Facilitators should be experts in IYCF and IMAM with community-based experience and skills in facilitating the training of community workers and should be familiar with the Updated Adapted Emergency Nutrition Programming Guidance in the Context of COVID-19 Pandemic in Myanmar.  </w:t>
      </w:r>
    </w:p>
    <w:p xmlns:wp14="http://schemas.microsoft.com/office/word/2010/wordml" w:rsidRPr="00000000" w:rsidR="00000000" w:rsidDel="00000000" w:rsidP="00000000" w:rsidRDefault="00000000" w14:paraId="00000129" wp14:textId="77777777">
      <w:pPr>
        <w:pStyle w:val="Heading3"/>
        <w:rPr>
          <w:rFonts w:ascii="Calibri" w:hAnsi="Calibri" w:eastAsia="Calibri" w:cs="Calibri"/>
        </w:rPr>
      </w:pPr>
      <w:bookmarkStart w:name="_heading=h.2jxsxqh" w:colFirst="0" w:colLast="0" w:id="16"/>
      <w:bookmarkEnd w:id="16"/>
      <w:r w:rsidRPr="00000000" w:rsidDel="00000000" w:rsidR="00000000">
        <w:rPr>
          <w:rFonts w:ascii="Calibri" w:hAnsi="Calibri" w:eastAsia="Calibri" w:cs="Calibri"/>
          <w:rtl w:val="0"/>
        </w:rPr>
        <w:t xml:space="preserve">Training Delivery and Location</w:t>
      </w:r>
    </w:p>
    <w:p xmlns:wp14="http://schemas.microsoft.com/office/word/2010/wordml" w:rsidRPr="00000000" w:rsidR="00000000" w:rsidDel="00000000" w:rsidP="00000000" w:rsidRDefault="00000000" w14:paraId="0000012A" wp14:textId="77777777">
      <w:pPr>
        <w:jc w:val="both"/>
        <w:rPr>
          <w:rFonts w:ascii="Calibri" w:hAnsi="Calibri" w:eastAsia="Calibri" w:cs="Calibri"/>
        </w:rPr>
      </w:pPr>
      <w:r w:rsidRPr="00000000" w:rsidDel="00000000" w:rsidR="00000000">
        <w:rPr>
          <w:rFonts w:ascii="Calibri" w:hAnsi="Calibri" w:eastAsia="Calibri" w:cs="Calibri"/>
          <w:rtl w:val="0"/>
        </w:rPr>
        <w:t xml:space="preserve">Deciding between online training or face to face training will depend on national COVID-19 measures and guidance.  Where movement restrictions are in place it is preferred to facilitate the training online.  Additionally, when reaching training participants who are spread across multiple locations, online training is preferred.  </w:t>
      </w:r>
    </w:p>
    <w:p xmlns:wp14="http://schemas.microsoft.com/office/word/2010/wordml" w:rsidRPr="00000000" w:rsidR="00000000" w:rsidDel="00000000" w:rsidP="00000000" w:rsidRDefault="00000000" w14:paraId="0000012B" wp14:textId="77777777">
      <w:pPr>
        <w:pStyle w:val="Heading4"/>
        <w:rPr>
          <w:rFonts w:ascii="Calibri" w:hAnsi="Calibri" w:eastAsia="Calibri" w:cs="Calibri"/>
        </w:rPr>
      </w:pPr>
      <w:r w:rsidRPr="00000000" w:rsidDel="00000000" w:rsidR="00000000">
        <w:rPr>
          <w:rFonts w:ascii="Calibri" w:hAnsi="Calibri" w:eastAsia="Calibri" w:cs="Calibri"/>
          <w:rtl w:val="0"/>
        </w:rPr>
        <w:t xml:space="preserve">In-Person Training</w:t>
      </w:r>
    </w:p>
    <w:p xmlns:wp14="http://schemas.microsoft.com/office/word/2010/wordml" w:rsidRPr="00000000" w:rsidR="00000000" w:rsidDel="00000000" w:rsidP="00000000" w:rsidRDefault="00000000" w14:paraId="0000012C" wp14:textId="77777777">
      <w:pPr>
        <w:jc w:val="both"/>
        <w:rPr>
          <w:rFonts w:ascii="Calibri" w:hAnsi="Calibri" w:eastAsia="Calibri" w:cs="Calibri"/>
        </w:rPr>
      </w:pPr>
      <w:r w:rsidRPr="00000000" w:rsidDel="00000000" w:rsidR="00000000">
        <w:rPr>
          <w:rFonts w:ascii="Calibri" w:hAnsi="Calibri" w:eastAsia="Calibri" w:cs="Calibri"/>
          <w:rtl w:val="0"/>
        </w:rPr>
        <w:t xml:space="preserve">Wherever the training is planned, a clinical or community-based site can be used.  It is recommended to complete the training in one and a half days if national COVID-19 guidelines allow to maintain momentum and knowledge retention.</w:t>
      </w:r>
    </w:p>
    <w:p xmlns:wp14="http://schemas.microsoft.com/office/word/2010/wordml" w:rsidRPr="00000000" w:rsidR="00000000" w:rsidDel="00000000" w:rsidP="00000000" w:rsidRDefault="00000000" w14:paraId="0000012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2E" wp14:textId="77777777">
      <w:pPr>
        <w:jc w:val="both"/>
        <w:rPr>
          <w:rFonts w:ascii="Calibri" w:hAnsi="Calibri" w:eastAsia="Calibri" w:cs="Calibri"/>
        </w:rPr>
      </w:pPr>
      <w:r w:rsidRPr="00000000" w:rsidDel="00000000" w:rsidR="00000000">
        <w:rPr>
          <w:rFonts w:ascii="Calibri" w:hAnsi="Calibri" w:eastAsia="Calibri" w:cs="Calibri"/>
          <w:rtl w:val="0"/>
        </w:rPr>
        <w:t xml:space="preserve">Adapted guidance on facility risk reduction measures during COVID-19 are addressed in </w:t>
      </w:r>
      <w:r w:rsidRPr="00000000" w:rsidDel="00000000" w:rsidR="00000000">
        <w:rPr>
          <w:rFonts w:ascii="Calibri" w:hAnsi="Calibri" w:eastAsia="Calibri" w:cs="Calibri"/>
          <w:i w:val="1"/>
          <w:rtl w:val="0"/>
        </w:rPr>
        <w:t xml:space="preserve">Session 2: Facility Risk Reduction Measures and Infection, Protection, and Control.</w:t>
      </w:r>
      <w:r w:rsidRPr="00000000" w:rsidDel="00000000" w:rsidR="00000000">
        <w:rPr>
          <w:rFonts w:ascii="Calibri" w:hAnsi="Calibri" w:eastAsia="Calibri" w:cs="Calibri"/>
          <w:rtl w:val="0"/>
        </w:rPr>
        <w:t xml:space="preserve">  If no other guidelines exist, the same adaptations can be used for face-to-face training as for mother/father support groups and general facility risk reduction measures for COVID-19.</w:t>
      </w:r>
    </w:p>
    <w:p xmlns:wp14="http://schemas.microsoft.com/office/word/2010/wordml" w:rsidRPr="00000000" w:rsidR="00000000" w:rsidDel="00000000" w:rsidP="00000000" w:rsidRDefault="00000000" w14:paraId="0000012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30" wp14:textId="77777777">
      <w:pPr>
        <w:jc w:val="both"/>
        <w:rPr>
          <w:rFonts w:ascii="Calibri" w:hAnsi="Calibri" w:eastAsia="Calibri" w:cs="Calibri"/>
        </w:rPr>
      </w:pPr>
      <w:r w:rsidRPr="00000000" w:rsidDel="00000000" w:rsidR="00000000">
        <w:rPr>
          <w:rFonts w:ascii="Calibri" w:hAnsi="Calibri" w:eastAsia="Calibri" w:cs="Calibri"/>
          <w:rtl w:val="0"/>
        </w:rPr>
        <w:t xml:space="preserve">The number of participants in the workshop will also depend on national COVID-19 guidance and restrictions.  </w:t>
      </w:r>
    </w:p>
    <w:p xmlns:wp14="http://schemas.microsoft.com/office/word/2010/wordml" w:rsidRPr="00000000" w:rsidR="00000000" w:rsidDel="00000000" w:rsidP="00000000" w:rsidRDefault="00000000" w14:paraId="00000131" wp14:textId="77777777">
      <w:pPr>
        <w:pStyle w:val="Heading4"/>
        <w:rPr>
          <w:rFonts w:ascii="Calibri" w:hAnsi="Calibri" w:eastAsia="Calibri" w:cs="Calibri"/>
        </w:rPr>
      </w:pPr>
      <w:r w:rsidRPr="00000000" w:rsidDel="00000000" w:rsidR="00000000">
        <w:rPr>
          <w:rFonts w:ascii="Calibri" w:hAnsi="Calibri" w:eastAsia="Calibri" w:cs="Calibri"/>
          <w:rtl w:val="0"/>
        </w:rPr>
        <w:t xml:space="preserve">Online, Virtual Learning</w:t>
      </w:r>
    </w:p>
    <w:p xmlns:wp14="http://schemas.microsoft.com/office/word/2010/wordml" w:rsidRPr="00000000" w:rsidR="00000000" w:rsidDel="00000000" w:rsidP="00000000" w:rsidRDefault="00000000" w14:paraId="00000132" wp14:textId="77777777">
      <w:pPr>
        <w:jc w:val="both"/>
        <w:rPr>
          <w:rFonts w:ascii="Calibri" w:hAnsi="Calibri" w:eastAsia="Calibri" w:cs="Calibri"/>
        </w:rPr>
      </w:pPr>
      <w:r w:rsidRPr="00000000" w:rsidDel="00000000" w:rsidR="00000000">
        <w:rPr>
          <w:rFonts w:ascii="Calibri" w:hAnsi="Calibri" w:eastAsia="Calibri" w:cs="Calibri"/>
          <w:rtl w:val="0"/>
        </w:rPr>
        <w:t xml:space="preserve">Online training is recommended when movement restrictions are in place.  Online training is facilitated differently than face-to-face training.  It is recommended that training takes place over half a day, three and a half hours, sessions maximum.  The training agenda included in this Facilitators Guide recommends online training over the course of no less than four days and no longer than five consecutive days maximum.</w:t>
      </w:r>
    </w:p>
    <w:p xmlns:wp14="http://schemas.microsoft.com/office/word/2010/wordml" w:rsidRPr="00000000" w:rsidR="00000000" w:rsidDel="00000000" w:rsidP="00000000" w:rsidRDefault="00000000" w14:paraId="0000013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34" wp14:textId="30C69818">
      <w:pPr>
        <w:jc w:val="both"/>
        <w:rPr>
          <w:rFonts w:ascii="Calibri" w:hAnsi="Calibri" w:eastAsia="Calibri" w:cs="Calibri"/>
        </w:rPr>
      </w:pPr>
      <w:r w:rsidRPr="51F78566" w:rsidR="51F78566">
        <w:rPr>
          <w:rFonts w:ascii="Calibri" w:hAnsi="Calibri" w:eastAsia="Calibri" w:cs="Calibri"/>
        </w:rPr>
        <w:t xml:space="preserve">To maintain momentum, it is recommended to maintain contact leading up to the training and in-between lessons.  Ensuring that participants </w:t>
      </w:r>
      <w:r w:rsidRPr="51F78566" w:rsidR="51F78566">
        <w:rPr>
          <w:rFonts w:ascii="Calibri" w:hAnsi="Calibri" w:eastAsia="Calibri" w:cs="Calibri"/>
        </w:rPr>
        <w:t>can</w:t>
      </w:r>
      <w:r w:rsidRPr="51F78566" w:rsidR="51F78566">
        <w:rPr>
          <w:rFonts w:ascii="Calibri" w:hAnsi="Calibri" w:eastAsia="Calibri" w:cs="Calibri"/>
        </w:rPr>
        <w:t xml:space="preserve"> provide feedback and engage with the facilitator and each other.  Leading the sessions with the videos on, if bandwidth allows, can also create a more collaborative and engaging training session.  Creating a messaging group (for example on WhatsApp or other social media platforms) for the participants can stimulate engagement and questions outside of the training sessions.</w:t>
      </w:r>
    </w:p>
    <w:p xmlns:wp14="http://schemas.microsoft.com/office/word/2010/wordml" w:rsidRPr="00000000" w:rsidR="00000000" w:rsidDel="00000000" w:rsidP="00000000" w:rsidRDefault="00000000" w14:paraId="0000013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36" wp14:textId="77777777">
      <w:pPr>
        <w:jc w:val="both"/>
        <w:rPr>
          <w:rFonts w:ascii="Calibri" w:hAnsi="Calibri" w:eastAsia="Calibri" w:cs="Calibri"/>
        </w:rPr>
      </w:pPr>
      <w:r w:rsidRPr="00000000" w:rsidDel="00000000" w:rsidR="00000000">
        <w:rPr>
          <w:rFonts w:ascii="Calibri" w:hAnsi="Calibri" w:eastAsia="Calibri" w:cs="Calibri"/>
          <w:rtl w:val="0"/>
        </w:rPr>
        <w:t xml:space="preserve">It is recommended to have two facilitators for every 3 to 5 participants as well as a person supporting the administration aspects of the training.  To ensure that participants are able to collaborate and engage it is recommended that no more than 15 participants attend each session.</w:t>
      </w:r>
    </w:p>
    <w:p xmlns:wp14="http://schemas.microsoft.com/office/word/2010/wordml" w:rsidRPr="00000000" w:rsidR="00000000" w:rsidDel="00000000" w:rsidP="00000000" w:rsidRDefault="00000000" w14:paraId="0000013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38" wp14:textId="77777777">
      <w:pPr>
        <w:jc w:val="both"/>
        <w:rPr>
          <w:rFonts w:ascii="Calibri" w:hAnsi="Calibri" w:eastAsia="Calibri" w:cs="Calibri"/>
        </w:rPr>
      </w:pPr>
      <w:r w:rsidRPr="00000000" w:rsidDel="00000000" w:rsidR="00000000">
        <w:rPr>
          <w:rFonts w:ascii="Calibri" w:hAnsi="Calibri" w:eastAsia="Calibri" w:cs="Calibri"/>
          <w:rtl w:val="0"/>
        </w:rPr>
        <w:t xml:space="preserve">It is important to consider the timing of the training as most participants will likely be in their homes and may have additional responsibilities (for example childcare, cooking, etc) that they wouldn’t have if they were in face-to-face training.</w:t>
      </w:r>
    </w:p>
    <w:p xmlns:wp14="http://schemas.microsoft.com/office/word/2010/wordml" w:rsidRPr="00000000" w:rsidR="00000000" w:rsidDel="00000000" w:rsidP="00000000" w:rsidRDefault="00000000" w14:paraId="00000139"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3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Online Training Platform Considerations</w:t>
      </w:r>
    </w:p>
    <w:p xmlns:wp14="http://schemas.microsoft.com/office/word/2010/wordml" w:rsidRPr="00000000" w:rsidR="00000000" w:rsidDel="00000000" w:rsidP="00000000" w:rsidRDefault="00000000" w14:paraId="0000013B" wp14:textId="653BA645">
      <w:pPr>
        <w:jc w:val="both"/>
        <w:rPr>
          <w:rFonts w:ascii="Calibri" w:hAnsi="Calibri" w:eastAsia="Calibri" w:cs="Calibri"/>
        </w:rPr>
      </w:pPr>
      <w:r w:rsidRPr="51F78566" w:rsidR="51F78566">
        <w:rPr>
          <w:rFonts w:ascii="Calibri" w:hAnsi="Calibri" w:eastAsia="Calibri" w:cs="Calibri"/>
        </w:rPr>
        <w:t xml:space="preserve">There are multiple training platforms available for remote training.  Platforms can be online (like Zoom, Skype etc.) or </w:t>
      </w:r>
      <w:sdt>
        <w:sdtPr>
          <w:id w:val="2062731158"/>
          <w:tag w:val="goog_rdk_0"/>
          <w:placeholder>
            <w:docPart w:val="DefaultPlaceholder_1081868574"/>
          </w:placeholder>
        </w:sdtPr>
        <w:sdtContent/>
      </w:sdt>
      <w:r w:rsidRPr="51F78566" w:rsidR="51F78566">
        <w:rPr>
          <w:rFonts w:ascii="Calibri" w:hAnsi="Calibri" w:eastAsia="Calibri" w:cs="Calibri"/>
        </w:rPr>
        <w:t>SMS and voice interactive based (like Viamo).</w:t>
      </w:r>
      <w:r w:rsidRPr="51F78566" w:rsidR="51F78566">
        <w:rPr>
          <w:rFonts w:ascii="Calibri" w:hAnsi="Calibri" w:eastAsia="Calibri" w:cs="Calibri"/>
        </w:rPr>
        <w:t xml:space="preserve">  Deciding on a platform depends on the facilitator and participant’s access to computers, smartphones, and internet. This access is not only restricted to physical access but also must consider privacy, timing, and other responsibilities or distractions in the home.</w:t>
      </w:r>
      <w:r w:rsidRPr="00000000" w:rsidDel="00000000" w:rsidR="00000000">
        <w:rPr>
          <w:rFonts w:ascii="Calibri" w:hAnsi="Calibri" w:eastAsia="Calibri" w:cs="Calibri"/>
          <w:rtl w:val="0"/>
        </w:rPr>
        <w:t xml:space="preserve">SMS and voice interactive based (like Viamo).</w:t>
      </w:r>
      <w:r w:rsidRPr="00000000" w:rsidDel="00000000" w:rsidR="00000000"/>
      <w:r w:rsidRPr="00000000" w:rsidDel="00000000" w:rsidR="00000000">
        <w:rPr>
          <w:rFonts w:ascii="Calibri" w:hAnsi="Calibri" w:eastAsia="Calibri" w:cs="Calibri"/>
          <w:rtl w:val="0"/>
        </w:rPr>
        <w:t xml:space="preserve">  Deciding on a platform depends on the facilitator and participant’s access to computers, smartphones, and internet. This access is not only restricted to physical access but also must consider privacy, timing, and other responsibilities or distractions in the home.</w:t>
      </w:r>
    </w:p>
    <w:p xmlns:wp14="http://schemas.microsoft.com/office/word/2010/wordml" w:rsidRPr="00000000" w:rsidR="00000000" w:rsidDel="00000000" w:rsidP="00000000" w:rsidRDefault="00000000" w14:paraId="0000013C" wp14:textId="77777777">
      <w:pPr>
        <w:pStyle w:val="Heading3"/>
        <w:rPr>
          <w:rFonts w:ascii="Calibri" w:hAnsi="Calibri" w:eastAsia="Calibri" w:cs="Calibri"/>
        </w:rPr>
      </w:pPr>
      <w:bookmarkStart w:name="_heading=h.z337ya" w:colFirst="0" w:colLast="0" w:id="17"/>
      <w:bookmarkEnd w:id="17"/>
      <w:r w:rsidRPr="00000000" w:rsidDel="00000000" w:rsidR="00000000">
        <w:rPr>
          <w:rFonts w:ascii="Calibri" w:hAnsi="Calibri" w:eastAsia="Calibri" w:cs="Calibri"/>
          <w:rtl w:val="0"/>
        </w:rPr>
        <w:t xml:space="preserve">Training Materials: Structure </w:t>
      </w:r>
    </w:p>
    <w:p xmlns:wp14="http://schemas.microsoft.com/office/word/2010/wordml" w:rsidRPr="00000000" w:rsidR="00000000" w:rsidDel="00000000" w:rsidP="00000000" w:rsidRDefault="00000000" w14:paraId="0000013D" wp14:textId="77777777">
      <w:pPr>
        <w:rPr>
          <w:rFonts w:ascii="Calibri" w:hAnsi="Calibri" w:eastAsia="Calibri" w:cs="Calibri"/>
        </w:rPr>
      </w:pPr>
      <w:r w:rsidRPr="00000000" w:rsidDel="00000000" w:rsidR="00000000">
        <w:rPr>
          <w:rFonts w:ascii="Calibri" w:hAnsi="Calibri" w:eastAsia="Calibri" w:cs="Calibri"/>
          <w:rtl w:val="0"/>
        </w:rPr>
        <w:t xml:space="preserve">A list of materials for the training is found in Appendix C. </w:t>
      </w:r>
    </w:p>
    <w:p xmlns:wp14="http://schemas.microsoft.com/office/word/2010/wordml" w:rsidRPr="00000000" w:rsidR="00000000" w:rsidDel="00000000" w:rsidP="00000000" w:rsidRDefault="00000000" w14:paraId="0000013E"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3F" wp14:textId="6AFF55EB">
      <w:pPr>
        <w:rPr>
          <w:rFonts w:ascii="Calibri" w:hAnsi="Calibri" w:eastAsia="Calibri" w:cs="Calibri"/>
        </w:rPr>
      </w:pPr>
      <w:r w:rsidRPr="51F78566" w:rsidR="51F78566">
        <w:rPr>
          <w:rFonts w:ascii="Calibri" w:hAnsi="Calibri" w:eastAsia="Calibri" w:cs="Calibri"/>
        </w:rPr>
        <w:t>The Facilitator Guide is divided into 1</w:t>
      </w:r>
      <w:sdt>
        <w:sdtPr>
          <w:id w:val="1273197016"/>
          <w:tag w:val="goog_rdk_1"/>
          <w:placeholder>
            <w:docPart w:val="DefaultPlaceholder_1081868574"/>
          </w:placeholder>
        </w:sdtPr>
        <w:sdtContent>
          <w:r w:rsidR="51F78566">
            <w:rPr/>
            <w:t xml:space="preserve"> </w:t>
          </w:r>
        </w:sdtContent>
      </w:sdt>
      <w:r w:rsidRPr="51F78566" w:rsidR="51F78566">
        <w:rPr>
          <w:rFonts w:ascii="Calibri" w:hAnsi="Calibri" w:eastAsia="Calibri" w:cs="Calibri"/>
        </w:rPr>
        <w:t xml:space="preserve">Sessions of 15 min to 90-minute segments, divided over a two-day face to face training or a </w:t>
      </w:r>
      <w:r w:rsidRPr="51F78566" w:rsidR="51F78566">
        <w:rPr>
          <w:rFonts w:ascii="Calibri" w:hAnsi="Calibri" w:eastAsia="Calibri" w:cs="Calibri"/>
        </w:rPr>
        <w:t xml:space="preserve">four-day online training. </w:t>
      </w:r>
      <w:ins w:author="Sona Sharma" w:date="2021-06-25T06:57:27Z" w:id="0">
        <w:r w:rsidRPr="00000000" w:rsidDel="00000000" w:rsidR="00000000">
          <w:rPr>
            <w:rFonts w:ascii="Calibri" w:hAnsi="Calibri" w:eastAsia="Calibri" w:cs="Calibri"/>
            <w:rtl w:val="0"/>
          </w:rPr>
          <w:t xml:space="preserve">2</w:t>
        </w:r>
      </w:ins>
      <w:sdt>
        <w:sdtPr>
          <w:id w:val="1958177468"/>
          <w:tag w:val="goog_rdk_2"/>
        </w:sdtPr>
        <w:sdtContent>
          <w:del w:author="Sona Sharma" w:date="2021-06-25T06:57:27Z" w:id="0">
            <w:r w:rsidRPr="00000000" w:rsidDel="00000000" w:rsidR="00000000">
              <w:rPr>
                <w:rFonts w:ascii="Calibri" w:hAnsi="Calibri" w:eastAsia="Calibri" w:cs="Calibri"/>
                <w:rtl w:val="0"/>
              </w:rPr>
              <w:delText xml:space="preserve">3</w:delText>
            </w:r>
          </w:del>
        </w:sdtContent>
      </w:sdt>
      <w:r w:rsidRPr="00000000" w:rsidDel="00000000" w:rsidR="00000000">
        <w:rPr>
          <w:rFonts w:ascii="Calibri" w:hAnsi="Calibri" w:eastAsia="Calibri" w:cs="Calibri"/>
          <w:rtl w:val="0"/>
        </w:rPr>
        <w:t xml:space="preserve"> Sessions of 15 min to 90-minute segments, divided over a two-day face to face training or a </w:t>
      </w:r>
      <w:sdt>
        <w:sdtPr>
          <w:id w:val="1332673287"/>
          <w:tag w:val="goog_rdk_3"/>
        </w:sdtPr>
        <w:sdtContent>
          <w:del w:author="Sona Sharma" w:date="2021-06-25T06:58:37Z" w:id="1">
            <w:r w:rsidRPr="00000000" w:rsidDel="00000000" w:rsidR="00000000">
              <w:rPr>
                <w:rFonts w:ascii="Calibri" w:hAnsi="Calibri" w:eastAsia="Calibri" w:cs="Calibri"/>
                <w:rtl w:val="0"/>
              </w:rPr>
              <w:delText xml:space="preserve">5</w:delText>
            </w:r>
          </w:del>
        </w:sdtContent>
      </w:sdt>
      <w:sdt>
        <w:sdtPr>
          <w:id w:val="789867137"/>
          <w:tag w:val="goog_rdk_4"/>
        </w:sdtPr>
        <w:sdtContent>
          <w:ins w:author="Sona Sharma" w:date="2021-06-25T06:58:37Z" w:id="1">
            <w:r w:rsidRPr="00000000" w:rsidDel="00000000" w:rsidR="00000000">
              <w:rPr>
                <w:rFonts w:ascii="Calibri" w:hAnsi="Calibri" w:eastAsia="Calibri" w:cs="Calibri"/>
                <w:rtl w:val="0"/>
              </w:rPr>
              <w:t xml:space="preserve">4</w:t>
            </w:r>
          </w:ins>
        </w:sdtContent>
      </w:sdt>
      <w:r w:rsidRPr="00000000" w:rsidDel="00000000" w:rsidR="00000000">
        <w:rPr>
          <w:rFonts w:ascii="Calibri" w:hAnsi="Calibri" w:eastAsia="Calibri" w:cs="Calibri"/>
          <w:rtl w:val="0"/>
        </w:rPr>
        <w:t xml:space="preserve">-day online training. </w:t>
      </w:r>
    </w:p>
    <w:p xmlns:wp14="http://schemas.microsoft.com/office/word/2010/wordml" w:rsidRPr="00000000" w:rsidR="00000000" w:rsidDel="00000000" w:rsidP="00000000" w:rsidRDefault="00000000" w14:paraId="00000140"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41" wp14:textId="77777777">
      <w:pPr>
        <w:jc w:val="both"/>
        <w:rPr>
          <w:rFonts w:ascii="Calibri" w:hAnsi="Calibri" w:eastAsia="Calibri" w:cs="Calibri"/>
        </w:rPr>
      </w:pPr>
      <w:r w:rsidRPr="00000000" w:rsidDel="00000000" w:rsidR="00000000">
        <w:rPr>
          <w:rFonts w:ascii="Calibri" w:hAnsi="Calibri" w:eastAsia="Calibri" w:cs="Calibri"/>
          <w:rtl w:val="0"/>
        </w:rPr>
        <w:t xml:space="preserve">Whether face to face or online training, it is strongly recommended to run all sessions of the training in as concurrently as possible. Both face-to-face and online training should take place on consecutive days to maintain momentum.  Where supervision reveals that the Implementing Partners or CHVs have not understood the COVID-19 Adapted Guidelines for Nutrition in Myanmar, any relevant sessions can be repeated during monthly meetings or supervision visits. It is recommended that COVID-19 program adaptations are included in current supportive supervision, supervisory checklists, program manager oversight of supervision and supervisory/mentoring tools.</w:t>
      </w:r>
    </w:p>
    <w:p xmlns:wp14="http://schemas.microsoft.com/office/word/2010/wordml" w:rsidRPr="00000000" w:rsidR="00000000" w:rsidDel="00000000" w:rsidP="00000000" w:rsidRDefault="00000000" w14:paraId="00000142"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43" wp14:textId="77777777">
      <w:pPr>
        <w:jc w:val="both"/>
        <w:rPr>
          <w:rFonts w:ascii="Calibri" w:hAnsi="Calibri" w:eastAsia="Calibri" w:cs="Calibri"/>
        </w:rPr>
      </w:pPr>
      <w:r w:rsidRPr="00000000" w:rsidDel="00000000" w:rsidR="00000000">
        <w:rPr>
          <w:rFonts w:ascii="Calibri" w:hAnsi="Calibri" w:eastAsia="Calibri" w:cs="Calibri"/>
          <w:rtl w:val="0"/>
        </w:rPr>
        <w:t xml:space="preserve">Each lesson in the Facilitator Guide includes:</w:t>
      </w:r>
    </w:p>
    <w:p xmlns:wp14="http://schemas.microsoft.com/office/word/2010/wordml" w:rsidRPr="00000000" w:rsidR="00000000" w:rsidDel="00000000" w:rsidP="00000000" w:rsidRDefault="00000000" w14:paraId="00000144" wp14:textId="77777777">
      <w:pPr>
        <w:keepNext w:val="0"/>
        <w:keepLines w:val="0"/>
        <w:widowControl w:val="1"/>
        <w:numPr>
          <w:ilvl w:val="0"/>
          <w:numId w:val="14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Session Objectives</w:t>
      </w:r>
    </w:p>
    <w:p xmlns:wp14="http://schemas.microsoft.com/office/word/2010/wordml" w:rsidRPr="00000000" w:rsidR="00000000" w:rsidDel="00000000" w:rsidP="00000000" w:rsidRDefault="00000000" w14:paraId="00000145" wp14:textId="77777777">
      <w:pPr>
        <w:keepNext w:val="0"/>
        <w:keepLines w:val="0"/>
        <w:widowControl w:val="1"/>
        <w:numPr>
          <w:ilvl w:val="0"/>
          <w:numId w:val="14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 table detailing the Session Outline</w:t>
      </w:r>
    </w:p>
    <w:p xmlns:wp14="http://schemas.microsoft.com/office/word/2010/wordml" w:rsidRPr="00000000" w:rsidR="00000000" w:rsidDel="00000000" w:rsidP="51F78566" w:rsidRDefault="00000000" w14:paraId="00000146" wp14:textId="6201B05E">
      <w:pPr>
        <w:keepNext w:val="0"/>
        <w:keepLines w:val="0"/>
        <w:widowControl w:val="1"/>
        <w:numPr>
          <w:ilvl w:val="0"/>
          <w:numId w:val="143"/>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Advance preparation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required.</w:t>
      </w:r>
    </w:p>
    <w:p xmlns:wp14="http://schemas.microsoft.com/office/word/2010/wordml" w:rsidRPr="00000000" w:rsidR="00000000" w:rsidDel="00000000" w:rsidP="51F78566" w:rsidRDefault="00000000" w14:paraId="00000147" wp14:textId="11FDA6BC">
      <w:pPr>
        <w:keepNext w:val="0"/>
        <w:keepLines w:val="0"/>
        <w:widowControl w:val="1"/>
        <w:numPr>
          <w:ilvl w:val="0"/>
          <w:numId w:val="143"/>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Time allotted for each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objective.</w:t>
      </w:r>
    </w:p>
    <w:p xmlns:wp14="http://schemas.microsoft.com/office/word/2010/wordml" w:rsidRPr="00000000" w:rsidR="00000000" w:rsidDel="00000000" w:rsidP="00000000" w:rsidRDefault="00000000" w14:paraId="00000148" wp14:textId="77777777">
      <w:pPr>
        <w:keepNext w:val="0"/>
        <w:keepLines w:val="0"/>
        <w:widowControl w:val="1"/>
        <w:numPr>
          <w:ilvl w:val="0"/>
          <w:numId w:val="14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Individual slide outline and</w:t>
      </w:r>
    </w:p>
    <w:p xmlns:wp14="http://schemas.microsoft.com/office/word/2010/wordml" w:rsidRPr="00000000" w:rsidR="00000000" w:rsidDel="00000000" w:rsidP="00000000" w:rsidRDefault="00000000" w14:paraId="00000149" wp14:textId="77777777">
      <w:pPr>
        <w:keepNext w:val="0"/>
        <w:keepLines w:val="0"/>
        <w:widowControl w:val="1"/>
        <w:numPr>
          <w:ilvl w:val="0"/>
          <w:numId w:val="14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Suggested activities and methodologies based on each learning objective with instructions for the Facilitator(s) </w:t>
      </w:r>
    </w:p>
    <w:p xmlns:wp14="http://schemas.microsoft.com/office/word/2010/wordml" w:rsidRPr="00000000" w:rsidR="00000000" w:rsidDel="00000000" w:rsidP="00000000" w:rsidRDefault="00000000" w14:paraId="0000014A" wp14:textId="77777777">
      <w:pPr>
        <w:keepNext w:val="0"/>
        <w:keepLines w:val="0"/>
        <w:widowControl w:val="1"/>
        <w:numPr>
          <w:ilvl w:val="0"/>
          <w:numId w:val="14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Key points and additional information.</w:t>
      </w:r>
    </w:p>
    <w:p xmlns:wp14="http://schemas.microsoft.com/office/word/2010/wordml" w:rsidRPr="00000000" w:rsidR="00000000" w:rsidDel="00000000" w:rsidP="00000000" w:rsidRDefault="00000000" w14:paraId="0000014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14C" wp14:textId="77777777">
      <w:pPr>
        <w:jc w:val="both"/>
        <w:rPr>
          <w:rFonts w:ascii="Calibri" w:hAnsi="Calibri" w:eastAsia="Calibri" w:cs="Calibri"/>
        </w:rPr>
      </w:pPr>
      <w:r w:rsidRPr="00000000" w:rsidDel="00000000" w:rsidR="00000000">
        <w:rPr>
          <w:rFonts w:ascii="Calibri" w:hAnsi="Calibri" w:eastAsia="Calibri" w:cs="Calibri"/>
          <w:rtl w:val="0"/>
        </w:rPr>
        <w:t xml:space="preserve">The Facilitator Guide is designed to be used by Facilitators as guidance for the preparation and execution of the training and is not intended to be given to Participants. The Training Aids are for the use of the Facilitators during training only. Participants are given Participant Materials, a set of Global COVID-19 Adapted Counselling Cards, Myanmar IYCF Counselling Cards, Myanmar COVID-19 IYCF Key Messages Booklet, and copies of the updated adapted Emergency Nutrition Programming Guidance in the Context of COVID-19 Pandemic in Myanmar.  </w:t>
      </w:r>
    </w:p>
    <w:p xmlns:wp14="http://schemas.microsoft.com/office/word/2010/wordml" w:rsidRPr="00000000" w:rsidR="00000000" w:rsidDel="00000000" w:rsidP="00000000" w:rsidRDefault="00000000" w14:paraId="0000014D"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4E" wp14:textId="77777777">
      <w:pPr>
        <w:jc w:val="both"/>
        <w:rPr>
          <w:rFonts w:ascii="Calibri" w:hAnsi="Calibri" w:eastAsia="Calibri" w:cs="Calibri"/>
        </w:rPr>
      </w:pPr>
      <w:r w:rsidRPr="00000000" w:rsidDel="00000000" w:rsidR="00000000">
        <w:rPr>
          <w:rFonts w:ascii="Calibri" w:hAnsi="Calibri" w:eastAsia="Calibri" w:cs="Calibri"/>
          <w:rtl w:val="0"/>
        </w:rPr>
        <w:t xml:space="preserve">In both the IP training Facilitator’s Guides each lesson is presented in detail with notes for the facilitators that are designed to provide more clarity for teaching each part of the lesson in the accompanying PowerPoint slides.  Additionally, within the PowerPoints there are notes within the notes section to assist the Facilitators and are not intended to be seen by the Participants.  </w:t>
      </w:r>
    </w:p>
    <w:p xmlns:wp14="http://schemas.microsoft.com/office/word/2010/wordml" w:rsidRPr="00000000" w:rsidR="00000000" w:rsidDel="00000000" w:rsidP="00000000" w:rsidRDefault="00000000" w14:paraId="0000014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50" wp14:textId="77777777">
      <w:pPr>
        <w:jc w:val="both"/>
        <w:rPr>
          <w:rFonts w:ascii="Calibri" w:hAnsi="Calibri" w:eastAsia="Calibri" w:cs="Calibri"/>
        </w:rPr>
      </w:pPr>
      <w:r w:rsidRPr="00000000" w:rsidDel="00000000" w:rsidR="00000000">
        <w:rPr>
          <w:rFonts w:ascii="Calibri" w:hAnsi="Calibri" w:eastAsia="Calibri" w:cs="Calibri"/>
          <w:rtl w:val="0"/>
        </w:rPr>
        <w:t xml:space="preserve">This Facilitator’s guide is designed to be adapted to the context and the updated COVID-19 guidance in place at the time of training.  Where slides are adapted, they should then also be updated in the appropriate section of the Facilitators Guide.</w:t>
      </w:r>
    </w:p>
    <w:p xmlns:wp14="http://schemas.microsoft.com/office/word/2010/wordml" w:rsidRPr="00000000" w:rsidR="00000000" w:rsidDel="00000000" w:rsidP="00000000" w:rsidRDefault="00000000" w14:paraId="00000151" wp14:textId="77777777">
      <w:pPr>
        <w:pStyle w:val="Heading3"/>
        <w:rPr>
          <w:rFonts w:ascii="Calibri" w:hAnsi="Calibri" w:eastAsia="Calibri" w:cs="Calibri"/>
        </w:rPr>
      </w:pPr>
      <w:bookmarkStart w:name="_heading=h.3j2qqm3" w:colFirst="0" w:colLast="0" w:id="18"/>
      <w:bookmarkEnd w:id="18"/>
      <w:r w:rsidRPr="00000000" w:rsidDel="00000000" w:rsidR="00000000">
        <w:rPr>
          <w:rFonts w:ascii="Calibri" w:hAnsi="Calibri" w:eastAsia="Calibri" w:cs="Calibri"/>
          <w:rtl w:val="0"/>
        </w:rPr>
        <w:t xml:space="preserve">Post Training Follow-Up </w:t>
      </w:r>
    </w:p>
    <w:p xmlns:wp14="http://schemas.microsoft.com/office/word/2010/wordml" w:rsidRPr="00000000" w:rsidR="00000000" w:rsidDel="00000000" w:rsidP="00000000" w:rsidRDefault="00000000" w14:paraId="00000152" wp14:textId="77777777">
      <w:pPr>
        <w:jc w:val="both"/>
        <w:rPr>
          <w:rFonts w:ascii="Calibri" w:hAnsi="Calibri" w:eastAsia="Calibri" w:cs="Calibri"/>
        </w:rPr>
      </w:pPr>
      <w:r w:rsidRPr="00000000" w:rsidDel="00000000" w:rsidR="00000000">
        <w:rPr>
          <w:rFonts w:ascii="Calibri" w:hAnsi="Calibri" w:eastAsia="Calibri" w:cs="Calibri"/>
          <w:rtl w:val="0"/>
        </w:rPr>
        <w:t xml:space="preserve">The desired output of </w:t>
      </w:r>
      <w:r w:rsidRPr="00000000" w:rsidDel="00000000" w:rsidR="00000000">
        <w:rPr>
          <w:rFonts w:ascii="Calibri" w:hAnsi="Calibri" w:eastAsia="Calibri" w:cs="Calibri"/>
          <w:i w:val="1"/>
          <w:rtl w:val="0"/>
        </w:rPr>
        <w:t xml:space="preserve">Adapted Emergency Nutrition Guidance during the COVID-19 Pandemic Training Package for Implementing Partners</w:t>
      </w:r>
      <w:r w:rsidRPr="00000000" w:rsidDel="00000000" w:rsidR="00000000">
        <w:rPr>
          <w:rFonts w:ascii="Calibri" w:hAnsi="Calibri" w:eastAsia="Calibri" w:cs="Calibri"/>
          <w:rtl w:val="0"/>
        </w:rPr>
        <w:t xml:space="preserve"> is the understanding and effective application of the recommendations in the Updated Adapted Emergency Nutrition Programming Guidance in the Context of COVID-19 Pandemic in Myanmar. </w:t>
      </w:r>
    </w:p>
    <w:p xmlns:wp14="http://schemas.microsoft.com/office/word/2010/wordml" w:rsidRPr="00000000" w:rsidR="00000000" w:rsidDel="00000000" w:rsidP="00000000" w:rsidRDefault="00000000" w14:paraId="0000015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54" wp14:textId="3E8B074D">
      <w:pPr>
        <w:jc w:val="both"/>
        <w:rPr>
          <w:rFonts w:ascii="Calibri" w:hAnsi="Calibri" w:eastAsia="Calibri" w:cs="Calibri"/>
        </w:rPr>
      </w:pPr>
      <w:r w:rsidRPr="51F78566" w:rsidR="51F78566">
        <w:rPr>
          <w:rFonts w:ascii="Calibri" w:hAnsi="Calibri" w:eastAsia="Calibri" w:cs="Calibri"/>
        </w:rPr>
        <w:t xml:space="preserve">Participant understanding of the Adapted Guidance can be measured immediately through the pre-test (Session 1) and post-test (Session 13) that are built into the training. To assess and support the ability of IPs to appropriately apply the knowledge gained in training to the post-training work in the community, the training facilitators or program supervisors should observe and evaluate participants at their </w:t>
      </w:r>
      <w:r w:rsidRPr="51F78566" w:rsidR="51F78566">
        <w:rPr>
          <w:rFonts w:ascii="Calibri" w:hAnsi="Calibri" w:eastAsia="Calibri" w:cs="Calibri"/>
        </w:rPr>
        <w:t>workplace</w:t>
      </w:r>
      <w:r w:rsidRPr="51F78566" w:rsidR="51F78566">
        <w:rPr>
          <w:rFonts w:ascii="Calibri" w:hAnsi="Calibri" w:eastAsia="Calibri" w:cs="Calibri"/>
        </w:rPr>
        <w:t xml:space="preserve"> as soon as feasible following the completion of training, within at least 3 months after training. </w:t>
      </w:r>
    </w:p>
    <w:p xmlns:wp14="http://schemas.microsoft.com/office/word/2010/wordml" w:rsidRPr="00000000" w:rsidR="00000000" w:rsidDel="00000000" w:rsidP="00000000" w:rsidRDefault="00000000" w14:paraId="0000015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56" wp14:textId="77777777">
      <w:pPr>
        <w:jc w:val="both"/>
        <w:rPr>
          <w:rFonts w:ascii="Calibri" w:hAnsi="Calibri" w:eastAsia="Calibri" w:cs="Calibri"/>
        </w:rPr>
      </w:pPr>
      <w:r w:rsidRPr="00000000" w:rsidDel="00000000" w:rsidR="00000000">
        <w:rPr>
          <w:rFonts w:ascii="Calibri" w:hAnsi="Calibri" w:eastAsia="Calibri" w:cs="Calibri"/>
          <w:rtl w:val="0"/>
        </w:rPr>
        <w:t xml:space="preserve">Ideally, Facilitators/Supervisors should provide on-the-job support or mentoring and assist with problem-solving in work situations that include:</w:t>
      </w:r>
    </w:p>
    <w:p xmlns:wp14="http://schemas.microsoft.com/office/word/2010/wordml" w:rsidRPr="00000000" w:rsidR="00000000" w:rsidDel="00000000" w:rsidP="00000000" w:rsidRDefault="00000000" w14:paraId="0000015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51F78566" w:rsidRDefault="00000000" w14:paraId="00000158" wp14:textId="170BD93C">
      <w:pPr>
        <w:keepNext w:val="0"/>
        <w:keepLines w:val="0"/>
        <w:widowControl w:val="1"/>
        <w:numPr>
          <w:ilvl w:val="0"/>
          <w:numId w:val="167"/>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a counselling interaction with a mother/father/caregiver and child either online or in a community or home setting, depending on local COVID-19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restrictions.</w:t>
      </w:r>
    </w:p>
    <w:p xmlns:wp14="http://schemas.microsoft.com/office/word/2010/wordml" w:rsidRPr="00000000" w:rsidR="00000000" w:rsidDel="00000000" w:rsidP="00000000" w:rsidRDefault="00000000" w14:paraId="00000159" wp14:textId="77777777">
      <w:pPr>
        <w:keepNext w:val="0"/>
        <w:keepLines w:val="0"/>
        <w:widowControl w:val="1"/>
        <w:numPr>
          <w:ilvl w:val="0"/>
          <w:numId w:val="167"/>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during group education either online or in-person depending on local COVID-19 restrictions</w:t>
      </w:r>
    </w:p>
    <w:p xmlns:wp14="http://schemas.microsoft.com/office/word/2010/wordml" w:rsidRPr="00000000" w:rsidR="00000000" w:rsidDel="00000000" w:rsidP="00000000" w:rsidRDefault="00000000" w14:paraId="0000015A" wp14:textId="77777777">
      <w:pPr>
        <w:keepNext w:val="0"/>
        <w:keepLines w:val="0"/>
        <w:widowControl w:val="1"/>
        <w:numPr>
          <w:ilvl w:val="0"/>
          <w:numId w:val="167"/>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during supportive supervision either online or in-person depending on local COVID-19 restrictions.</w:t>
      </w:r>
    </w:p>
    <w:p xmlns:wp14="http://schemas.microsoft.com/office/word/2010/wordml" w:rsidRPr="00000000" w:rsidR="00000000" w:rsidDel="00000000" w:rsidP="00000000" w:rsidRDefault="00000000" w14:paraId="0000015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15C" wp14:textId="77777777">
      <w:pPr>
        <w:jc w:val="both"/>
        <w:rPr>
          <w:rFonts w:ascii="Calibri" w:hAnsi="Calibri" w:eastAsia="Calibri" w:cs="Calibri"/>
        </w:rPr>
      </w:pPr>
      <w:r w:rsidRPr="00000000" w:rsidDel="00000000" w:rsidR="00000000">
        <w:rPr>
          <w:rFonts w:ascii="Calibri" w:hAnsi="Calibri" w:eastAsia="Calibri" w:cs="Calibri"/>
          <w:rtl w:val="0"/>
        </w:rPr>
        <w:t xml:space="preserve">Post-training follow-up will allow a facilitator/supervisor/mentor to determine the need for reinforcement of specific Participants’ knowledge and skills through additional or refresher training or ongoing supportive supervision. Ongoing follow-up through a formalized system of supervision/mentoring will allow supervisors/mentors or program managers to monitor implementing partner’s retention of knowledge and the implementation of the adapted guidance; to focus ongoing supportive supervision and problem-solving to meet the needs of individual implementing partners; and to determine the need and timing for on-the-job training or other refresher training. </w:t>
      </w:r>
    </w:p>
    <w:p xmlns:wp14="http://schemas.microsoft.com/office/word/2010/wordml" w:rsidRPr="00000000" w:rsidR="00000000" w:rsidDel="00000000" w:rsidP="00000000" w:rsidRDefault="00000000" w14:paraId="0000015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5E" wp14:textId="77777777">
      <w:pPr>
        <w:jc w:val="both"/>
        <w:rPr>
          <w:rFonts w:ascii="Calibri" w:hAnsi="Calibri" w:eastAsia="Calibri" w:cs="Calibri"/>
        </w:rPr>
      </w:pPr>
      <w:r w:rsidRPr="00000000" w:rsidDel="00000000" w:rsidR="00000000">
        <w:rPr>
          <w:rFonts w:ascii="Calibri" w:hAnsi="Calibri" w:eastAsia="Calibri" w:cs="Calibri"/>
          <w:rtl w:val="0"/>
        </w:rPr>
        <w:t xml:space="preserve">Where face to face supervision/mentoring of individual implementing partners is not possible, online mentoring, peer discussion and messaging groups through virtual communication applications or social media should be considered.</w:t>
      </w:r>
    </w:p>
    <w:p xmlns:wp14="http://schemas.microsoft.com/office/word/2010/wordml" w:rsidRPr="00000000" w:rsidR="00000000" w:rsidDel="00000000" w:rsidP="00000000" w:rsidRDefault="00000000" w14:paraId="0000015F"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60" wp14:textId="77777777">
      <w:pPr>
        <w:spacing w:after="160" w:line="259" w:lineRule="auto"/>
        <w:rPr>
          <w:rFonts w:ascii="Calibri" w:hAnsi="Calibri" w:eastAsia="Calibri" w:cs="Calibri"/>
          <w:highlight w:val="yellow"/>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161" wp14:textId="77777777">
      <w:pPr>
        <w:spacing w:after="160" w:line="259" w:lineRule="auto"/>
        <w:rPr>
          <w:rFonts w:ascii="Calibri" w:hAnsi="Calibri" w:eastAsia="Calibri" w:cs="Calibri"/>
          <w:highlight w:val="yellow"/>
        </w:rPr>
      </w:pPr>
      <w:r w:rsidRPr="00000000" w:rsidDel="00000000" w:rsidR="00000000">
        <w:rPr>
          <w:rtl w:val="0"/>
        </w:rPr>
      </w:r>
    </w:p>
    <w:p xmlns:wp14="http://schemas.microsoft.com/office/word/2010/wordml" w:rsidRPr="00000000" w:rsidR="00000000" w:rsidDel="00000000" w:rsidP="00000000" w:rsidRDefault="00000000" w14:paraId="00000162" wp14:textId="77777777">
      <w:pPr>
        <w:pStyle w:val="Heading2"/>
        <w:rPr>
          <w:rFonts w:ascii="Calibri" w:hAnsi="Calibri" w:eastAsia="Calibri" w:cs="Calibri"/>
        </w:rPr>
      </w:pPr>
      <w:bookmarkStart w:name="_heading=h.1y810tw" w:colFirst="0" w:colLast="0" w:id="19"/>
      <w:bookmarkEnd w:id="19"/>
      <w:r w:rsidRPr="00000000" w:rsidDel="00000000" w:rsidR="00000000">
        <w:rPr>
          <w:rFonts w:ascii="Calibri" w:hAnsi="Calibri" w:eastAsia="Calibri" w:cs="Calibri"/>
          <w:rtl w:val="0"/>
        </w:rPr>
        <w:t xml:space="preserve">Agenda</w:t>
      </w:r>
    </w:p>
    <w:p xmlns:wp14="http://schemas.microsoft.com/office/word/2010/wordml" w:rsidRPr="00000000" w:rsidR="00000000" w:rsidDel="00000000" w:rsidP="00000000" w:rsidRDefault="00000000" w14:paraId="00000163" wp14:textId="77777777">
      <w:pPr>
        <w:pStyle w:val="Heading3"/>
        <w:rPr>
          <w:rFonts w:ascii="Calibri" w:hAnsi="Calibri" w:eastAsia="Calibri" w:cs="Calibri"/>
        </w:rPr>
      </w:pPr>
      <w:bookmarkStart w:name="_heading=h.4i7ojhp" w:colFirst="0" w:colLast="0" w:id="20"/>
      <w:bookmarkEnd w:id="20"/>
      <w:r w:rsidRPr="00000000" w:rsidDel="00000000" w:rsidR="00000000">
        <w:rPr>
          <w:rFonts w:ascii="Calibri" w:hAnsi="Calibri" w:eastAsia="Calibri" w:cs="Calibri"/>
          <w:rtl w:val="0"/>
        </w:rPr>
        <w:t xml:space="preserve">Face to Face Training</w:t>
      </w:r>
    </w:p>
    <w:p xmlns:wp14="http://schemas.microsoft.com/office/word/2010/wordml" w:rsidRPr="00000000" w:rsidR="00000000" w:rsidDel="00000000" w:rsidP="00000000" w:rsidRDefault="00000000" w14:paraId="00000164" wp14:textId="77777777">
      <w:pPr>
        <w:rPr>
          <w:rFonts w:ascii="Calibri" w:hAnsi="Calibri" w:eastAsia="Calibri" w:cs="Calibri"/>
        </w:rPr>
      </w:pPr>
      <w:r w:rsidRPr="00000000" w:rsidDel="00000000" w:rsidR="00000000">
        <w:rPr>
          <w:rtl w:val="0"/>
        </w:rPr>
      </w:r>
    </w:p>
    <w:tbl>
      <w:tblPr>
        <w:tblStyle w:val="Table1"/>
        <w:tblW w:w="9445.0"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074"/>
        <w:gridCol w:w="7371"/>
        <w:tblGridChange w:id="0">
          <w:tblGrid>
            <w:gridCol w:w="2074"/>
            <w:gridCol w:w="7371"/>
          </w:tblGrid>
        </w:tblGridChange>
      </w:tblGrid>
      <w:tr xmlns:wp14="http://schemas.microsoft.com/office/word/2010/wordml" w14:paraId="12DC4152" wp14:textId="77777777">
        <w:trPr>
          <w:trHeight w:val="377" w:hRule="atLeast"/>
        </w:trPr>
        <w:tc>
          <w:tcPr>
            <w:gridSpan w:val="2"/>
            <w:shd w:val="clear" w:fill="f2f2f2"/>
          </w:tcPr>
          <w:p w:rsidRPr="00000000" w:rsidR="00000000" w:rsidDel="00000000" w:rsidP="00000000" w:rsidRDefault="00000000" w14:paraId="00000165"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Day 1</w:t>
            </w:r>
          </w:p>
        </w:tc>
      </w:tr>
      <w:tr xmlns:wp14="http://schemas.microsoft.com/office/word/2010/wordml" w14:paraId="11D27484" wp14:textId="77777777">
        <w:trPr>
          <w:trHeight w:val="377" w:hRule="atLeast"/>
        </w:trPr>
        <w:tc>
          <w:tcPr>
            <w:shd w:val="clear" w:fill="d9d9d9"/>
          </w:tcPr>
          <w:p w:rsidRPr="00000000" w:rsidR="00000000" w:rsidDel="00000000" w:rsidP="00000000" w:rsidRDefault="00000000" w14:paraId="00000167" wp14:textId="77777777">
            <w:pPr>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shd w:val="clear" w:fill="d9d9d9"/>
          </w:tcPr>
          <w:p w:rsidRPr="00000000" w:rsidR="00000000" w:rsidDel="00000000" w:rsidP="00000000" w:rsidRDefault="00000000" w14:paraId="00000168" wp14:textId="77777777">
            <w:pPr>
              <w:rPr>
                <w:rFonts w:ascii="Calibri" w:hAnsi="Calibri" w:eastAsia="Calibri" w:cs="Calibri"/>
                <w:b w:val="1"/>
              </w:rPr>
            </w:pPr>
            <w:r w:rsidRPr="00000000" w:rsidDel="00000000" w:rsidR="00000000">
              <w:rPr>
                <w:rFonts w:ascii="Calibri" w:hAnsi="Calibri" w:eastAsia="Calibri" w:cs="Calibri"/>
                <w:b w:val="1"/>
                <w:rtl w:val="0"/>
              </w:rPr>
              <w:t xml:space="preserve">Session</w:t>
            </w:r>
          </w:p>
        </w:tc>
      </w:tr>
      <w:tr xmlns:wp14="http://schemas.microsoft.com/office/word/2010/wordml" w14:paraId="50AE9AFA" wp14:textId="77777777">
        <w:trPr>
          <w:trHeight w:val="404" w:hRule="atLeast"/>
        </w:trPr>
        <w:tc>
          <w:tcPr/>
          <w:p w:rsidRPr="00000000" w:rsidR="00000000" w:rsidDel="00000000" w:rsidP="00000000" w:rsidRDefault="00000000" w14:paraId="00000169" wp14:textId="77777777">
            <w:pPr>
              <w:rPr>
                <w:rFonts w:ascii="Calibri" w:hAnsi="Calibri" w:eastAsia="Calibri" w:cs="Calibri"/>
              </w:rPr>
            </w:pPr>
            <w:r w:rsidRPr="00000000" w:rsidDel="00000000" w:rsidR="00000000">
              <w:rPr>
                <w:rFonts w:ascii="Calibri" w:hAnsi="Calibri" w:eastAsia="Calibri" w:cs="Calibri"/>
                <w:rtl w:val="0"/>
              </w:rPr>
              <w:t xml:space="preserve">9:00 to 9:25</w:t>
            </w:r>
          </w:p>
        </w:tc>
        <w:tc>
          <w:tcPr/>
          <w:p w:rsidRPr="00000000" w:rsidR="00000000" w:rsidDel="00000000" w:rsidP="00000000" w:rsidRDefault="00000000" w14:paraId="0000016A" wp14:textId="77777777">
            <w:pPr>
              <w:rPr>
                <w:rFonts w:ascii="Calibri" w:hAnsi="Calibri" w:eastAsia="Calibri" w:cs="Calibri"/>
              </w:rPr>
            </w:pPr>
            <w:r w:rsidRPr="00000000" w:rsidDel="00000000" w:rsidR="00000000">
              <w:rPr>
                <w:rFonts w:ascii="Calibri" w:hAnsi="Calibri" w:eastAsia="Calibri" w:cs="Calibri"/>
                <w:rtl w:val="0"/>
              </w:rPr>
              <w:t xml:space="preserve">Welcome and Introductions </w:t>
            </w:r>
            <w:r w:rsidRPr="00000000" w:rsidDel="00000000" w:rsidR="00000000">
              <w:rPr>
                <w:rFonts w:ascii="Calibri" w:hAnsi="Calibri" w:eastAsia="Calibri" w:cs="Calibri"/>
                <w:rtl w:val="0"/>
              </w:rPr>
              <w:t xml:space="preserve">and Pre-Test</w:t>
            </w:r>
            <w:r w:rsidRPr="00000000" w:rsidDel="00000000" w:rsidR="00000000">
              <w:rPr>
                <w:rtl w:val="0"/>
              </w:rPr>
            </w:r>
          </w:p>
        </w:tc>
      </w:tr>
      <w:tr xmlns:wp14="http://schemas.microsoft.com/office/word/2010/wordml" w14:paraId="6C5CA339" wp14:textId="77777777">
        <w:trPr>
          <w:trHeight w:val="503" w:hRule="atLeast"/>
        </w:trPr>
        <w:tc>
          <w:tcPr/>
          <w:p w:rsidRPr="00000000" w:rsidR="00000000" w:rsidDel="00000000" w:rsidP="00000000" w:rsidRDefault="00000000" w14:paraId="0000016B" wp14:textId="77777777">
            <w:pPr>
              <w:rPr>
                <w:rFonts w:ascii="Calibri" w:hAnsi="Calibri" w:eastAsia="Calibri" w:cs="Calibri"/>
              </w:rPr>
            </w:pPr>
            <w:r w:rsidRPr="00000000" w:rsidDel="00000000" w:rsidR="00000000">
              <w:rPr>
                <w:rFonts w:ascii="Calibri" w:hAnsi="Calibri" w:eastAsia="Calibri" w:cs="Calibri"/>
                <w:rtl w:val="0"/>
              </w:rPr>
              <w:t xml:space="preserve">9:25 to 10:40</w:t>
            </w:r>
          </w:p>
        </w:tc>
        <w:tc>
          <w:tcPr/>
          <w:p w:rsidRPr="00000000" w:rsidR="00000000" w:rsidDel="00000000" w:rsidP="00000000" w:rsidRDefault="00000000" w14:paraId="0000016C" wp14:textId="77777777">
            <w:pPr>
              <w:rPr>
                <w:rFonts w:ascii="Calibri" w:hAnsi="Calibri" w:eastAsia="Calibri" w:cs="Calibri"/>
              </w:rPr>
            </w:pPr>
            <w:r w:rsidRPr="00000000" w:rsidDel="00000000" w:rsidR="00000000">
              <w:rPr>
                <w:rFonts w:ascii="Calibri" w:hAnsi="Calibri" w:eastAsia="Calibri" w:cs="Calibri"/>
                <w:rtl w:val="0"/>
              </w:rPr>
              <w:t xml:space="preserve">Session 1: </w:t>
            </w:r>
            <w:r w:rsidRPr="00000000" w:rsidDel="00000000" w:rsidR="00000000">
              <w:rPr>
                <w:rFonts w:ascii="Calibri" w:hAnsi="Calibri" w:eastAsia="Calibri" w:cs="Calibri"/>
                <w:rtl w:val="0"/>
              </w:rPr>
              <w:t xml:space="preserve">Introduction and background to nutrition programing adaptations in the COVID-19 context </w:t>
            </w:r>
            <w:r w:rsidRPr="00000000" w:rsidDel="00000000" w:rsidR="00000000">
              <w:rPr>
                <w:rtl w:val="0"/>
              </w:rPr>
            </w:r>
          </w:p>
        </w:tc>
      </w:tr>
      <w:tr xmlns:wp14="http://schemas.microsoft.com/office/word/2010/wordml" w14:paraId="7ED347F0" wp14:textId="77777777">
        <w:trPr>
          <w:trHeight w:val="647" w:hRule="atLeast"/>
        </w:trPr>
        <w:tc>
          <w:tcPr/>
          <w:p w:rsidRPr="00000000" w:rsidR="00000000" w:rsidDel="00000000" w:rsidP="00000000" w:rsidRDefault="00000000" w14:paraId="0000016D" wp14:textId="77777777">
            <w:pPr>
              <w:rPr>
                <w:rFonts w:ascii="Calibri" w:hAnsi="Calibri" w:eastAsia="Calibri" w:cs="Calibri"/>
              </w:rPr>
            </w:pPr>
            <w:r w:rsidRPr="00000000" w:rsidDel="00000000" w:rsidR="00000000">
              <w:rPr>
                <w:rFonts w:ascii="Calibri" w:hAnsi="Calibri" w:eastAsia="Calibri" w:cs="Calibri"/>
                <w:rtl w:val="0"/>
              </w:rPr>
              <w:t xml:space="preserve">10:40 to 11: 00 </w:t>
            </w:r>
          </w:p>
        </w:tc>
        <w:tc>
          <w:tcPr/>
          <w:p w:rsidRPr="00000000" w:rsidR="00000000" w:rsidDel="00000000" w:rsidP="00000000" w:rsidRDefault="00000000" w14:paraId="0000016E" wp14:textId="77777777">
            <w:pPr>
              <w:rPr>
                <w:rFonts w:ascii="Calibri" w:hAnsi="Calibri" w:eastAsia="Calibri" w:cs="Calibri"/>
              </w:rPr>
            </w:pPr>
            <w:r w:rsidRPr="00000000" w:rsidDel="00000000" w:rsidR="00000000">
              <w:rPr>
                <w:rFonts w:ascii="Calibri" w:hAnsi="Calibri" w:eastAsia="Calibri" w:cs="Calibri"/>
                <w:rtl w:val="0"/>
              </w:rPr>
              <w:t xml:space="preserve">Session 2: </w:t>
            </w:r>
            <w:r w:rsidRPr="00000000" w:rsidDel="00000000" w:rsidR="00000000">
              <w:rPr>
                <w:rFonts w:ascii="Calibri" w:hAnsi="Calibri" w:eastAsia="Calibri" w:cs="Calibri"/>
                <w:rtl w:val="0"/>
              </w:rPr>
              <w:t xml:space="preserve">Risk Communication and Community Engagement for COVID-19 – Integration within Programs </w:t>
            </w:r>
            <w:r w:rsidRPr="00000000" w:rsidDel="00000000" w:rsidR="00000000">
              <w:rPr>
                <w:rtl w:val="0"/>
              </w:rPr>
            </w:r>
          </w:p>
        </w:tc>
      </w:tr>
      <w:tr xmlns:wp14="http://schemas.microsoft.com/office/word/2010/wordml" w14:paraId="1E7FB2A5" wp14:textId="77777777">
        <w:trPr>
          <w:trHeight w:val="440" w:hRule="atLeast"/>
        </w:trPr>
        <w:tc>
          <w:tcPr>
            <w:shd w:val="clear" w:fill="f2f2f2"/>
          </w:tcPr>
          <w:p w:rsidRPr="00000000" w:rsidR="00000000" w:rsidDel="00000000" w:rsidP="00000000" w:rsidRDefault="00000000" w14:paraId="0000016F" wp14:textId="77777777">
            <w:pPr>
              <w:rPr>
                <w:rFonts w:ascii="Calibri" w:hAnsi="Calibri" w:eastAsia="Calibri" w:cs="Calibri"/>
              </w:rPr>
            </w:pPr>
            <w:r w:rsidRPr="00000000" w:rsidDel="00000000" w:rsidR="00000000">
              <w:rPr>
                <w:rFonts w:ascii="Calibri" w:hAnsi="Calibri" w:eastAsia="Calibri" w:cs="Calibri"/>
                <w:rtl w:val="0"/>
              </w:rPr>
              <w:t xml:space="preserve">11:00 to 11:15</w:t>
            </w:r>
          </w:p>
        </w:tc>
        <w:tc>
          <w:tcPr>
            <w:shd w:val="clear" w:fill="f2f2f2"/>
          </w:tcPr>
          <w:p w:rsidRPr="00000000" w:rsidR="00000000" w:rsidDel="00000000" w:rsidP="00000000" w:rsidRDefault="00000000" w14:paraId="00000170" wp14:textId="77777777">
            <w:pPr>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14:paraId="388E3729" wp14:textId="77777777">
        <w:trPr>
          <w:trHeight w:val="638" w:hRule="atLeast"/>
        </w:trPr>
        <w:tc>
          <w:tcPr/>
          <w:p w:rsidRPr="00000000" w:rsidR="00000000" w:rsidDel="00000000" w:rsidP="00000000" w:rsidRDefault="00000000" w14:paraId="00000171" wp14:textId="77777777">
            <w:pPr>
              <w:rPr>
                <w:rFonts w:ascii="Calibri" w:hAnsi="Calibri" w:eastAsia="Calibri" w:cs="Calibri"/>
              </w:rPr>
            </w:pPr>
            <w:r w:rsidRPr="00000000" w:rsidDel="00000000" w:rsidR="00000000">
              <w:rPr>
                <w:rFonts w:ascii="Calibri" w:hAnsi="Calibri" w:eastAsia="Calibri" w:cs="Calibri"/>
                <w:rtl w:val="0"/>
              </w:rPr>
              <w:t xml:space="preserve">11:15 to 11:55</w:t>
            </w:r>
          </w:p>
        </w:tc>
        <w:tc>
          <w:tcPr/>
          <w:p w:rsidRPr="00000000" w:rsidR="00000000" w:rsidDel="00000000" w:rsidP="00000000" w:rsidRDefault="00000000" w14:paraId="00000172" wp14:textId="77777777">
            <w:pPr>
              <w:rPr>
                <w:rFonts w:ascii="Calibri" w:hAnsi="Calibri" w:eastAsia="Calibri" w:cs="Calibri"/>
              </w:rPr>
            </w:pPr>
            <w:r w:rsidRPr="00000000" w:rsidDel="00000000" w:rsidR="00000000">
              <w:rPr>
                <w:rFonts w:ascii="Calibri" w:hAnsi="Calibri" w:eastAsia="Calibri" w:cs="Calibri"/>
                <w:rtl w:val="0"/>
              </w:rPr>
              <w:t xml:space="preserve">Session 2: Risk Communication and Community Engagement for COVID-19 – Integration within Programs (contd.)</w:t>
            </w:r>
          </w:p>
        </w:tc>
      </w:tr>
      <w:tr xmlns:wp14="http://schemas.microsoft.com/office/word/2010/wordml" w14:paraId="1FF19FDD" wp14:textId="77777777">
        <w:trPr>
          <w:trHeight w:val="638" w:hRule="atLeast"/>
        </w:trPr>
        <w:tc>
          <w:tcPr/>
          <w:p w:rsidRPr="00000000" w:rsidR="00000000" w:rsidDel="00000000" w:rsidP="00000000" w:rsidRDefault="00000000" w14:paraId="00000173" wp14:textId="77777777">
            <w:pPr>
              <w:rPr>
                <w:rFonts w:ascii="Calibri" w:hAnsi="Calibri" w:eastAsia="Calibri" w:cs="Calibri"/>
              </w:rPr>
            </w:pPr>
            <w:r w:rsidRPr="00000000" w:rsidDel="00000000" w:rsidR="00000000">
              <w:rPr>
                <w:rFonts w:ascii="Calibri" w:hAnsi="Calibri" w:eastAsia="Calibri" w:cs="Calibri"/>
                <w:rtl w:val="0"/>
              </w:rPr>
              <w:t xml:space="preserve">11:55 to 12:35 </w:t>
            </w:r>
          </w:p>
        </w:tc>
        <w:tc>
          <w:tcPr/>
          <w:p w:rsidRPr="00000000" w:rsidR="00000000" w:rsidDel="00000000" w:rsidP="00000000" w:rsidRDefault="00000000" w14:paraId="00000174" wp14:textId="77777777">
            <w:pPr>
              <w:rPr>
                <w:rFonts w:ascii="Calibri" w:hAnsi="Calibri" w:eastAsia="Calibri" w:cs="Calibri"/>
              </w:rPr>
            </w:pPr>
            <w:r w:rsidRPr="00000000" w:rsidDel="00000000" w:rsidR="00000000">
              <w:rPr>
                <w:rFonts w:ascii="Calibri" w:hAnsi="Calibri" w:eastAsia="Calibri" w:cs="Calibri"/>
                <w:rtl w:val="0"/>
              </w:rPr>
              <w:t xml:space="preserve">Session 3: </w:t>
            </w:r>
            <w:r w:rsidRPr="00000000" w:rsidDel="00000000" w:rsidR="00000000">
              <w:rPr>
                <w:rFonts w:ascii="Calibri" w:hAnsi="Calibri" w:eastAsia="Calibri" w:cs="Calibri"/>
                <w:rtl w:val="0"/>
              </w:rPr>
              <w:t xml:space="preserve">IYCF Programme Adaptations</w:t>
            </w:r>
            <w:r w:rsidRPr="00000000" w:rsidDel="00000000" w:rsidR="00000000">
              <w:rPr>
                <w:rFonts w:ascii="Calibri" w:hAnsi="Calibri" w:eastAsia="Calibri" w:cs="Calibri"/>
                <w:rtl w:val="0"/>
              </w:rPr>
              <w:t xml:space="preserve">  </w:t>
            </w:r>
          </w:p>
        </w:tc>
      </w:tr>
      <w:tr xmlns:wp14="http://schemas.microsoft.com/office/word/2010/wordml" w14:paraId="28B78C78" wp14:textId="77777777">
        <w:trPr>
          <w:trHeight w:val="467" w:hRule="atLeast"/>
        </w:trPr>
        <w:tc>
          <w:tcPr/>
          <w:p w:rsidRPr="00000000" w:rsidR="00000000" w:rsidDel="00000000" w:rsidP="00000000" w:rsidRDefault="00000000" w14:paraId="00000175" wp14:textId="77777777">
            <w:pPr>
              <w:rPr>
                <w:rFonts w:ascii="Calibri" w:hAnsi="Calibri" w:eastAsia="Calibri" w:cs="Calibri"/>
              </w:rPr>
            </w:pPr>
            <w:r w:rsidRPr="00000000" w:rsidDel="00000000" w:rsidR="00000000">
              <w:rPr>
                <w:rFonts w:ascii="Calibri" w:hAnsi="Calibri" w:eastAsia="Calibri" w:cs="Calibri"/>
                <w:rtl w:val="0"/>
              </w:rPr>
              <w:t xml:space="preserve">12:35 to 1:00 </w:t>
            </w:r>
          </w:p>
        </w:tc>
        <w:tc>
          <w:tcPr/>
          <w:p w:rsidRPr="00000000" w:rsidR="00000000" w:rsidDel="00000000" w:rsidP="00000000" w:rsidRDefault="00000000" w14:paraId="00000176" wp14:textId="77777777">
            <w:pPr>
              <w:rPr>
                <w:rFonts w:ascii="Calibri" w:hAnsi="Calibri" w:eastAsia="Calibri" w:cs="Calibri"/>
              </w:rPr>
            </w:pPr>
            <w:r w:rsidRPr="00000000" w:rsidDel="00000000" w:rsidR="00000000">
              <w:rPr>
                <w:rFonts w:ascii="Calibri" w:hAnsi="Calibri" w:eastAsia="Calibri" w:cs="Calibri"/>
                <w:rtl w:val="0"/>
              </w:rPr>
              <w:t xml:space="preserve">Session 4: </w:t>
            </w:r>
            <w:r w:rsidRPr="00000000" w:rsidDel="00000000" w:rsidR="00000000">
              <w:rPr>
                <w:rFonts w:ascii="Calibri" w:hAnsi="Calibri" w:eastAsia="Calibri" w:cs="Calibri"/>
                <w:rtl w:val="0"/>
              </w:rPr>
              <w:t xml:space="preserve">IYCF Counselling during COVID-19</w:t>
            </w:r>
            <w:r w:rsidRPr="00000000" w:rsidDel="00000000" w:rsidR="00000000">
              <w:rPr>
                <w:rtl w:val="0"/>
              </w:rPr>
            </w:r>
          </w:p>
        </w:tc>
      </w:tr>
      <w:tr xmlns:wp14="http://schemas.microsoft.com/office/word/2010/wordml" w14:paraId="30D79AB0" wp14:textId="77777777">
        <w:trPr>
          <w:trHeight w:val="449" w:hRule="atLeast"/>
        </w:trPr>
        <w:tc>
          <w:tcPr>
            <w:shd w:val="clear" w:fill="f2f2f2"/>
          </w:tcPr>
          <w:p w:rsidRPr="00000000" w:rsidR="00000000" w:rsidDel="00000000" w:rsidP="00000000" w:rsidRDefault="00000000" w14:paraId="00000177" wp14:textId="77777777">
            <w:pPr>
              <w:rPr>
                <w:rFonts w:ascii="Calibri" w:hAnsi="Calibri" w:eastAsia="Calibri" w:cs="Calibri"/>
              </w:rPr>
            </w:pPr>
            <w:r w:rsidRPr="00000000" w:rsidDel="00000000" w:rsidR="00000000">
              <w:rPr>
                <w:rFonts w:ascii="Calibri" w:hAnsi="Calibri" w:eastAsia="Calibri" w:cs="Calibri"/>
                <w:rtl w:val="0"/>
              </w:rPr>
              <w:t xml:space="preserve">1:00 to 2:00 </w:t>
            </w:r>
          </w:p>
        </w:tc>
        <w:tc>
          <w:tcPr>
            <w:shd w:val="clear" w:fill="f2f2f2"/>
          </w:tcPr>
          <w:p w:rsidRPr="00000000" w:rsidR="00000000" w:rsidDel="00000000" w:rsidP="00000000" w:rsidRDefault="00000000" w14:paraId="00000178" wp14:textId="77777777">
            <w:pPr>
              <w:rPr>
                <w:rFonts w:ascii="Calibri" w:hAnsi="Calibri" w:eastAsia="Calibri" w:cs="Calibri"/>
              </w:rPr>
            </w:pPr>
            <w:r w:rsidRPr="00000000" w:rsidDel="00000000" w:rsidR="00000000">
              <w:rPr>
                <w:rFonts w:ascii="Calibri" w:hAnsi="Calibri" w:eastAsia="Calibri" w:cs="Calibri"/>
                <w:rtl w:val="0"/>
              </w:rPr>
              <w:t xml:space="preserve">Lunch</w:t>
            </w:r>
          </w:p>
        </w:tc>
      </w:tr>
      <w:tr xmlns:wp14="http://schemas.microsoft.com/office/word/2010/wordml" w14:paraId="13AE2486" wp14:textId="77777777">
        <w:trPr>
          <w:trHeight w:val="440" w:hRule="atLeast"/>
        </w:trPr>
        <w:tc>
          <w:tcPr/>
          <w:p w:rsidRPr="00000000" w:rsidR="00000000" w:rsidDel="00000000" w:rsidP="00000000" w:rsidRDefault="00000000" w14:paraId="00000179" wp14:textId="77777777">
            <w:pPr>
              <w:rPr>
                <w:rFonts w:ascii="Calibri" w:hAnsi="Calibri" w:eastAsia="Calibri" w:cs="Calibri"/>
              </w:rPr>
            </w:pPr>
            <w:r w:rsidRPr="00000000" w:rsidDel="00000000" w:rsidR="00000000">
              <w:rPr>
                <w:rFonts w:ascii="Calibri" w:hAnsi="Calibri" w:eastAsia="Calibri" w:cs="Calibri"/>
                <w:rtl w:val="0"/>
              </w:rPr>
              <w:t xml:space="preserve">2:00 to 2: 55</w:t>
            </w:r>
          </w:p>
        </w:tc>
        <w:tc>
          <w:tcPr/>
          <w:p w:rsidRPr="00000000" w:rsidR="00000000" w:rsidDel="00000000" w:rsidP="00000000" w:rsidRDefault="00000000" w14:paraId="0000017A" wp14:textId="77777777">
            <w:pPr>
              <w:rPr>
                <w:rFonts w:ascii="Calibri" w:hAnsi="Calibri" w:eastAsia="Calibri" w:cs="Calibri"/>
              </w:rPr>
            </w:pPr>
            <w:r w:rsidRPr="00000000" w:rsidDel="00000000" w:rsidR="00000000">
              <w:rPr>
                <w:rFonts w:ascii="Calibri" w:hAnsi="Calibri" w:eastAsia="Calibri" w:cs="Calibri"/>
                <w:rtl w:val="0"/>
              </w:rPr>
              <w:t xml:space="preserve">Session 4: IYCF Counselling during COVID-19 (contd.)</w:t>
            </w:r>
          </w:p>
        </w:tc>
      </w:tr>
      <w:tr xmlns:wp14="http://schemas.microsoft.com/office/word/2010/wordml" w14:paraId="0869DF90" wp14:textId="77777777">
        <w:trPr>
          <w:trHeight w:val="440" w:hRule="atLeast"/>
        </w:trPr>
        <w:tc>
          <w:tcPr/>
          <w:p w:rsidRPr="00000000" w:rsidR="00000000" w:rsidDel="00000000" w:rsidP="00000000" w:rsidRDefault="00000000" w14:paraId="0000017B" wp14:textId="77777777">
            <w:pPr>
              <w:rPr>
                <w:rFonts w:ascii="Calibri" w:hAnsi="Calibri" w:eastAsia="Calibri" w:cs="Calibri"/>
              </w:rPr>
            </w:pPr>
            <w:r w:rsidRPr="00000000" w:rsidDel="00000000" w:rsidR="00000000">
              <w:rPr>
                <w:rFonts w:ascii="Calibri" w:hAnsi="Calibri" w:eastAsia="Calibri" w:cs="Calibri"/>
                <w:rtl w:val="0"/>
              </w:rPr>
              <w:t xml:space="preserve">2:55 to 3:30</w:t>
            </w:r>
          </w:p>
        </w:tc>
        <w:tc>
          <w:tcPr/>
          <w:p w:rsidRPr="00000000" w:rsidR="00000000" w:rsidDel="00000000" w:rsidP="00000000" w:rsidRDefault="00000000" w14:paraId="0000017C" wp14:textId="77777777">
            <w:pPr>
              <w:rPr>
                <w:rFonts w:ascii="Calibri" w:hAnsi="Calibri" w:eastAsia="Calibri" w:cs="Calibri"/>
              </w:rPr>
            </w:pPr>
            <w:r w:rsidRPr="00000000" w:rsidDel="00000000" w:rsidR="00000000">
              <w:rPr>
                <w:rFonts w:ascii="Calibri" w:hAnsi="Calibri" w:eastAsia="Calibri" w:cs="Calibri"/>
                <w:rtl w:val="0"/>
              </w:rPr>
              <w:t xml:space="preserve">Session 5: </w:t>
            </w:r>
            <w:r w:rsidRPr="00000000" w:rsidDel="00000000" w:rsidR="00000000">
              <w:rPr>
                <w:rFonts w:ascii="Calibri" w:hAnsi="Calibri" w:eastAsia="Calibri" w:cs="Calibri"/>
                <w:rtl w:val="0"/>
              </w:rPr>
              <w:t xml:space="preserve">Complementary Feeding</w:t>
            </w:r>
          </w:p>
          <w:p w:rsidRPr="00000000" w:rsidR="00000000" w:rsidDel="00000000" w:rsidP="00000000" w:rsidRDefault="00000000" w14:paraId="0000017D" wp14:textId="77777777">
            <w:pPr>
              <w:rPr>
                <w:rFonts w:ascii="Calibri" w:hAnsi="Calibri" w:eastAsia="Calibri" w:cs="Calibri"/>
              </w:rPr>
            </w:pPr>
            <w:r w:rsidRPr="00000000" w:rsidDel="00000000" w:rsidR="00000000">
              <w:rPr>
                <w:rtl w:val="0"/>
              </w:rPr>
            </w:r>
          </w:p>
        </w:tc>
      </w:tr>
      <w:tr xmlns:wp14="http://schemas.microsoft.com/office/word/2010/wordml" w14:paraId="3C0618BB" wp14:textId="77777777">
        <w:trPr>
          <w:trHeight w:val="440" w:hRule="atLeast"/>
        </w:trPr>
        <w:tc>
          <w:tcPr/>
          <w:p w:rsidRPr="00000000" w:rsidR="00000000" w:rsidDel="00000000" w:rsidP="00000000" w:rsidRDefault="00000000" w14:paraId="0000017E" wp14:textId="77777777">
            <w:pPr>
              <w:rPr>
                <w:rFonts w:ascii="Calibri" w:hAnsi="Calibri" w:eastAsia="Calibri" w:cs="Calibri"/>
              </w:rPr>
            </w:pPr>
            <w:r w:rsidRPr="00000000" w:rsidDel="00000000" w:rsidR="00000000">
              <w:rPr>
                <w:rFonts w:ascii="Calibri" w:hAnsi="Calibri" w:eastAsia="Calibri" w:cs="Calibri"/>
                <w:rtl w:val="0"/>
              </w:rPr>
              <w:t xml:space="preserve">3:30 to 3:45</w:t>
            </w:r>
          </w:p>
        </w:tc>
        <w:tc>
          <w:tcPr/>
          <w:p w:rsidRPr="00000000" w:rsidR="00000000" w:rsidDel="00000000" w:rsidP="00000000" w:rsidRDefault="00000000" w14:paraId="0000017F" wp14:textId="77777777">
            <w:pPr>
              <w:rPr>
                <w:rFonts w:ascii="Calibri" w:hAnsi="Calibri" w:eastAsia="Calibri" w:cs="Calibri"/>
              </w:rPr>
            </w:pPr>
            <w:r w:rsidRPr="00000000" w:rsidDel="00000000" w:rsidR="00000000">
              <w:rPr>
                <w:rFonts w:ascii="Calibri" w:hAnsi="Calibri" w:eastAsia="Calibri" w:cs="Calibri"/>
                <w:rtl w:val="0"/>
              </w:rPr>
              <w:t xml:space="preserve">Session 6: </w:t>
            </w:r>
            <w:r w:rsidRPr="00000000" w:rsidDel="00000000" w:rsidR="00000000">
              <w:rPr>
                <w:rFonts w:ascii="Calibri" w:hAnsi="Calibri" w:eastAsia="Calibri" w:cs="Calibri"/>
                <w:rtl w:val="0"/>
              </w:rPr>
              <w:t xml:space="preserve">Feeding the Sick Child</w:t>
            </w:r>
            <w:r w:rsidRPr="00000000" w:rsidDel="00000000" w:rsidR="00000000">
              <w:rPr>
                <w:rtl w:val="0"/>
              </w:rPr>
            </w:r>
          </w:p>
        </w:tc>
      </w:tr>
      <w:tr xmlns:wp14="http://schemas.microsoft.com/office/word/2010/wordml" w14:paraId="6934BB37" wp14:textId="77777777">
        <w:trPr>
          <w:trHeight w:val="440" w:hRule="atLeast"/>
        </w:trPr>
        <w:tc>
          <w:tcPr>
            <w:shd w:val="clear" w:fill="f2f2f2"/>
          </w:tcPr>
          <w:p w:rsidRPr="00000000" w:rsidR="00000000" w:rsidDel="00000000" w:rsidP="00000000" w:rsidRDefault="00000000" w14:paraId="00000180" wp14:textId="77777777">
            <w:pPr>
              <w:rPr>
                <w:rFonts w:ascii="Calibri" w:hAnsi="Calibri" w:eastAsia="Calibri" w:cs="Calibri"/>
              </w:rPr>
            </w:pPr>
            <w:r w:rsidRPr="00000000" w:rsidDel="00000000" w:rsidR="00000000">
              <w:rPr>
                <w:rFonts w:ascii="Calibri" w:hAnsi="Calibri" w:eastAsia="Calibri" w:cs="Calibri"/>
                <w:rtl w:val="0"/>
              </w:rPr>
              <w:t xml:space="preserve">3:45 to 4:00 </w:t>
            </w:r>
          </w:p>
        </w:tc>
        <w:tc>
          <w:tcPr>
            <w:shd w:val="clear" w:fill="f2f2f2"/>
          </w:tcPr>
          <w:p w:rsidRPr="00000000" w:rsidR="00000000" w:rsidDel="00000000" w:rsidP="00000000" w:rsidRDefault="00000000" w14:paraId="00000181" wp14:textId="77777777">
            <w:pPr>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14:paraId="35F74267" wp14:textId="77777777">
        <w:trPr>
          <w:trHeight w:val="440" w:hRule="atLeast"/>
        </w:trPr>
        <w:tc>
          <w:tcPr/>
          <w:p w:rsidRPr="00000000" w:rsidR="00000000" w:rsidDel="00000000" w:rsidP="00000000" w:rsidRDefault="00000000" w14:paraId="00000182" wp14:textId="77777777">
            <w:pPr>
              <w:rPr>
                <w:rFonts w:ascii="Calibri" w:hAnsi="Calibri" w:eastAsia="Calibri" w:cs="Calibri"/>
              </w:rPr>
            </w:pPr>
            <w:r w:rsidRPr="00000000" w:rsidDel="00000000" w:rsidR="00000000">
              <w:rPr>
                <w:rFonts w:ascii="Calibri" w:hAnsi="Calibri" w:eastAsia="Calibri" w:cs="Calibri"/>
                <w:rtl w:val="0"/>
              </w:rPr>
              <w:t xml:space="preserve">4:00 to 4:30</w:t>
            </w:r>
          </w:p>
        </w:tc>
        <w:tc>
          <w:tcPr/>
          <w:p w:rsidRPr="00000000" w:rsidR="00000000" w:rsidDel="00000000" w:rsidP="00000000" w:rsidRDefault="00000000" w14:paraId="00000183" wp14:textId="77777777">
            <w:pPr>
              <w:rPr>
                <w:rFonts w:ascii="Calibri" w:hAnsi="Calibri" w:eastAsia="Calibri" w:cs="Calibri"/>
              </w:rPr>
            </w:pPr>
            <w:r w:rsidRPr="00000000" w:rsidDel="00000000" w:rsidR="00000000">
              <w:rPr>
                <w:rFonts w:ascii="Calibri" w:hAnsi="Calibri" w:eastAsia="Calibri" w:cs="Calibri"/>
                <w:rtl w:val="0"/>
              </w:rPr>
              <w:t xml:space="preserve">Session 7: </w:t>
            </w:r>
            <w:r w:rsidRPr="00000000" w:rsidDel="00000000" w:rsidR="00000000">
              <w:rPr>
                <w:rFonts w:ascii="Calibri" w:hAnsi="Calibri" w:eastAsia="Calibri" w:cs="Calibri"/>
                <w:rtl w:val="0"/>
              </w:rPr>
              <w:t xml:space="preserve">BMS Guidance and COVID-19</w:t>
            </w:r>
            <w:r w:rsidRPr="00000000" w:rsidDel="00000000" w:rsidR="00000000">
              <w:rPr>
                <w:rtl w:val="0"/>
              </w:rPr>
            </w:r>
          </w:p>
        </w:tc>
      </w:tr>
      <w:tr xmlns:wp14="http://schemas.microsoft.com/office/word/2010/wordml" w14:paraId="4926CF26" wp14:textId="77777777">
        <w:trPr>
          <w:trHeight w:val="440" w:hRule="atLeast"/>
        </w:trPr>
        <w:tc>
          <w:tcPr/>
          <w:p w:rsidRPr="00000000" w:rsidR="00000000" w:rsidDel="00000000" w:rsidP="00000000" w:rsidRDefault="00000000" w14:paraId="00000184" wp14:textId="77777777">
            <w:pPr>
              <w:rPr>
                <w:rFonts w:ascii="Calibri" w:hAnsi="Calibri" w:eastAsia="Calibri" w:cs="Calibri"/>
              </w:rPr>
            </w:pPr>
            <w:r w:rsidRPr="00000000" w:rsidDel="00000000" w:rsidR="00000000">
              <w:rPr>
                <w:rFonts w:ascii="Calibri" w:hAnsi="Calibri" w:eastAsia="Calibri" w:cs="Calibri"/>
                <w:rtl w:val="0"/>
              </w:rPr>
              <w:t xml:space="preserve">4:30 to 5:00</w:t>
            </w:r>
          </w:p>
        </w:tc>
        <w:tc>
          <w:tcPr/>
          <w:p w:rsidRPr="00000000" w:rsidR="00000000" w:rsidDel="00000000" w:rsidP="00000000" w:rsidRDefault="00000000" w14:paraId="00000185" wp14:textId="77777777">
            <w:pPr>
              <w:rPr>
                <w:rFonts w:ascii="Calibri" w:hAnsi="Calibri" w:eastAsia="Calibri" w:cs="Calibri"/>
              </w:rPr>
            </w:pPr>
            <w:r w:rsidRPr="00000000" w:rsidDel="00000000" w:rsidR="00000000">
              <w:rPr>
                <w:rFonts w:ascii="Calibri" w:hAnsi="Calibri" w:eastAsia="Calibri" w:cs="Calibri"/>
                <w:rtl w:val="0"/>
              </w:rPr>
              <w:t xml:space="preserve">Final Discussion and Closing</w:t>
            </w:r>
          </w:p>
        </w:tc>
      </w:tr>
      <w:tr xmlns:wp14="http://schemas.microsoft.com/office/word/2010/wordml" w14:paraId="424A9B44" wp14:textId="77777777">
        <w:trPr>
          <w:trHeight w:val="440" w:hRule="atLeast"/>
        </w:trPr>
        <w:tc>
          <w:tcPr>
            <w:gridSpan w:val="2"/>
            <w:shd w:val="clear" w:fill="f2f2f2"/>
          </w:tcPr>
          <w:p w:rsidRPr="00000000" w:rsidR="00000000" w:rsidDel="00000000" w:rsidP="00000000" w:rsidRDefault="00000000" w14:paraId="00000186"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End of Day</w:t>
            </w:r>
          </w:p>
        </w:tc>
      </w:tr>
    </w:tbl>
    <w:p xmlns:wp14="http://schemas.microsoft.com/office/word/2010/wordml" w:rsidRPr="00000000" w:rsidR="00000000" w:rsidDel="00000000" w:rsidP="00000000" w:rsidRDefault="00000000" w14:paraId="00000188" wp14:textId="4C88250A">
      <w:pPr>
        <w:spacing w:after="160" w:line="259" w:lineRule="auto"/>
        <w:rPr>
          <w:rFonts w:ascii="Calibri" w:hAnsi="Calibri" w:eastAsia="Calibri" w:cs="Calibri"/>
          <w:highlight w:val="yellow"/>
          <w:rtl w:val="0"/>
        </w:rPr>
      </w:pPr>
    </w:p>
    <w:tbl>
      <w:tblPr>
        <w:tblStyle w:val="Table2"/>
        <w:tblW w:w="9445"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Change w:author="">
          <w:tblPr/>
        </w:tblPrChange>
      </w:tblPr>
      <w:tblGrid>
        <w:gridCol w:w="2074"/>
        <w:gridCol w:w="7371"/>
      </w:tblGrid>
      <w:tr xmlns:wp14="http://schemas.microsoft.com/office/word/2010/wordml" w:rsidTr="51F78566" w14:paraId="75B1E07C" wp14:textId="77777777">
        <w:trPr>
          <w:trHeight w:val="377" w:hRule="atLeast"/>
        </w:trPr>
        <w:tc>
          <w:tcPr>
            <w:gridSpan w:val="2"/>
            <w:shd w:val="clear" w:color="auto" w:fill="F2F2F2" w:themeFill="background1" w:themeFillShade="F2"/>
            <w:tcMar/>
          </w:tcPr>
          <w:p w:rsidRPr="00000000" w:rsidR="00000000" w:rsidDel="00000000" w:rsidP="00000000" w:rsidRDefault="00000000" w14:paraId="00000189"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Day 2</w:t>
            </w:r>
          </w:p>
        </w:tc>
      </w:tr>
      <w:tr xmlns:wp14="http://schemas.microsoft.com/office/word/2010/wordml" w:rsidTr="51F78566" w14:paraId="65E61852" wp14:textId="77777777">
        <w:trPr>
          <w:trHeight w:val="377" w:hRule="atLeast"/>
        </w:trPr>
        <w:tc>
          <w:tcPr>
            <w:shd w:val="clear" w:color="auto" w:fill="D9D9D9" w:themeFill="background1" w:themeFillShade="D9"/>
            <w:tcMar/>
          </w:tcPr>
          <w:p w:rsidRPr="00000000" w:rsidR="00000000" w:rsidDel="00000000" w:rsidP="00000000" w:rsidRDefault="00000000" w14:paraId="0000018B" wp14:textId="77777777">
            <w:pPr>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shd w:val="clear" w:color="auto" w:fill="D9D9D9" w:themeFill="background1" w:themeFillShade="D9"/>
            <w:tcMar/>
          </w:tcPr>
          <w:p w:rsidRPr="00000000" w:rsidR="00000000" w:rsidDel="00000000" w:rsidP="00000000" w:rsidRDefault="00000000" w14:paraId="0000018C" wp14:textId="77777777">
            <w:pPr>
              <w:rPr>
                <w:rFonts w:ascii="Calibri" w:hAnsi="Calibri" w:eastAsia="Calibri" w:cs="Calibri"/>
                <w:b w:val="1"/>
              </w:rPr>
            </w:pPr>
            <w:r w:rsidRPr="00000000" w:rsidDel="00000000" w:rsidR="00000000">
              <w:rPr>
                <w:rFonts w:ascii="Calibri" w:hAnsi="Calibri" w:eastAsia="Calibri" w:cs="Calibri"/>
                <w:b w:val="1"/>
                <w:rtl w:val="0"/>
              </w:rPr>
              <w:t xml:space="preserve">Session</w:t>
            </w:r>
          </w:p>
        </w:tc>
      </w:tr>
      <w:tr xmlns:wp14="http://schemas.microsoft.com/office/word/2010/wordml" w:rsidTr="51F78566" w14:paraId="5698DC82" wp14:textId="77777777">
        <w:trPr>
          <w:trHeight w:val="404" w:hRule="atLeast"/>
        </w:trPr>
        <w:tc>
          <w:tcPr>
            <w:tcMar/>
          </w:tcPr>
          <w:p w:rsidRPr="00000000" w:rsidR="00000000" w:rsidDel="00000000" w:rsidP="00000000" w:rsidRDefault="00000000" w14:paraId="0000018D" wp14:textId="77777777">
            <w:pPr>
              <w:rPr>
                <w:rFonts w:ascii="Calibri" w:hAnsi="Calibri" w:eastAsia="Calibri" w:cs="Calibri"/>
              </w:rPr>
            </w:pPr>
            <w:r w:rsidRPr="00000000" w:rsidDel="00000000" w:rsidR="00000000">
              <w:rPr>
                <w:rFonts w:ascii="Calibri" w:hAnsi="Calibri" w:eastAsia="Calibri" w:cs="Calibri"/>
                <w:rtl w:val="0"/>
              </w:rPr>
              <w:t xml:space="preserve">9:00 to 9:30</w:t>
            </w:r>
          </w:p>
        </w:tc>
        <w:tc>
          <w:tcPr>
            <w:tcMar/>
          </w:tcPr>
          <w:p w:rsidRPr="00000000" w:rsidR="00000000" w:rsidDel="00000000" w:rsidP="00000000" w:rsidRDefault="00000000" w14:paraId="0000018E" wp14:textId="77777777">
            <w:pPr>
              <w:rPr>
                <w:rFonts w:ascii="Calibri" w:hAnsi="Calibri" w:eastAsia="Calibri" w:cs="Calibri"/>
              </w:rPr>
            </w:pPr>
            <w:r w:rsidRPr="00000000" w:rsidDel="00000000" w:rsidR="00000000">
              <w:rPr>
                <w:rFonts w:ascii="Calibri" w:hAnsi="Calibri" w:eastAsia="Calibri" w:cs="Calibri"/>
                <w:rtl w:val="0"/>
              </w:rPr>
              <w:t xml:space="preserve">Welcome and review of previous day</w:t>
            </w:r>
          </w:p>
        </w:tc>
      </w:tr>
      <w:tr xmlns:wp14="http://schemas.microsoft.com/office/word/2010/wordml" w:rsidTr="51F78566" w14:paraId="38EF827D" wp14:textId="77777777">
        <w:trPr>
          <w:trHeight w:val="503" w:hRule="atLeast"/>
        </w:trPr>
        <w:tc>
          <w:tcPr>
            <w:tcMar/>
          </w:tcPr>
          <w:p w:rsidRPr="00000000" w:rsidR="00000000" w:rsidDel="00000000" w:rsidP="00000000" w:rsidRDefault="00000000" w14:paraId="0000018F" wp14:textId="77777777">
            <w:pPr>
              <w:rPr>
                <w:rFonts w:ascii="Calibri" w:hAnsi="Calibri" w:eastAsia="Calibri" w:cs="Calibri"/>
              </w:rPr>
            </w:pPr>
            <w:r w:rsidRPr="00000000" w:rsidDel="00000000" w:rsidR="00000000">
              <w:rPr>
                <w:rFonts w:ascii="Calibri" w:hAnsi="Calibri" w:eastAsia="Calibri" w:cs="Calibri"/>
                <w:rtl w:val="0"/>
              </w:rPr>
              <w:t xml:space="preserve">9:30 to 10:30</w:t>
            </w:r>
          </w:p>
        </w:tc>
        <w:tc>
          <w:tcPr>
            <w:tcMar/>
          </w:tcPr>
          <w:p w:rsidRPr="00000000" w:rsidR="00000000" w:rsidDel="00000000" w:rsidP="00000000" w:rsidRDefault="00000000" w14:paraId="00000190" wp14:textId="77777777">
            <w:pPr>
              <w:rPr>
                <w:rFonts w:ascii="Calibri" w:hAnsi="Calibri" w:eastAsia="Calibri" w:cs="Calibri"/>
              </w:rPr>
            </w:pPr>
            <w:r w:rsidRPr="00000000" w:rsidDel="00000000" w:rsidR="00000000">
              <w:rPr>
                <w:rFonts w:ascii="Calibri" w:hAnsi="Calibri" w:eastAsia="Calibri" w:cs="Calibri"/>
                <w:rtl w:val="0"/>
              </w:rPr>
              <w:t xml:space="preserve">Session 8: Adaptations to IMAM Programming</w:t>
            </w:r>
          </w:p>
          <w:p w:rsidRPr="00000000" w:rsidR="00000000" w:rsidDel="00000000" w:rsidP="00000000" w:rsidRDefault="00000000" w14:paraId="00000191" wp14:textId="77777777">
            <w:pPr>
              <w:rPr>
                <w:rFonts w:ascii="Calibri" w:hAnsi="Calibri" w:eastAsia="Calibri" w:cs="Calibri"/>
              </w:rPr>
            </w:pPr>
            <w:r w:rsidRPr="00000000" w:rsidDel="00000000" w:rsidR="00000000">
              <w:rPr>
                <w:rtl w:val="0"/>
              </w:rPr>
            </w:r>
          </w:p>
        </w:tc>
      </w:tr>
      <w:tr xmlns:wp14="http://schemas.microsoft.com/office/word/2010/wordml" w:rsidTr="51F78566" w14:paraId="69EAE04E" wp14:textId="77777777">
        <w:trPr>
          <w:trHeight w:val="503" w:hRule="atLeast"/>
        </w:trPr>
        <w:tc>
          <w:tcPr>
            <w:tcMar/>
          </w:tcPr>
          <w:p w:rsidRPr="00000000" w:rsidR="00000000" w:rsidDel="00000000" w:rsidP="00000000" w:rsidRDefault="00000000" w14:paraId="00000192" wp14:textId="77777777">
            <w:pPr>
              <w:rPr>
                <w:rFonts w:ascii="Calibri" w:hAnsi="Calibri" w:eastAsia="Calibri" w:cs="Calibri"/>
              </w:rPr>
            </w:pPr>
            <w:r w:rsidRPr="00000000" w:rsidDel="00000000" w:rsidR="00000000">
              <w:rPr>
                <w:rFonts w:ascii="Calibri" w:hAnsi="Calibri" w:eastAsia="Calibri" w:cs="Calibri"/>
                <w:rtl w:val="0"/>
              </w:rPr>
              <w:t xml:space="preserve">10:30 to 11:00</w:t>
            </w:r>
          </w:p>
        </w:tc>
        <w:tc>
          <w:tcPr>
            <w:tcMar/>
          </w:tcPr>
          <w:p w:rsidRPr="00000000" w:rsidR="00000000" w:rsidDel="00000000" w:rsidP="00000000" w:rsidRDefault="00000000" w14:paraId="00000193" wp14:textId="77777777">
            <w:pPr>
              <w:rPr>
                <w:rFonts w:ascii="Calibri" w:hAnsi="Calibri" w:eastAsia="Calibri" w:cs="Calibri"/>
              </w:rPr>
            </w:pPr>
            <w:r w:rsidRPr="00000000" w:rsidDel="00000000" w:rsidR="00000000">
              <w:rPr>
                <w:rFonts w:ascii="Calibri" w:hAnsi="Calibri" w:eastAsia="Calibri" w:cs="Calibri"/>
                <w:rtl w:val="0"/>
              </w:rPr>
              <w:t xml:space="preserve">Session 9:  Family MUAC</w:t>
            </w:r>
          </w:p>
        </w:tc>
      </w:tr>
      <w:tr xmlns:wp14="http://schemas.microsoft.com/office/word/2010/wordml" w:rsidTr="51F78566" w14:paraId="1E6E996A" wp14:textId="77777777">
        <w:trPr>
          <w:trHeight w:val="359" w:hRule="atLeast"/>
        </w:trPr>
        <w:tc>
          <w:tcPr>
            <w:shd w:val="clear" w:color="auto" w:fill="F2F2F2" w:themeFill="background1" w:themeFillShade="F2"/>
            <w:tcMar/>
          </w:tcPr>
          <w:p w:rsidRPr="00000000" w:rsidR="00000000" w:rsidDel="00000000" w:rsidP="00000000" w:rsidRDefault="00000000" w14:paraId="00000194" wp14:textId="77777777">
            <w:pPr>
              <w:rPr>
                <w:rFonts w:ascii="Calibri" w:hAnsi="Calibri" w:eastAsia="Calibri" w:cs="Calibri"/>
              </w:rPr>
            </w:pPr>
            <w:r w:rsidRPr="00000000" w:rsidDel="00000000" w:rsidR="00000000">
              <w:rPr>
                <w:rFonts w:ascii="Calibri" w:hAnsi="Calibri" w:eastAsia="Calibri" w:cs="Calibri"/>
                <w:rtl w:val="0"/>
              </w:rPr>
              <w:t xml:space="preserve">11:00 to 11:15</w:t>
            </w:r>
          </w:p>
        </w:tc>
        <w:tc>
          <w:tcPr>
            <w:shd w:val="clear" w:color="auto" w:fill="F2F2F2" w:themeFill="background1" w:themeFillShade="F2"/>
            <w:tcMar/>
          </w:tcPr>
          <w:p w:rsidRPr="00000000" w:rsidR="00000000" w:rsidDel="00000000" w:rsidP="00000000" w:rsidRDefault="00000000" w14:paraId="00000195" wp14:textId="77777777">
            <w:pPr>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rsidTr="51F78566" w14:paraId="0CB85B64" wp14:textId="77777777">
        <w:trPr>
          <w:trHeight w:val="359" w:hRule="atLeast"/>
        </w:trPr>
        <w:tc>
          <w:tcPr>
            <w:tcMar/>
          </w:tcPr>
          <w:p w:rsidRPr="00000000" w:rsidR="00000000" w:rsidDel="00000000" w:rsidP="00000000" w:rsidRDefault="00000000" w14:paraId="00000196" wp14:textId="77777777">
            <w:pPr>
              <w:rPr>
                <w:rFonts w:ascii="Calibri" w:hAnsi="Calibri" w:eastAsia="Calibri" w:cs="Calibri"/>
              </w:rPr>
            </w:pPr>
            <w:r w:rsidRPr="00000000" w:rsidDel="00000000" w:rsidR="00000000">
              <w:rPr>
                <w:rFonts w:ascii="Calibri" w:hAnsi="Calibri" w:eastAsia="Calibri" w:cs="Calibri"/>
                <w:rtl w:val="0"/>
              </w:rPr>
              <w:t xml:space="preserve">11:15 to 12:15</w:t>
            </w:r>
          </w:p>
        </w:tc>
        <w:tc>
          <w:tcPr>
            <w:tcMar/>
          </w:tcPr>
          <w:p w:rsidRPr="00000000" w:rsidR="00000000" w:rsidDel="00000000" w:rsidP="00000000" w:rsidRDefault="00000000" w14:paraId="00000197" wp14:textId="77777777">
            <w:pPr>
              <w:rPr>
                <w:rFonts w:ascii="Calibri" w:hAnsi="Calibri" w:eastAsia="Calibri" w:cs="Calibri"/>
              </w:rPr>
            </w:pPr>
            <w:r w:rsidRPr="00000000" w:rsidDel="00000000" w:rsidR="00000000">
              <w:rPr>
                <w:rFonts w:ascii="Calibri" w:hAnsi="Calibri" w:eastAsia="Calibri" w:cs="Calibri"/>
                <w:rtl w:val="0"/>
              </w:rPr>
              <w:t xml:space="preserve">Session 9: Family MUAC (contd.)</w:t>
            </w:r>
          </w:p>
        </w:tc>
      </w:tr>
      <w:tr xmlns:wp14="http://schemas.microsoft.com/office/word/2010/wordml" w:rsidTr="51F78566" w14:paraId="2FFAAD1B" wp14:textId="77777777">
        <w:trPr>
          <w:trHeight w:val="359" w:hRule="atLeast"/>
        </w:trPr>
        <w:tc>
          <w:tcPr>
            <w:tcMar/>
          </w:tcPr>
          <w:p w:rsidRPr="00000000" w:rsidR="00000000" w:rsidDel="00000000" w:rsidP="00000000" w:rsidRDefault="00000000" w14:paraId="00000198" wp14:textId="77777777">
            <w:pPr>
              <w:rPr>
                <w:rFonts w:ascii="Calibri" w:hAnsi="Calibri" w:eastAsia="Calibri" w:cs="Calibri"/>
              </w:rPr>
            </w:pPr>
            <w:r w:rsidRPr="00000000" w:rsidDel="00000000" w:rsidR="00000000">
              <w:rPr>
                <w:rFonts w:ascii="Calibri" w:hAnsi="Calibri" w:eastAsia="Calibri" w:cs="Calibri"/>
                <w:rtl w:val="0"/>
              </w:rPr>
              <w:t xml:space="preserve">12:15 to 1:00</w:t>
            </w:r>
          </w:p>
        </w:tc>
        <w:tc>
          <w:tcPr>
            <w:tcMar/>
          </w:tcPr>
          <w:p w:rsidRPr="00000000" w:rsidR="00000000" w:rsidDel="00000000" w:rsidP="00000000" w:rsidRDefault="00000000" w14:paraId="00000199" wp14:textId="6FC609F6">
            <w:pPr>
              <w:rPr>
                <w:rFonts w:ascii="Calibri" w:hAnsi="Calibri" w:eastAsia="Calibri" w:cs="Calibri"/>
              </w:rPr>
            </w:pPr>
            <w:r w:rsidRPr="51F78566" w:rsidR="51F78566">
              <w:rPr>
                <w:rFonts w:ascii="Calibri" w:hAnsi="Calibri" w:eastAsia="Calibri" w:cs="Calibri"/>
              </w:rPr>
              <w:t xml:space="preserve">Session </w:t>
            </w:r>
            <w:r w:rsidRPr="51F78566" w:rsidR="51F78566">
              <w:rPr>
                <w:rFonts w:ascii="Calibri" w:hAnsi="Calibri" w:eastAsia="Calibri" w:cs="Calibri"/>
              </w:rPr>
              <w:t>10: Blanket</w:t>
            </w:r>
            <w:r w:rsidRPr="51F78566" w:rsidR="51F78566">
              <w:rPr>
                <w:rFonts w:ascii="Calibri" w:hAnsi="Calibri" w:eastAsia="Calibri" w:cs="Calibri"/>
              </w:rPr>
              <w:t> Supplementary Feeding Program and Food Basket Adaptations</w:t>
            </w:r>
          </w:p>
          <w:p w:rsidRPr="00000000" w:rsidR="00000000" w:rsidDel="00000000" w:rsidP="00000000" w:rsidRDefault="00000000" w14:paraId="0000019A" wp14:textId="77777777">
            <w:pPr>
              <w:rPr>
                <w:rFonts w:ascii="Calibri" w:hAnsi="Calibri" w:eastAsia="Calibri" w:cs="Calibri"/>
              </w:rPr>
            </w:pPr>
            <w:r w:rsidRPr="00000000" w:rsidDel="00000000" w:rsidR="00000000">
              <w:rPr>
                <w:rtl w:val="0"/>
              </w:rPr>
            </w:r>
          </w:p>
        </w:tc>
      </w:tr>
      <w:tr xmlns:wp14="http://schemas.microsoft.com/office/word/2010/wordml" w:rsidTr="51F78566" w14:paraId="4155C2D8" wp14:textId="77777777">
        <w:trPr>
          <w:trHeight w:val="503" w:hRule="atLeast"/>
        </w:trPr>
        <w:tc>
          <w:tcPr>
            <w:shd w:val="clear" w:color="auto" w:fill="F2F2F2" w:themeFill="background1" w:themeFillShade="F2"/>
            <w:tcMar/>
          </w:tcPr>
          <w:p w:rsidRPr="00000000" w:rsidR="00000000" w:rsidDel="00000000" w:rsidP="00000000" w:rsidRDefault="00000000" w14:paraId="0000019B" wp14:textId="77777777">
            <w:pPr>
              <w:rPr>
                <w:rFonts w:ascii="Calibri" w:hAnsi="Calibri" w:eastAsia="Calibri" w:cs="Calibri"/>
              </w:rPr>
            </w:pPr>
            <w:r w:rsidRPr="00000000" w:rsidDel="00000000" w:rsidR="00000000">
              <w:rPr>
                <w:rFonts w:ascii="Calibri" w:hAnsi="Calibri" w:eastAsia="Calibri" w:cs="Calibri"/>
                <w:rtl w:val="0"/>
              </w:rPr>
              <w:t xml:space="preserve">1pm to 2pm</w:t>
            </w:r>
          </w:p>
        </w:tc>
        <w:tc>
          <w:tcPr>
            <w:shd w:val="clear" w:color="auto" w:fill="F2F2F2" w:themeFill="background1" w:themeFillShade="F2"/>
            <w:tcMar/>
          </w:tcPr>
          <w:p w:rsidRPr="00000000" w:rsidR="00000000" w:rsidDel="00000000" w:rsidP="00000000" w:rsidRDefault="00000000" w14:paraId="0000019C" wp14:textId="77777777">
            <w:pPr>
              <w:rPr>
                <w:rFonts w:ascii="Calibri" w:hAnsi="Calibri" w:eastAsia="Calibri" w:cs="Calibri"/>
              </w:rPr>
            </w:pPr>
            <w:r w:rsidRPr="00000000" w:rsidDel="00000000" w:rsidR="00000000">
              <w:rPr>
                <w:rFonts w:ascii="Calibri" w:hAnsi="Calibri" w:eastAsia="Calibri" w:cs="Calibri"/>
                <w:rtl w:val="0"/>
              </w:rPr>
              <w:t xml:space="preserve">Lunch</w:t>
            </w:r>
          </w:p>
        </w:tc>
      </w:tr>
      <w:tr xmlns:wp14="http://schemas.microsoft.com/office/word/2010/wordml" w:rsidTr="51F78566" w14:paraId="6F5901F9" wp14:textId="77777777">
        <w:trPr>
          <w:trHeight w:val="647" w:hRule="atLeast"/>
        </w:trPr>
        <w:tc>
          <w:tcPr>
            <w:tcMar/>
          </w:tcPr>
          <w:p w:rsidRPr="00000000" w:rsidR="00000000" w:rsidDel="00000000" w:rsidP="00000000" w:rsidRDefault="00000000" w14:paraId="0000019D" wp14:textId="77777777">
            <w:pPr>
              <w:rPr>
                <w:rFonts w:ascii="Calibri" w:hAnsi="Calibri" w:eastAsia="Calibri" w:cs="Calibri"/>
              </w:rPr>
            </w:pPr>
            <w:r w:rsidRPr="00000000" w:rsidDel="00000000" w:rsidR="00000000">
              <w:rPr>
                <w:rFonts w:ascii="Calibri" w:hAnsi="Calibri" w:eastAsia="Calibri" w:cs="Calibri"/>
                <w:rtl w:val="0"/>
              </w:rPr>
              <w:t xml:space="preserve">2:00 to 3:00</w:t>
            </w:r>
          </w:p>
        </w:tc>
        <w:tc>
          <w:tcPr>
            <w:tcMar/>
          </w:tcPr>
          <w:p w:rsidRPr="00000000" w:rsidR="00000000" w:rsidDel="00000000" w:rsidP="00000000" w:rsidRDefault="00000000" w14:paraId="0000019E" wp14:textId="77777777">
            <w:pPr>
              <w:rPr>
                <w:rFonts w:ascii="Calibri" w:hAnsi="Calibri" w:eastAsia="Calibri" w:cs="Calibri"/>
              </w:rPr>
            </w:pPr>
            <w:r w:rsidRPr="00000000" w:rsidDel="00000000" w:rsidR="00000000">
              <w:rPr>
                <w:rFonts w:ascii="Calibri" w:hAnsi="Calibri" w:eastAsia="Calibri" w:cs="Calibri"/>
                <w:rtl w:val="0"/>
              </w:rPr>
              <w:t xml:space="preserve">Session 11: Micronutrient Distribution Adaptations</w:t>
            </w:r>
            <w:r w:rsidRPr="00000000" w:rsidDel="00000000" w:rsidR="00000000">
              <w:rPr>
                <w:rtl w:val="0"/>
              </w:rPr>
            </w:r>
          </w:p>
        </w:tc>
      </w:tr>
      <w:tr xmlns:wp14="http://schemas.microsoft.com/office/word/2010/wordml" w:rsidTr="51F78566" w14:paraId="7C3EFAB1" wp14:textId="77777777">
        <w:trPr>
          <w:trHeight w:val="638" w:hRule="atLeast"/>
        </w:trPr>
        <w:tc>
          <w:tcPr>
            <w:tcMar/>
          </w:tcPr>
          <w:p w:rsidRPr="00000000" w:rsidR="00000000" w:rsidDel="00000000" w:rsidP="00000000" w:rsidRDefault="00000000" w14:paraId="0000019F" wp14:textId="77777777">
            <w:pPr>
              <w:rPr>
                <w:rFonts w:ascii="Calibri" w:hAnsi="Calibri" w:eastAsia="Calibri" w:cs="Calibri"/>
              </w:rPr>
            </w:pPr>
            <w:r w:rsidRPr="00000000" w:rsidDel="00000000" w:rsidR="00000000">
              <w:rPr>
                <w:rFonts w:ascii="Calibri" w:hAnsi="Calibri" w:eastAsia="Calibri" w:cs="Calibri"/>
                <w:rtl w:val="0"/>
              </w:rPr>
              <w:t xml:space="preserve">3:00 to 3:30</w:t>
            </w:r>
          </w:p>
        </w:tc>
        <w:tc>
          <w:tcPr>
            <w:tcMar/>
          </w:tcPr>
          <w:p w:rsidRPr="00000000" w:rsidR="00000000" w:rsidDel="00000000" w:rsidP="00000000" w:rsidRDefault="00000000" w14:paraId="000001A0" wp14:textId="77777777">
            <w:pPr>
              <w:rPr>
                <w:rFonts w:ascii="Calibri" w:hAnsi="Calibri" w:eastAsia="Calibri" w:cs="Calibri"/>
              </w:rPr>
            </w:pPr>
            <w:r w:rsidRPr="00000000" w:rsidDel="00000000" w:rsidR="00000000">
              <w:rPr>
                <w:rFonts w:ascii="Calibri" w:hAnsi="Calibri" w:eastAsia="Calibri" w:cs="Calibri"/>
                <w:rtl w:val="0"/>
              </w:rPr>
              <w:t xml:space="preserve">Session 12: Post Assessment and Evaluation  </w:t>
            </w:r>
          </w:p>
          <w:p w:rsidRPr="00000000" w:rsidR="00000000" w:rsidDel="00000000" w:rsidP="00000000" w:rsidRDefault="00000000" w14:paraId="000001A1" wp14:textId="77777777">
            <w:pPr>
              <w:rPr>
                <w:rFonts w:ascii="Calibri" w:hAnsi="Calibri" w:eastAsia="Calibri" w:cs="Calibri"/>
              </w:rPr>
            </w:pPr>
            <w:r w:rsidRPr="00000000" w:rsidDel="00000000" w:rsidR="00000000">
              <w:rPr>
                <w:rtl w:val="0"/>
              </w:rPr>
            </w:r>
          </w:p>
        </w:tc>
      </w:tr>
      <w:tr xmlns:wp14="http://schemas.microsoft.com/office/word/2010/wordml" w:rsidTr="51F78566" w14:paraId="50B46D98" wp14:textId="77777777">
        <w:trPr>
          <w:trHeight w:val="467" w:hRule="atLeast"/>
        </w:trPr>
        <w:tc>
          <w:tcPr>
            <w:tcMar/>
          </w:tcPr>
          <w:p w:rsidRPr="00000000" w:rsidR="00000000" w:rsidDel="00000000" w:rsidP="00000000" w:rsidRDefault="00000000" w14:paraId="000001A2" wp14:textId="77777777">
            <w:pPr>
              <w:rPr>
                <w:rFonts w:ascii="Calibri" w:hAnsi="Calibri" w:eastAsia="Calibri" w:cs="Calibri"/>
              </w:rPr>
            </w:pPr>
            <w:r w:rsidRPr="00000000" w:rsidDel="00000000" w:rsidR="00000000">
              <w:rPr>
                <w:rFonts w:ascii="Calibri" w:hAnsi="Calibri" w:eastAsia="Calibri" w:cs="Calibri"/>
                <w:rtl w:val="0"/>
              </w:rPr>
              <w:t xml:space="preserve">3:30 to 4:00</w:t>
            </w:r>
          </w:p>
        </w:tc>
        <w:tc>
          <w:tcPr>
            <w:tcMar/>
          </w:tcPr>
          <w:p w:rsidRPr="00000000" w:rsidR="00000000" w:rsidDel="00000000" w:rsidP="00000000" w:rsidRDefault="00000000" w14:paraId="000001A3" wp14:textId="77777777">
            <w:pPr>
              <w:rPr>
                <w:rFonts w:ascii="Calibri" w:hAnsi="Calibri" w:eastAsia="Calibri" w:cs="Calibri"/>
              </w:rPr>
            </w:pPr>
            <w:r w:rsidRPr="00000000" w:rsidDel="00000000" w:rsidR="00000000">
              <w:rPr>
                <w:rFonts w:ascii="Calibri" w:hAnsi="Calibri" w:eastAsia="Calibri" w:cs="Calibri"/>
                <w:rtl w:val="0"/>
              </w:rPr>
              <w:t xml:space="preserve">Final discussion and Closing</w:t>
            </w:r>
          </w:p>
        </w:tc>
      </w:tr>
      <w:tr xmlns:wp14="http://schemas.microsoft.com/office/word/2010/wordml" w:rsidTr="51F78566" w14:paraId="206F756D" wp14:textId="77777777">
        <w:trPr>
          <w:trHeight w:val="449" w:hRule="atLeast"/>
        </w:trPr>
        <w:tc>
          <w:tcPr>
            <w:gridSpan w:val="2"/>
            <w:shd w:val="clear" w:color="auto" w:fill="F2F2F2" w:themeFill="background1" w:themeFillShade="F2"/>
            <w:tcMar/>
          </w:tcPr>
          <w:p w:rsidRPr="00000000" w:rsidR="00000000" w:rsidDel="00000000" w:rsidP="00000000" w:rsidRDefault="00000000" w14:paraId="000001A4"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End of Day</w:t>
            </w:r>
          </w:p>
        </w:tc>
      </w:tr>
    </w:tbl>
    <w:p xmlns:wp14="http://schemas.microsoft.com/office/word/2010/wordml" w:rsidRPr="00000000" w:rsidR="00000000" w:rsidDel="00000000" w:rsidP="00000000" w:rsidRDefault="00000000" w14:paraId="000001A6" wp14:textId="77777777">
      <w:pPr>
        <w:spacing w:after="160" w:line="259" w:lineRule="auto"/>
        <w:rPr>
          <w:rFonts w:ascii="Calibri" w:hAnsi="Calibri" w:eastAsia="Calibri" w:cs="Calibri"/>
          <w:highlight w:val="yellow"/>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1A7" wp14:textId="77777777">
      <w:pPr>
        <w:spacing w:after="160" w:line="259" w:lineRule="auto"/>
        <w:rPr>
          <w:rFonts w:ascii="Calibri" w:hAnsi="Calibri" w:eastAsia="Calibri" w:cs="Calibri"/>
          <w:b w:val="1"/>
        </w:rPr>
      </w:pPr>
      <w:r w:rsidRPr="00000000" w:rsidDel="00000000" w:rsidR="00000000">
        <w:rPr>
          <w:rFonts w:ascii="Calibri" w:hAnsi="Calibri" w:eastAsia="Calibri" w:cs="Calibri"/>
          <w:b w:val="1"/>
          <w:rtl w:val="0"/>
        </w:rPr>
        <w:t xml:space="preserve">Online Training</w:t>
      </w:r>
    </w:p>
    <w:tbl>
      <w:tblPr>
        <w:tblStyle w:val="Table3"/>
        <w:tblW w:w="9445.0"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074"/>
        <w:gridCol w:w="7371"/>
        <w:tblGridChange w:id="0">
          <w:tblGrid>
            <w:gridCol w:w="2074"/>
            <w:gridCol w:w="7371"/>
          </w:tblGrid>
        </w:tblGridChange>
      </w:tblGrid>
      <w:tr xmlns:wp14="http://schemas.microsoft.com/office/word/2010/wordml" w14:paraId="0976D6C0" wp14:textId="77777777">
        <w:trPr>
          <w:trHeight w:val="377" w:hRule="atLeast"/>
        </w:trPr>
        <w:tc>
          <w:tcPr>
            <w:gridSpan w:val="2"/>
            <w:shd w:val="clear" w:fill="f2f2f2"/>
          </w:tcPr>
          <w:p w:rsidRPr="00000000" w:rsidR="00000000" w:rsidDel="00000000" w:rsidP="00000000" w:rsidRDefault="00000000" w14:paraId="000001A8"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Day 1</w:t>
            </w:r>
          </w:p>
        </w:tc>
      </w:tr>
      <w:tr xmlns:wp14="http://schemas.microsoft.com/office/word/2010/wordml" w14:paraId="755BF972" wp14:textId="77777777">
        <w:trPr>
          <w:trHeight w:val="377" w:hRule="atLeast"/>
        </w:trPr>
        <w:tc>
          <w:tcPr>
            <w:shd w:val="clear" w:fill="d9d9d9"/>
          </w:tcPr>
          <w:p w:rsidRPr="00000000" w:rsidR="00000000" w:rsidDel="00000000" w:rsidP="00000000" w:rsidRDefault="00000000" w14:paraId="000001AA" wp14:textId="77777777">
            <w:pPr>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shd w:val="clear" w:fill="d9d9d9"/>
          </w:tcPr>
          <w:p w:rsidRPr="00000000" w:rsidR="00000000" w:rsidDel="00000000" w:rsidP="00000000" w:rsidRDefault="00000000" w14:paraId="000001AB" wp14:textId="77777777">
            <w:pPr>
              <w:rPr>
                <w:rFonts w:ascii="Calibri" w:hAnsi="Calibri" w:eastAsia="Calibri" w:cs="Calibri"/>
                <w:b w:val="1"/>
              </w:rPr>
            </w:pPr>
            <w:r w:rsidRPr="00000000" w:rsidDel="00000000" w:rsidR="00000000">
              <w:rPr>
                <w:rFonts w:ascii="Calibri" w:hAnsi="Calibri" w:eastAsia="Calibri" w:cs="Calibri"/>
                <w:b w:val="1"/>
                <w:rtl w:val="0"/>
              </w:rPr>
              <w:t xml:space="preserve">Session</w:t>
            </w:r>
          </w:p>
        </w:tc>
      </w:tr>
      <w:tr xmlns:wp14="http://schemas.microsoft.com/office/word/2010/wordml" w14:paraId="4CAADBAF" wp14:textId="77777777">
        <w:trPr>
          <w:trHeight w:val="404" w:hRule="atLeast"/>
        </w:trPr>
        <w:tc>
          <w:tcPr/>
          <w:p w:rsidRPr="00000000" w:rsidR="00000000" w:rsidDel="00000000" w:rsidP="00000000" w:rsidRDefault="00000000" w14:paraId="000001AC" wp14:textId="77777777">
            <w:pPr>
              <w:rPr>
                <w:rFonts w:ascii="Calibri" w:hAnsi="Calibri" w:eastAsia="Calibri" w:cs="Calibri"/>
              </w:rPr>
            </w:pPr>
            <w:r w:rsidRPr="00000000" w:rsidDel="00000000" w:rsidR="00000000">
              <w:rPr>
                <w:rFonts w:ascii="Calibri" w:hAnsi="Calibri" w:eastAsia="Calibri" w:cs="Calibri"/>
                <w:rtl w:val="0"/>
              </w:rPr>
              <w:t xml:space="preserve">9:00 to 9:25</w:t>
            </w:r>
          </w:p>
        </w:tc>
        <w:tc>
          <w:tcPr/>
          <w:p w:rsidRPr="00000000" w:rsidR="00000000" w:rsidDel="00000000" w:rsidP="00000000" w:rsidRDefault="00000000" w14:paraId="000001AD" wp14:textId="77777777">
            <w:pPr>
              <w:rPr>
                <w:rFonts w:ascii="Calibri" w:hAnsi="Calibri" w:eastAsia="Calibri" w:cs="Calibri"/>
              </w:rPr>
            </w:pPr>
            <w:r w:rsidRPr="00000000" w:rsidDel="00000000" w:rsidR="00000000">
              <w:rPr>
                <w:rFonts w:ascii="Calibri" w:hAnsi="Calibri" w:eastAsia="Calibri" w:cs="Calibri"/>
                <w:rtl w:val="0"/>
              </w:rPr>
              <w:t xml:space="preserve">Welcome and Introductions </w:t>
            </w:r>
            <w:r w:rsidRPr="00000000" w:rsidDel="00000000" w:rsidR="00000000">
              <w:rPr>
                <w:rFonts w:ascii="Calibri" w:hAnsi="Calibri" w:eastAsia="Calibri" w:cs="Calibri"/>
                <w:rtl w:val="0"/>
              </w:rPr>
              <w:t xml:space="preserve">and pre-test</w:t>
            </w:r>
            <w:r w:rsidRPr="00000000" w:rsidDel="00000000" w:rsidR="00000000">
              <w:rPr>
                <w:rtl w:val="0"/>
              </w:rPr>
            </w:r>
          </w:p>
        </w:tc>
      </w:tr>
      <w:tr xmlns:wp14="http://schemas.microsoft.com/office/word/2010/wordml" w14:paraId="66BAF926" wp14:textId="77777777">
        <w:trPr>
          <w:trHeight w:val="503" w:hRule="atLeast"/>
        </w:trPr>
        <w:tc>
          <w:tcPr/>
          <w:p w:rsidRPr="00000000" w:rsidR="00000000" w:rsidDel="00000000" w:rsidP="00000000" w:rsidRDefault="00000000" w14:paraId="000001AE" wp14:textId="77777777">
            <w:pPr>
              <w:rPr>
                <w:rFonts w:ascii="Calibri" w:hAnsi="Calibri" w:eastAsia="Calibri" w:cs="Calibri"/>
              </w:rPr>
            </w:pPr>
            <w:r w:rsidRPr="00000000" w:rsidDel="00000000" w:rsidR="00000000">
              <w:rPr>
                <w:rFonts w:ascii="Calibri" w:hAnsi="Calibri" w:eastAsia="Calibri" w:cs="Calibri"/>
                <w:rtl w:val="0"/>
              </w:rPr>
              <w:t xml:space="preserve">9:25 to 10:40</w:t>
            </w:r>
          </w:p>
        </w:tc>
        <w:tc>
          <w:tcPr/>
          <w:p w:rsidRPr="00000000" w:rsidR="00000000" w:rsidDel="00000000" w:rsidP="00000000" w:rsidRDefault="00000000" w14:paraId="000001AF" wp14:textId="77777777">
            <w:pPr>
              <w:rPr>
                <w:rFonts w:ascii="Calibri" w:hAnsi="Calibri" w:eastAsia="Calibri" w:cs="Calibri"/>
              </w:rPr>
            </w:pPr>
            <w:r w:rsidRPr="00000000" w:rsidDel="00000000" w:rsidR="00000000">
              <w:rPr>
                <w:rFonts w:ascii="Calibri" w:hAnsi="Calibri" w:eastAsia="Calibri" w:cs="Calibri"/>
                <w:rtl w:val="0"/>
              </w:rPr>
              <w:t xml:space="preserve">Session 1: </w:t>
            </w:r>
            <w:r w:rsidRPr="00000000" w:rsidDel="00000000" w:rsidR="00000000">
              <w:rPr>
                <w:rFonts w:ascii="Calibri" w:hAnsi="Calibri" w:eastAsia="Calibri" w:cs="Calibri"/>
                <w:rtl w:val="0"/>
              </w:rPr>
              <w:t xml:space="preserve">Introduction and background to nutrition programing adaptations in the COVID-19 context </w:t>
            </w:r>
            <w:r w:rsidRPr="00000000" w:rsidDel="00000000" w:rsidR="00000000">
              <w:rPr>
                <w:rtl w:val="0"/>
              </w:rPr>
            </w:r>
          </w:p>
        </w:tc>
      </w:tr>
      <w:tr xmlns:wp14="http://schemas.microsoft.com/office/word/2010/wordml" w14:paraId="3FCB8F53" wp14:textId="77777777">
        <w:trPr>
          <w:trHeight w:val="647" w:hRule="atLeast"/>
        </w:trPr>
        <w:tc>
          <w:tcPr/>
          <w:p w:rsidRPr="00000000" w:rsidR="00000000" w:rsidDel="00000000" w:rsidP="00000000" w:rsidRDefault="00000000" w14:paraId="000001B0" wp14:textId="77777777">
            <w:pPr>
              <w:rPr>
                <w:rFonts w:ascii="Calibri" w:hAnsi="Calibri" w:eastAsia="Calibri" w:cs="Calibri"/>
              </w:rPr>
            </w:pPr>
            <w:r w:rsidRPr="00000000" w:rsidDel="00000000" w:rsidR="00000000">
              <w:rPr>
                <w:rFonts w:ascii="Calibri" w:hAnsi="Calibri" w:eastAsia="Calibri" w:cs="Calibri"/>
                <w:rtl w:val="0"/>
              </w:rPr>
              <w:t xml:space="preserve">10:40 to 11: 00 </w:t>
            </w:r>
          </w:p>
        </w:tc>
        <w:tc>
          <w:tcPr/>
          <w:p w:rsidRPr="00000000" w:rsidR="00000000" w:rsidDel="00000000" w:rsidP="00000000" w:rsidRDefault="00000000" w14:paraId="000001B1" wp14:textId="77777777">
            <w:pPr>
              <w:rPr>
                <w:rFonts w:ascii="Calibri" w:hAnsi="Calibri" w:eastAsia="Calibri" w:cs="Calibri"/>
              </w:rPr>
            </w:pPr>
            <w:r w:rsidRPr="00000000" w:rsidDel="00000000" w:rsidR="00000000">
              <w:rPr>
                <w:rFonts w:ascii="Calibri" w:hAnsi="Calibri" w:eastAsia="Calibri" w:cs="Calibri"/>
                <w:rtl w:val="0"/>
              </w:rPr>
              <w:t xml:space="preserve">Session 2:  </w:t>
            </w:r>
            <w:r w:rsidRPr="00000000" w:rsidDel="00000000" w:rsidR="00000000">
              <w:rPr>
                <w:rFonts w:ascii="Calibri" w:hAnsi="Calibri" w:eastAsia="Calibri" w:cs="Calibri"/>
                <w:rtl w:val="0"/>
              </w:rPr>
              <w:t xml:space="preserve"> Risk Communication and Community Engagement for COVID-19 – Integration within Programs </w:t>
            </w:r>
            <w:r w:rsidRPr="00000000" w:rsidDel="00000000" w:rsidR="00000000">
              <w:rPr>
                <w:rtl w:val="0"/>
              </w:rPr>
            </w:r>
          </w:p>
        </w:tc>
      </w:tr>
      <w:tr xmlns:wp14="http://schemas.microsoft.com/office/word/2010/wordml" w14:paraId="72706650" wp14:textId="77777777">
        <w:trPr>
          <w:trHeight w:val="440" w:hRule="atLeast"/>
        </w:trPr>
        <w:tc>
          <w:tcPr>
            <w:shd w:val="clear" w:fill="f2f2f2"/>
          </w:tcPr>
          <w:p w:rsidRPr="00000000" w:rsidR="00000000" w:rsidDel="00000000" w:rsidP="00000000" w:rsidRDefault="00000000" w14:paraId="000001B2" wp14:textId="77777777">
            <w:pPr>
              <w:rPr>
                <w:rFonts w:ascii="Calibri" w:hAnsi="Calibri" w:eastAsia="Calibri" w:cs="Calibri"/>
              </w:rPr>
            </w:pPr>
            <w:r w:rsidRPr="00000000" w:rsidDel="00000000" w:rsidR="00000000">
              <w:rPr>
                <w:rFonts w:ascii="Calibri" w:hAnsi="Calibri" w:eastAsia="Calibri" w:cs="Calibri"/>
                <w:rtl w:val="0"/>
              </w:rPr>
              <w:t xml:space="preserve">11:30 to 11:15</w:t>
            </w:r>
          </w:p>
        </w:tc>
        <w:tc>
          <w:tcPr>
            <w:shd w:val="clear" w:fill="f2f2f2"/>
          </w:tcPr>
          <w:p w:rsidRPr="00000000" w:rsidR="00000000" w:rsidDel="00000000" w:rsidP="00000000" w:rsidRDefault="00000000" w14:paraId="000001B3" wp14:textId="77777777">
            <w:pPr>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14:paraId="4F8484BE" wp14:textId="77777777">
        <w:trPr>
          <w:trHeight w:val="638" w:hRule="atLeast"/>
        </w:trPr>
        <w:tc>
          <w:tcPr/>
          <w:p w:rsidRPr="00000000" w:rsidR="00000000" w:rsidDel="00000000" w:rsidP="00000000" w:rsidRDefault="00000000" w14:paraId="000001B4" wp14:textId="77777777">
            <w:pPr>
              <w:rPr>
                <w:rFonts w:ascii="Calibri" w:hAnsi="Calibri" w:eastAsia="Calibri" w:cs="Calibri"/>
              </w:rPr>
            </w:pPr>
            <w:r w:rsidRPr="00000000" w:rsidDel="00000000" w:rsidR="00000000">
              <w:rPr>
                <w:rFonts w:ascii="Calibri" w:hAnsi="Calibri" w:eastAsia="Calibri" w:cs="Calibri"/>
                <w:rtl w:val="0"/>
              </w:rPr>
              <w:t xml:space="preserve">11:15 to 11:45 </w:t>
            </w:r>
          </w:p>
        </w:tc>
        <w:tc>
          <w:tcPr/>
          <w:p w:rsidRPr="00000000" w:rsidR="00000000" w:rsidDel="00000000" w:rsidP="00000000" w:rsidRDefault="00000000" w14:paraId="000001B5" wp14:textId="77777777">
            <w:pPr>
              <w:rPr>
                <w:rFonts w:ascii="Calibri" w:hAnsi="Calibri" w:eastAsia="Calibri" w:cs="Calibri"/>
              </w:rPr>
            </w:pPr>
            <w:r w:rsidRPr="00000000" w:rsidDel="00000000" w:rsidR="00000000">
              <w:rPr>
                <w:rFonts w:ascii="Calibri" w:hAnsi="Calibri" w:eastAsia="Calibri" w:cs="Calibri"/>
                <w:rtl w:val="0"/>
              </w:rPr>
              <w:t xml:space="preserve">Session 2:   Risk Communication and Community Engagement for COVID-19 – Integration within Programs </w:t>
            </w:r>
          </w:p>
        </w:tc>
      </w:tr>
      <w:tr xmlns:wp14="http://schemas.microsoft.com/office/word/2010/wordml" w14:paraId="30E9A6B2" wp14:textId="77777777">
        <w:trPr>
          <w:trHeight w:val="440" w:hRule="atLeast"/>
        </w:trPr>
        <w:tc>
          <w:tcPr>
            <w:gridSpan w:val="2"/>
            <w:shd w:val="clear" w:fill="f2f2f2"/>
          </w:tcPr>
          <w:p w:rsidRPr="00000000" w:rsidR="00000000" w:rsidDel="00000000" w:rsidP="00000000" w:rsidRDefault="00000000" w14:paraId="000001B6"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End of Day</w:t>
            </w:r>
          </w:p>
        </w:tc>
      </w:tr>
    </w:tbl>
    <w:p xmlns:wp14="http://schemas.microsoft.com/office/word/2010/wordml" w:rsidRPr="00000000" w:rsidR="00000000" w:rsidDel="00000000" w:rsidP="00000000" w:rsidRDefault="00000000" w14:paraId="000001B8" wp14:textId="77777777">
      <w:pPr>
        <w:spacing w:after="160" w:line="259" w:lineRule="auto"/>
        <w:rPr>
          <w:rFonts w:ascii="Calibri" w:hAnsi="Calibri" w:eastAsia="Calibri" w:cs="Calibri"/>
          <w:highlight w:val="yellow"/>
        </w:rPr>
      </w:pPr>
      <w:r w:rsidRPr="00000000" w:rsidDel="00000000" w:rsidR="00000000">
        <w:rPr>
          <w:rtl w:val="0"/>
        </w:rPr>
      </w:r>
    </w:p>
    <w:tbl>
      <w:tblPr>
        <w:tblStyle w:val="Table4"/>
        <w:tblW w:w="9445.0"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074"/>
        <w:gridCol w:w="7371"/>
        <w:tblGridChange w:id="0">
          <w:tblGrid>
            <w:gridCol w:w="2074"/>
            <w:gridCol w:w="7371"/>
          </w:tblGrid>
        </w:tblGridChange>
      </w:tblGrid>
      <w:tr xmlns:wp14="http://schemas.microsoft.com/office/word/2010/wordml" w14:paraId="41DEC4CA" wp14:textId="77777777">
        <w:trPr>
          <w:trHeight w:val="377" w:hRule="atLeast"/>
        </w:trPr>
        <w:tc>
          <w:tcPr>
            <w:gridSpan w:val="2"/>
            <w:shd w:val="clear" w:fill="f2f2f2"/>
          </w:tcPr>
          <w:p w:rsidRPr="00000000" w:rsidR="00000000" w:rsidDel="00000000" w:rsidP="00000000" w:rsidRDefault="00000000" w14:paraId="000001B9"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Day 2</w:t>
            </w:r>
          </w:p>
        </w:tc>
      </w:tr>
      <w:tr xmlns:wp14="http://schemas.microsoft.com/office/word/2010/wordml" w14:paraId="68A1BB4F" wp14:textId="77777777">
        <w:trPr>
          <w:trHeight w:val="377" w:hRule="atLeast"/>
        </w:trPr>
        <w:tc>
          <w:tcPr>
            <w:shd w:val="clear" w:fill="d9d9d9"/>
          </w:tcPr>
          <w:p w:rsidRPr="00000000" w:rsidR="00000000" w:rsidDel="00000000" w:rsidP="00000000" w:rsidRDefault="00000000" w14:paraId="000001BB" wp14:textId="77777777">
            <w:pPr>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shd w:val="clear" w:fill="d9d9d9"/>
          </w:tcPr>
          <w:p w:rsidRPr="00000000" w:rsidR="00000000" w:rsidDel="00000000" w:rsidP="00000000" w:rsidRDefault="00000000" w14:paraId="000001BC" wp14:textId="77777777">
            <w:pPr>
              <w:rPr>
                <w:rFonts w:ascii="Calibri" w:hAnsi="Calibri" w:eastAsia="Calibri" w:cs="Calibri"/>
                <w:b w:val="1"/>
              </w:rPr>
            </w:pPr>
            <w:r w:rsidRPr="00000000" w:rsidDel="00000000" w:rsidR="00000000">
              <w:rPr>
                <w:rFonts w:ascii="Calibri" w:hAnsi="Calibri" w:eastAsia="Calibri" w:cs="Calibri"/>
                <w:b w:val="1"/>
                <w:rtl w:val="0"/>
              </w:rPr>
              <w:t xml:space="preserve">Session</w:t>
            </w:r>
          </w:p>
        </w:tc>
      </w:tr>
      <w:tr xmlns:wp14="http://schemas.microsoft.com/office/word/2010/wordml" w14:paraId="0971775C" wp14:textId="77777777">
        <w:trPr>
          <w:trHeight w:val="404" w:hRule="atLeast"/>
        </w:trPr>
        <w:tc>
          <w:tcPr/>
          <w:p w:rsidRPr="00000000" w:rsidR="00000000" w:rsidDel="00000000" w:rsidP="00000000" w:rsidRDefault="00000000" w14:paraId="000001BD" wp14:textId="77777777">
            <w:pPr>
              <w:rPr>
                <w:rFonts w:ascii="Calibri" w:hAnsi="Calibri" w:eastAsia="Calibri" w:cs="Calibri"/>
              </w:rPr>
            </w:pPr>
            <w:r w:rsidRPr="00000000" w:rsidDel="00000000" w:rsidR="00000000">
              <w:rPr>
                <w:rFonts w:ascii="Calibri" w:hAnsi="Calibri" w:eastAsia="Calibri" w:cs="Calibri"/>
                <w:rtl w:val="0"/>
              </w:rPr>
              <w:t xml:space="preserve">9:00 to 9:30</w:t>
            </w:r>
          </w:p>
        </w:tc>
        <w:tc>
          <w:tcPr/>
          <w:p w:rsidRPr="00000000" w:rsidR="00000000" w:rsidDel="00000000" w:rsidP="00000000" w:rsidRDefault="00000000" w14:paraId="000001BE" wp14:textId="77777777">
            <w:pPr>
              <w:rPr>
                <w:rFonts w:ascii="Calibri" w:hAnsi="Calibri" w:eastAsia="Calibri" w:cs="Calibri"/>
              </w:rPr>
            </w:pPr>
            <w:r w:rsidRPr="00000000" w:rsidDel="00000000" w:rsidR="00000000">
              <w:rPr>
                <w:rFonts w:ascii="Calibri" w:hAnsi="Calibri" w:eastAsia="Calibri" w:cs="Calibri"/>
                <w:rtl w:val="0"/>
              </w:rPr>
              <w:t xml:space="preserve">Welcome and review of previous day</w:t>
            </w:r>
          </w:p>
        </w:tc>
      </w:tr>
      <w:tr xmlns:wp14="http://schemas.microsoft.com/office/word/2010/wordml" w14:paraId="1E2E5146" wp14:textId="77777777">
        <w:trPr>
          <w:trHeight w:val="467" w:hRule="atLeast"/>
        </w:trPr>
        <w:tc>
          <w:tcPr/>
          <w:p w:rsidRPr="00000000" w:rsidR="00000000" w:rsidDel="00000000" w:rsidP="00000000" w:rsidRDefault="00000000" w14:paraId="000001BF" wp14:textId="77777777">
            <w:pPr>
              <w:rPr>
                <w:rFonts w:ascii="Calibri" w:hAnsi="Calibri" w:eastAsia="Calibri" w:cs="Calibri"/>
              </w:rPr>
            </w:pPr>
            <w:r w:rsidRPr="00000000" w:rsidDel="00000000" w:rsidR="00000000">
              <w:rPr>
                <w:rFonts w:ascii="Calibri" w:hAnsi="Calibri" w:eastAsia="Calibri" w:cs="Calibri"/>
                <w:rtl w:val="0"/>
              </w:rPr>
              <w:t xml:space="preserve">9:30 to 10:10</w:t>
            </w:r>
          </w:p>
        </w:tc>
        <w:tc>
          <w:tcPr/>
          <w:p w:rsidRPr="00000000" w:rsidR="00000000" w:rsidDel="00000000" w:rsidP="00000000" w:rsidRDefault="00000000" w14:paraId="000001C0" wp14:textId="77777777">
            <w:pPr>
              <w:rPr>
                <w:rFonts w:ascii="Calibri" w:hAnsi="Calibri" w:eastAsia="Calibri" w:cs="Calibri"/>
              </w:rPr>
            </w:pPr>
            <w:r w:rsidRPr="00000000" w:rsidDel="00000000" w:rsidR="00000000">
              <w:rPr>
                <w:rFonts w:ascii="Calibri" w:hAnsi="Calibri" w:eastAsia="Calibri" w:cs="Calibri"/>
                <w:rtl w:val="0"/>
              </w:rPr>
              <w:t xml:space="preserve">Session 3: IYCF Program Adaptations</w:t>
            </w:r>
          </w:p>
        </w:tc>
      </w:tr>
      <w:tr xmlns:wp14="http://schemas.microsoft.com/office/word/2010/wordml" w14:paraId="24EC8D4E" wp14:textId="77777777">
        <w:trPr>
          <w:trHeight w:val="467" w:hRule="atLeast"/>
        </w:trPr>
        <w:tc>
          <w:tcPr/>
          <w:p w:rsidRPr="00000000" w:rsidR="00000000" w:rsidDel="00000000" w:rsidP="00000000" w:rsidRDefault="00000000" w14:paraId="000001C1" wp14:textId="77777777">
            <w:pPr>
              <w:rPr>
                <w:rFonts w:ascii="Calibri" w:hAnsi="Calibri" w:eastAsia="Calibri" w:cs="Calibri"/>
              </w:rPr>
            </w:pPr>
            <w:r w:rsidRPr="00000000" w:rsidDel="00000000" w:rsidR="00000000">
              <w:rPr>
                <w:rFonts w:ascii="Calibri" w:hAnsi="Calibri" w:eastAsia="Calibri" w:cs="Calibri"/>
                <w:rtl w:val="0"/>
              </w:rPr>
              <w:t xml:space="preserve">10:10 to 10:50</w:t>
            </w:r>
          </w:p>
        </w:tc>
        <w:tc>
          <w:tcPr/>
          <w:p w:rsidRPr="00000000" w:rsidR="00000000" w:rsidDel="00000000" w:rsidP="00000000" w:rsidRDefault="00000000" w14:paraId="000001C2" wp14:textId="77777777">
            <w:pPr>
              <w:rPr>
                <w:rFonts w:ascii="Calibri" w:hAnsi="Calibri" w:eastAsia="Calibri" w:cs="Calibri"/>
              </w:rPr>
            </w:pPr>
            <w:r w:rsidRPr="00000000" w:rsidDel="00000000" w:rsidR="00000000">
              <w:rPr>
                <w:rFonts w:ascii="Calibri" w:hAnsi="Calibri" w:eastAsia="Calibri" w:cs="Calibri"/>
                <w:rtl w:val="0"/>
              </w:rPr>
              <w:t xml:space="preserve">Session 4: </w:t>
            </w:r>
            <w:r w:rsidRPr="00000000" w:rsidDel="00000000" w:rsidR="00000000">
              <w:rPr>
                <w:rFonts w:ascii="Calibri" w:hAnsi="Calibri" w:eastAsia="Calibri" w:cs="Calibri"/>
                <w:rtl w:val="0"/>
              </w:rPr>
              <w:t xml:space="preserve"> IYCF Counselling during COVID-19</w:t>
            </w:r>
            <w:r w:rsidRPr="00000000" w:rsidDel="00000000" w:rsidR="00000000">
              <w:rPr>
                <w:rtl w:val="0"/>
              </w:rPr>
            </w:r>
          </w:p>
        </w:tc>
      </w:tr>
      <w:tr xmlns:wp14="http://schemas.microsoft.com/office/word/2010/wordml" w14:paraId="5F9A6D4D" wp14:textId="77777777">
        <w:trPr>
          <w:trHeight w:val="449" w:hRule="atLeast"/>
        </w:trPr>
        <w:tc>
          <w:tcPr>
            <w:shd w:val="clear" w:fill="f2f2f2"/>
          </w:tcPr>
          <w:p w:rsidRPr="00000000" w:rsidR="00000000" w:rsidDel="00000000" w:rsidP="00000000" w:rsidRDefault="00000000" w14:paraId="000001C3" wp14:textId="77777777">
            <w:pPr>
              <w:rPr>
                <w:rFonts w:ascii="Calibri" w:hAnsi="Calibri" w:eastAsia="Calibri" w:cs="Calibri"/>
              </w:rPr>
            </w:pPr>
            <w:r w:rsidRPr="00000000" w:rsidDel="00000000" w:rsidR="00000000">
              <w:rPr>
                <w:rFonts w:ascii="Calibri" w:hAnsi="Calibri" w:eastAsia="Calibri" w:cs="Calibri"/>
                <w:rtl w:val="0"/>
              </w:rPr>
              <w:t xml:space="preserve">10:50 to 11:00 </w:t>
            </w:r>
          </w:p>
        </w:tc>
        <w:tc>
          <w:tcPr>
            <w:shd w:val="clear" w:fill="f2f2f2"/>
          </w:tcPr>
          <w:p w:rsidRPr="00000000" w:rsidR="00000000" w:rsidDel="00000000" w:rsidP="00000000" w:rsidRDefault="00000000" w14:paraId="000001C4" wp14:textId="77777777">
            <w:pPr>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14:paraId="2A23589B" wp14:textId="77777777">
        <w:trPr>
          <w:trHeight w:val="440" w:hRule="atLeast"/>
        </w:trPr>
        <w:tc>
          <w:tcPr/>
          <w:p w:rsidRPr="00000000" w:rsidR="00000000" w:rsidDel="00000000" w:rsidP="00000000" w:rsidRDefault="00000000" w14:paraId="000001C5" wp14:textId="77777777">
            <w:pPr>
              <w:rPr>
                <w:rFonts w:ascii="Calibri" w:hAnsi="Calibri" w:eastAsia="Calibri" w:cs="Calibri"/>
              </w:rPr>
            </w:pPr>
            <w:r w:rsidRPr="00000000" w:rsidDel="00000000" w:rsidR="00000000">
              <w:rPr>
                <w:rFonts w:ascii="Calibri" w:hAnsi="Calibri" w:eastAsia="Calibri" w:cs="Calibri"/>
                <w:rtl w:val="0"/>
              </w:rPr>
              <w:t xml:space="preserve">11:00 to 11:30</w:t>
            </w:r>
          </w:p>
        </w:tc>
        <w:tc>
          <w:tcPr/>
          <w:p w:rsidRPr="00000000" w:rsidR="00000000" w:rsidDel="00000000" w:rsidP="00000000" w:rsidRDefault="00000000" w14:paraId="000001C6" wp14:textId="77777777">
            <w:pPr>
              <w:rPr>
                <w:rFonts w:ascii="Calibri" w:hAnsi="Calibri" w:eastAsia="Calibri" w:cs="Calibri"/>
              </w:rPr>
            </w:pPr>
            <w:r w:rsidRPr="00000000" w:rsidDel="00000000" w:rsidR="00000000">
              <w:rPr>
                <w:rFonts w:ascii="Calibri" w:hAnsi="Calibri" w:eastAsia="Calibri" w:cs="Calibri"/>
                <w:rtl w:val="0"/>
              </w:rPr>
              <w:t xml:space="preserve">Session 4:  IYCF Counselling during COVID-19</w:t>
            </w:r>
          </w:p>
        </w:tc>
      </w:tr>
      <w:tr xmlns:wp14="http://schemas.microsoft.com/office/word/2010/wordml" w14:paraId="3A6A959C" wp14:textId="77777777">
        <w:trPr>
          <w:trHeight w:val="440" w:hRule="atLeast"/>
        </w:trPr>
        <w:tc>
          <w:tcPr/>
          <w:p w:rsidRPr="00000000" w:rsidR="00000000" w:rsidDel="00000000" w:rsidP="00000000" w:rsidRDefault="00000000" w14:paraId="000001C7" wp14:textId="77777777">
            <w:pPr>
              <w:rPr>
                <w:rFonts w:ascii="Calibri" w:hAnsi="Calibri" w:eastAsia="Calibri" w:cs="Calibri"/>
              </w:rPr>
            </w:pPr>
            <w:r w:rsidRPr="00000000" w:rsidDel="00000000" w:rsidR="00000000">
              <w:rPr>
                <w:rFonts w:ascii="Calibri" w:hAnsi="Calibri" w:eastAsia="Calibri" w:cs="Calibri"/>
                <w:rtl w:val="0"/>
              </w:rPr>
              <w:t xml:space="preserve">11:30 to 12:05</w:t>
            </w:r>
          </w:p>
        </w:tc>
        <w:tc>
          <w:tcPr/>
          <w:p w:rsidRPr="00000000" w:rsidR="00000000" w:rsidDel="00000000" w:rsidP="00000000" w:rsidRDefault="00000000" w14:paraId="000001C8" wp14:textId="77777777">
            <w:pPr>
              <w:rPr>
                <w:rFonts w:ascii="Calibri" w:hAnsi="Calibri" w:eastAsia="Calibri" w:cs="Calibri"/>
              </w:rPr>
            </w:pPr>
            <w:r w:rsidRPr="00000000" w:rsidDel="00000000" w:rsidR="00000000">
              <w:rPr>
                <w:rFonts w:ascii="Calibri" w:hAnsi="Calibri" w:eastAsia="Calibri" w:cs="Calibri"/>
                <w:rtl w:val="0"/>
              </w:rPr>
              <w:t xml:space="preserve">Session 5: </w:t>
            </w:r>
            <w:r w:rsidRPr="00000000" w:rsidDel="00000000" w:rsidR="00000000">
              <w:rPr>
                <w:rFonts w:ascii="Calibri" w:hAnsi="Calibri" w:eastAsia="Calibri" w:cs="Calibri"/>
                <w:rtl w:val="0"/>
              </w:rPr>
              <w:t xml:space="preserve">Complementary Feeding </w:t>
            </w:r>
            <w:r w:rsidRPr="00000000" w:rsidDel="00000000" w:rsidR="00000000">
              <w:rPr>
                <w:rtl w:val="0"/>
              </w:rPr>
            </w:r>
          </w:p>
        </w:tc>
      </w:tr>
      <w:tr xmlns:wp14="http://schemas.microsoft.com/office/word/2010/wordml" w14:paraId="37353866" wp14:textId="77777777">
        <w:trPr>
          <w:trHeight w:val="449" w:hRule="atLeast"/>
        </w:trPr>
        <w:tc>
          <w:tcPr>
            <w:gridSpan w:val="2"/>
            <w:shd w:val="clear" w:fill="f2f2f2"/>
          </w:tcPr>
          <w:p w:rsidRPr="00000000" w:rsidR="00000000" w:rsidDel="00000000" w:rsidP="00000000" w:rsidRDefault="00000000" w14:paraId="000001C9"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End of Day</w:t>
            </w:r>
          </w:p>
        </w:tc>
      </w:tr>
    </w:tbl>
    <w:p xmlns:wp14="http://schemas.microsoft.com/office/word/2010/wordml" w:rsidRPr="00000000" w:rsidR="00000000" w:rsidDel="00000000" w:rsidP="00000000" w:rsidRDefault="00000000" w14:paraId="000001CB" wp14:textId="77777777">
      <w:pPr>
        <w:spacing w:after="160" w:line="259" w:lineRule="auto"/>
        <w:rPr>
          <w:rFonts w:ascii="Calibri" w:hAnsi="Calibri" w:eastAsia="Calibri" w:cs="Calibri"/>
          <w:highlight w:val="yellow"/>
        </w:rPr>
      </w:pPr>
      <w:r w:rsidRPr="00000000" w:rsidDel="00000000" w:rsidR="00000000">
        <w:rPr>
          <w:rtl w:val="0"/>
        </w:rPr>
      </w:r>
    </w:p>
    <w:tbl>
      <w:tblPr>
        <w:tblStyle w:val="Table5"/>
        <w:tblW w:w="9445.0"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074"/>
        <w:gridCol w:w="7371"/>
        <w:tblGridChange w:id="0">
          <w:tblGrid>
            <w:gridCol w:w="2074"/>
            <w:gridCol w:w="7371"/>
          </w:tblGrid>
        </w:tblGridChange>
      </w:tblGrid>
      <w:tr xmlns:wp14="http://schemas.microsoft.com/office/word/2010/wordml" w14:paraId="74A8B042" wp14:textId="77777777">
        <w:trPr>
          <w:trHeight w:val="377" w:hRule="atLeast"/>
        </w:trPr>
        <w:tc>
          <w:tcPr>
            <w:gridSpan w:val="2"/>
            <w:shd w:val="clear" w:fill="f2f2f2"/>
          </w:tcPr>
          <w:p w:rsidRPr="00000000" w:rsidR="00000000" w:rsidDel="00000000" w:rsidP="00000000" w:rsidRDefault="00000000" w14:paraId="000001CC"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Day 3</w:t>
            </w:r>
          </w:p>
        </w:tc>
      </w:tr>
      <w:tr xmlns:wp14="http://schemas.microsoft.com/office/word/2010/wordml" w14:paraId="111B3FB1" wp14:textId="77777777">
        <w:trPr>
          <w:trHeight w:val="377" w:hRule="atLeast"/>
        </w:trPr>
        <w:tc>
          <w:tcPr>
            <w:shd w:val="clear" w:fill="d9d9d9"/>
          </w:tcPr>
          <w:p w:rsidRPr="00000000" w:rsidR="00000000" w:rsidDel="00000000" w:rsidP="00000000" w:rsidRDefault="00000000" w14:paraId="000001CE" wp14:textId="77777777">
            <w:pPr>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shd w:val="clear" w:fill="d9d9d9"/>
          </w:tcPr>
          <w:p w:rsidRPr="00000000" w:rsidR="00000000" w:rsidDel="00000000" w:rsidP="00000000" w:rsidRDefault="00000000" w14:paraId="000001CF" wp14:textId="77777777">
            <w:pPr>
              <w:rPr>
                <w:rFonts w:ascii="Calibri" w:hAnsi="Calibri" w:eastAsia="Calibri" w:cs="Calibri"/>
                <w:b w:val="1"/>
              </w:rPr>
            </w:pPr>
            <w:r w:rsidRPr="00000000" w:rsidDel="00000000" w:rsidR="00000000">
              <w:rPr>
                <w:rFonts w:ascii="Calibri" w:hAnsi="Calibri" w:eastAsia="Calibri" w:cs="Calibri"/>
                <w:b w:val="1"/>
                <w:rtl w:val="0"/>
              </w:rPr>
              <w:t xml:space="preserve">Session</w:t>
            </w:r>
          </w:p>
        </w:tc>
      </w:tr>
      <w:tr xmlns:wp14="http://schemas.microsoft.com/office/word/2010/wordml" w14:paraId="0E742D64" wp14:textId="77777777">
        <w:trPr>
          <w:trHeight w:val="404" w:hRule="atLeast"/>
        </w:trPr>
        <w:tc>
          <w:tcPr/>
          <w:p w:rsidRPr="00000000" w:rsidR="00000000" w:rsidDel="00000000" w:rsidP="00000000" w:rsidRDefault="00000000" w14:paraId="000001D0" wp14:textId="77777777">
            <w:pPr>
              <w:rPr>
                <w:rFonts w:ascii="Calibri" w:hAnsi="Calibri" w:eastAsia="Calibri" w:cs="Calibri"/>
              </w:rPr>
            </w:pPr>
            <w:r w:rsidRPr="00000000" w:rsidDel="00000000" w:rsidR="00000000">
              <w:rPr>
                <w:rFonts w:ascii="Calibri" w:hAnsi="Calibri" w:eastAsia="Calibri" w:cs="Calibri"/>
                <w:rtl w:val="0"/>
              </w:rPr>
              <w:t xml:space="preserve">9:00 to 9:30</w:t>
            </w:r>
          </w:p>
        </w:tc>
        <w:tc>
          <w:tcPr/>
          <w:p w:rsidRPr="00000000" w:rsidR="00000000" w:rsidDel="00000000" w:rsidP="00000000" w:rsidRDefault="00000000" w14:paraId="000001D1" wp14:textId="77777777">
            <w:pPr>
              <w:rPr>
                <w:rFonts w:ascii="Calibri" w:hAnsi="Calibri" w:eastAsia="Calibri" w:cs="Calibri"/>
              </w:rPr>
            </w:pPr>
            <w:r w:rsidRPr="00000000" w:rsidDel="00000000" w:rsidR="00000000">
              <w:rPr>
                <w:rFonts w:ascii="Calibri" w:hAnsi="Calibri" w:eastAsia="Calibri" w:cs="Calibri"/>
                <w:rtl w:val="0"/>
              </w:rPr>
              <w:t xml:space="preserve">Welcome and review of previous day</w:t>
            </w:r>
          </w:p>
        </w:tc>
      </w:tr>
      <w:tr xmlns:wp14="http://schemas.microsoft.com/office/word/2010/wordml" w14:paraId="35440FA4" wp14:textId="77777777">
        <w:trPr>
          <w:trHeight w:val="503" w:hRule="atLeast"/>
        </w:trPr>
        <w:tc>
          <w:tcPr/>
          <w:p w:rsidRPr="00000000" w:rsidR="00000000" w:rsidDel="00000000" w:rsidP="00000000" w:rsidRDefault="00000000" w14:paraId="000001D2" wp14:textId="77777777">
            <w:pPr>
              <w:rPr>
                <w:rFonts w:ascii="Calibri" w:hAnsi="Calibri" w:eastAsia="Calibri" w:cs="Calibri"/>
              </w:rPr>
            </w:pPr>
            <w:r w:rsidRPr="00000000" w:rsidDel="00000000" w:rsidR="00000000">
              <w:rPr>
                <w:rFonts w:ascii="Calibri" w:hAnsi="Calibri" w:eastAsia="Calibri" w:cs="Calibri"/>
                <w:rtl w:val="0"/>
              </w:rPr>
              <w:t xml:space="preserve">9:30 to 10:45</w:t>
            </w:r>
          </w:p>
        </w:tc>
        <w:tc>
          <w:tcPr/>
          <w:p w:rsidRPr="00000000" w:rsidR="00000000" w:rsidDel="00000000" w:rsidP="00000000" w:rsidRDefault="00000000" w14:paraId="000001D3" wp14:textId="77777777">
            <w:pPr>
              <w:rPr>
                <w:rFonts w:ascii="Calibri" w:hAnsi="Calibri" w:eastAsia="Calibri" w:cs="Calibri"/>
              </w:rPr>
            </w:pPr>
            <w:r w:rsidRPr="00000000" w:rsidDel="00000000" w:rsidR="00000000">
              <w:rPr>
                <w:rFonts w:ascii="Calibri" w:hAnsi="Calibri" w:eastAsia="Calibri" w:cs="Calibri"/>
                <w:rtl w:val="0"/>
              </w:rPr>
              <w:t xml:space="preserve">Session 6: </w:t>
            </w:r>
            <w:r w:rsidRPr="00000000" w:rsidDel="00000000" w:rsidR="00000000">
              <w:rPr>
                <w:rFonts w:ascii="Calibri" w:hAnsi="Calibri" w:eastAsia="Calibri" w:cs="Calibri"/>
                <w:rtl w:val="0"/>
              </w:rPr>
              <w:t xml:space="preserve">Feeding the Sick Child</w:t>
            </w:r>
            <w:r w:rsidRPr="00000000" w:rsidDel="00000000" w:rsidR="00000000">
              <w:rPr>
                <w:rtl w:val="0"/>
              </w:rPr>
            </w:r>
          </w:p>
        </w:tc>
      </w:tr>
      <w:tr xmlns:wp14="http://schemas.microsoft.com/office/word/2010/wordml" w14:paraId="591CBFA5" wp14:textId="77777777">
        <w:trPr>
          <w:trHeight w:val="440" w:hRule="atLeast"/>
        </w:trPr>
        <w:tc>
          <w:tcPr>
            <w:shd w:val="clear" w:fill="f2f2f2"/>
          </w:tcPr>
          <w:p w:rsidRPr="00000000" w:rsidR="00000000" w:rsidDel="00000000" w:rsidP="00000000" w:rsidRDefault="00000000" w14:paraId="000001D4" wp14:textId="77777777">
            <w:pPr>
              <w:rPr>
                <w:rFonts w:ascii="Calibri" w:hAnsi="Calibri" w:eastAsia="Calibri" w:cs="Calibri"/>
              </w:rPr>
            </w:pPr>
            <w:r w:rsidRPr="00000000" w:rsidDel="00000000" w:rsidR="00000000">
              <w:rPr>
                <w:rFonts w:ascii="Calibri" w:hAnsi="Calibri" w:eastAsia="Calibri" w:cs="Calibri"/>
                <w:rtl w:val="0"/>
              </w:rPr>
              <w:t xml:space="preserve">10:45 to 11:00</w:t>
            </w:r>
          </w:p>
        </w:tc>
        <w:tc>
          <w:tcPr>
            <w:shd w:val="clear" w:fill="f2f2f2"/>
          </w:tcPr>
          <w:p w:rsidRPr="00000000" w:rsidR="00000000" w:rsidDel="00000000" w:rsidP="00000000" w:rsidRDefault="00000000" w14:paraId="000001D5" wp14:textId="77777777">
            <w:pPr>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14:paraId="65C2DDD7" wp14:textId="77777777">
        <w:trPr>
          <w:trHeight w:val="359" w:hRule="atLeast"/>
        </w:trPr>
        <w:tc>
          <w:tcPr/>
          <w:p w:rsidRPr="00000000" w:rsidR="00000000" w:rsidDel="00000000" w:rsidP="00000000" w:rsidRDefault="00000000" w14:paraId="000001D6" wp14:textId="77777777">
            <w:pPr>
              <w:rPr>
                <w:rFonts w:ascii="Calibri" w:hAnsi="Calibri" w:eastAsia="Calibri" w:cs="Calibri"/>
              </w:rPr>
            </w:pPr>
            <w:r w:rsidRPr="00000000" w:rsidDel="00000000" w:rsidR="00000000">
              <w:rPr>
                <w:rFonts w:ascii="Calibri" w:hAnsi="Calibri" w:eastAsia="Calibri" w:cs="Calibri"/>
                <w:rtl w:val="0"/>
              </w:rPr>
              <w:t xml:space="preserve">11:00 to 11:30</w:t>
            </w:r>
          </w:p>
        </w:tc>
        <w:tc>
          <w:tcPr/>
          <w:p w:rsidRPr="00000000" w:rsidR="00000000" w:rsidDel="00000000" w:rsidP="00000000" w:rsidRDefault="00000000" w14:paraId="000001D7" wp14:textId="77777777">
            <w:pPr>
              <w:rPr>
                <w:rFonts w:ascii="Calibri" w:hAnsi="Calibri" w:eastAsia="Calibri" w:cs="Calibri"/>
              </w:rPr>
            </w:pPr>
            <w:r w:rsidRPr="00000000" w:rsidDel="00000000" w:rsidR="00000000">
              <w:rPr>
                <w:rFonts w:ascii="Calibri" w:hAnsi="Calibri" w:eastAsia="Calibri" w:cs="Calibri"/>
                <w:rtl w:val="0"/>
              </w:rPr>
              <w:t xml:space="preserve">Session 7: </w:t>
            </w:r>
            <w:r w:rsidRPr="00000000" w:rsidDel="00000000" w:rsidR="00000000">
              <w:rPr>
                <w:rFonts w:ascii="Calibri" w:hAnsi="Calibri" w:eastAsia="Calibri" w:cs="Calibri"/>
                <w:rtl w:val="0"/>
              </w:rPr>
              <w:t xml:space="preserve">BMS Guidance and COVID-19</w:t>
            </w:r>
            <w:r w:rsidRPr="00000000" w:rsidDel="00000000" w:rsidR="00000000">
              <w:rPr>
                <w:rtl w:val="0"/>
              </w:rPr>
            </w:r>
          </w:p>
        </w:tc>
      </w:tr>
      <w:tr xmlns:wp14="http://schemas.microsoft.com/office/word/2010/wordml" w14:paraId="106A561A" wp14:textId="77777777">
        <w:trPr>
          <w:trHeight w:val="359" w:hRule="atLeast"/>
        </w:trPr>
        <w:tc>
          <w:tcPr/>
          <w:p w:rsidRPr="00000000" w:rsidR="00000000" w:rsidDel="00000000" w:rsidP="00000000" w:rsidRDefault="00000000" w14:paraId="000001D8" wp14:textId="77777777">
            <w:pPr>
              <w:rPr>
                <w:rFonts w:ascii="Calibri" w:hAnsi="Calibri" w:eastAsia="Calibri" w:cs="Calibri"/>
              </w:rPr>
            </w:pPr>
            <w:r w:rsidRPr="00000000" w:rsidDel="00000000" w:rsidR="00000000">
              <w:rPr>
                <w:rFonts w:ascii="Calibri" w:hAnsi="Calibri" w:eastAsia="Calibri" w:cs="Calibri"/>
                <w:rtl w:val="0"/>
              </w:rPr>
              <w:t xml:space="preserve">11:30 to 12:30</w:t>
            </w:r>
          </w:p>
        </w:tc>
        <w:tc>
          <w:tcPr/>
          <w:p w:rsidRPr="00000000" w:rsidR="00000000" w:rsidDel="00000000" w:rsidP="00000000" w:rsidRDefault="00000000" w14:paraId="000001D9" wp14:textId="77777777">
            <w:pPr>
              <w:rPr>
                <w:rFonts w:ascii="Calibri" w:hAnsi="Calibri" w:eastAsia="Calibri" w:cs="Calibri"/>
              </w:rPr>
            </w:pPr>
            <w:r w:rsidRPr="00000000" w:rsidDel="00000000" w:rsidR="00000000">
              <w:rPr>
                <w:rFonts w:ascii="Calibri" w:hAnsi="Calibri" w:eastAsia="Calibri" w:cs="Calibri"/>
                <w:rtl w:val="0"/>
              </w:rPr>
              <w:t xml:space="preserve">Session 8:  Adaptations to IMAM Programming</w:t>
            </w:r>
          </w:p>
        </w:tc>
      </w:tr>
      <w:tr xmlns:wp14="http://schemas.microsoft.com/office/word/2010/wordml" w14:paraId="761EEEE4" wp14:textId="77777777">
        <w:trPr>
          <w:trHeight w:val="449" w:hRule="atLeast"/>
        </w:trPr>
        <w:tc>
          <w:tcPr>
            <w:gridSpan w:val="2"/>
            <w:shd w:val="clear" w:fill="f2f2f2"/>
          </w:tcPr>
          <w:p w:rsidRPr="00000000" w:rsidR="00000000" w:rsidDel="00000000" w:rsidP="00000000" w:rsidRDefault="00000000" w14:paraId="000001DA"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End of Day</w:t>
            </w:r>
          </w:p>
        </w:tc>
      </w:tr>
    </w:tbl>
    <w:p xmlns:wp14="http://schemas.microsoft.com/office/word/2010/wordml" w:rsidRPr="00000000" w:rsidR="00000000" w:rsidDel="00000000" w:rsidP="00000000" w:rsidRDefault="00000000" w14:paraId="000001DC" wp14:textId="77777777">
      <w:pPr>
        <w:spacing w:after="160" w:line="259" w:lineRule="auto"/>
        <w:rPr>
          <w:rFonts w:ascii="Calibri" w:hAnsi="Calibri" w:eastAsia="Calibri" w:cs="Calibri"/>
          <w:highlight w:val="yellow"/>
        </w:rPr>
      </w:pPr>
      <w:r w:rsidRPr="00000000" w:rsidDel="00000000" w:rsidR="00000000">
        <w:rPr>
          <w:rtl w:val="0"/>
        </w:rPr>
      </w:r>
    </w:p>
    <w:tbl>
      <w:tblPr>
        <w:tblStyle w:val="Table6"/>
        <w:tblW w:w="9445.0"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074"/>
        <w:gridCol w:w="7371"/>
        <w:tblGridChange w:id="0">
          <w:tblGrid>
            <w:gridCol w:w="2074"/>
            <w:gridCol w:w="7371"/>
          </w:tblGrid>
        </w:tblGridChange>
      </w:tblGrid>
      <w:tr xmlns:wp14="http://schemas.microsoft.com/office/word/2010/wordml" w14:paraId="0A9925D6" wp14:textId="77777777">
        <w:trPr>
          <w:trHeight w:val="377" w:hRule="atLeast"/>
        </w:trPr>
        <w:tc>
          <w:tcPr>
            <w:gridSpan w:val="2"/>
            <w:shd w:val="clear" w:fill="f2f2f2"/>
          </w:tcPr>
          <w:p w:rsidRPr="00000000" w:rsidR="00000000" w:rsidDel="00000000" w:rsidP="00000000" w:rsidRDefault="00000000" w14:paraId="000001DD"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Day 4</w:t>
            </w:r>
          </w:p>
        </w:tc>
      </w:tr>
      <w:tr xmlns:wp14="http://schemas.microsoft.com/office/word/2010/wordml" w14:paraId="43A83FDD" wp14:textId="77777777">
        <w:trPr>
          <w:trHeight w:val="377" w:hRule="atLeast"/>
        </w:trPr>
        <w:tc>
          <w:tcPr>
            <w:shd w:val="clear" w:fill="d9d9d9"/>
          </w:tcPr>
          <w:p w:rsidRPr="00000000" w:rsidR="00000000" w:rsidDel="00000000" w:rsidP="00000000" w:rsidRDefault="00000000" w14:paraId="000001DF" wp14:textId="77777777">
            <w:pPr>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shd w:val="clear" w:fill="d9d9d9"/>
          </w:tcPr>
          <w:p w:rsidRPr="00000000" w:rsidR="00000000" w:rsidDel="00000000" w:rsidP="00000000" w:rsidRDefault="00000000" w14:paraId="000001E0" wp14:textId="77777777">
            <w:pPr>
              <w:rPr>
                <w:rFonts w:ascii="Calibri" w:hAnsi="Calibri" w:eastAsia="Calibri" w:cs="Calibri"/>
                <w:b w:val="1"/>
              </w:rPr>
            </w:pPr>
            <w:r w:rsidRPr="00000000" w:rsidDel="00000000" w:rsidR="00000000">
              <w:rPr>
                <w:rFonts w:ascii="Calibri" w:hAnsi="Calibri" w:eastAsia="Calibri" w:cs="Calibri"/>
                <w:b w:val="1"/>
                <w:rtl w:val="0"/>
              </w:rPr>
              <w:t xml:space="preserve">Session</w:t>
            </w:r>
          </w:p>
        </w:tc>
      </w:tr>
      <w:tr xmlns:wp14="http://schemas.microsoft.com/office/word/2010/wordml" w14:paraId="5F959268" wp14:textId="77777777">
        <w:trPr>
          <w:trHeight w:val="404" w:hRule="atLeast"/>
        </w:trPr>
        <w:tc>
          <w:tcPr/>
          <w:p w:rsidRPr="00000000" w:rsidR="00000000" w:rsidDel="00000000" w:rsidP="00000000" w:rsidRDefault="00000000" w14:paraId="000001E1" wp14:textId="77777777">
            <w:pPr>
              <w:rPr>
                <w:rFonts w:ascii="Calibri" w:hAnsi="Calibri" w:eastAsia="Calibri" w:cs="Calibri"/>
              </w:rPr>
            </w:pPr>
            <w:r w:rsidRPr="00000000" w:rsidDel="00000000" w:rsidR="00000000">
              <w:rPr>
                <w:rFonts w:ascii="Calibri" w:hAnsi="Calibri" w:eastAsia="Calibri" w:cs="Calibri"/>
                <w:rtl w:val="0"/>
              </w:rPr>
              <w:t xml:space="preserve">9:00 to 9:30</w:t>
            </w:r>
          </w:p>
        </w:tc>
        <w:tc>
          <w:tcPr/>
          <w:p w:rsidRPr="00000000" w:rsidR="00000000" w:rsidDel="00000000" w:rsidP="00000000" w:rsidRDefault="00000000" w14:paraId="000001E2" wp14:textId="77777777">
            <w:pPr>
              <w:rPr>
                <w:rFonts w:ascii="Calibri" w:hAnsi="Calibri" w:eastAsia="Calibri" w:cs="Calibri"/>
              </w:rPr>
            </w:pPr>
            <w:r w:rsidRPr="00000000" w:rsidDel="00000000" w:rsidR="00000000">
              <w:rPr>
                <w:rFonts w:ascii="Calibri" w:hAnsi="Calibri" w:eastAsia="Calibri" w:cs="Calibri"/>
                <w:rtl w:val="0"/>
              </w:rPr>
              <w:t xml:space="preserve">Welcome and review of previous day</w:t>
            </w:r>
          </w:p>
        </w:tc>
      </w:tr>
      <w:tr xmlns:wp14="http://schemas.microsoft.com/office/word/2010/wordml" w14:paraId="7873A23B" wp14:textId="77777777">
        <w:trPr>
          <w:trHeight w:val="675.9375" w:hRule="atLeast"/>
        </w:trPr>
        <w:tc>
          <w:tcPr/>
          <w:p w:rsidRPr="00000000" w:rsidR="00000000" w:rsidDel="00000000" w:rsidP="00000000" w:rsidRDefault="00000000" w14:paraId="000001E3" wp14:textId="77777777">
            <w:pPr>
              <w:rPr>
                <w:rFonts w:ascii="Calibri" w:hAnsi="Calibri" w:eastAsia="Calibri" w:cs="Calibri"/>
              </w:rPr>
            </w:pPr>
            <w:r w:rsidRPr="00000000" w:rsidDel="00000000" w:rsidR="00000000">
              <w:rPr>
                <w:rFonts w:ascii="Calibri" w:hAnsi="Calibri" w:eastAsia="Calibri" w:cs="Calibri"/>
                <w:rtl w:val="0"/>
              </w:rPr>
              <w:t xml:space="preserve">9:30 to 11:00</w:t>
            </w:r>
          </w:p>
        </w:tc>
        <w:tc>
          <w:tcPr/>
          <w:p w:rsidRPr="00000000" w:rsidR="00000000" w:rsidDel="00000000" w:rsidP="00000000" w:rsidRDefault="00000000" w14:paraId="000001E4" wp14:textId="77777777">
            <w:pPr>
              <w:rPr>
                <w:rFonts w:ascii="Calibri" w:hAnsi="Calibri" w:eastAsia="Calibri" w:cs="Calibri"/>
              </w:rPr>
            </w:pPr>
            <w:r w:rsidRPr="00000000" w:rsidDel="00000000" w:rsidR="00000000">
              <w:rPr>
                <w:rFonts w:ascii="Calibri" w:hAnsi="Calibri" w:eastAsia="Calibri" w:cs="Calibri"/>
                <w:rtl w:val="0"/>
              </w:rPr>
              <w:t xml:space="preserve"> Session 9: Family MUAC</w:t>
            </w:r>
            <w:r w:rsidRPr="00000000" w:rsidDel="00000000" w:rsidR="00000000">
              <w:rPr>
                <w:rtl w:val="0"/>
              </w:rPr>
            </w:r>
          </w:p>
        </w:tc>
      </w:tr>
      <w:tr xmlns:wp14="http://schemas.microsoft.com/office/word/2010/wordml" w14:paraId="259D72B8" wp14:textId="77777777">
        <w:trPr>
          <w:trHeight w:val="440" w:hRule="atLeast"/>
        </w:trPr>
        <w:tc>
          <w:tcPr>
            <w:shd w:val="clear" w:fill="f2f2f2"/>
          </w:tcPr>
          <w:p w:rsidRPr="00000000" w:rsidR="00000000" w:rsidDel="00000000" w:rsidP="00000000" w:rsidRDefault="00000000" w14:paraId="000001E5" wp14:textId="77777777">
            <w:pPr>
              <w:rPr>
                <w:rFonts w:ascii="Calibri" w:hAnsi="Calibri" w:eastAsia="Calibri" w:cs="Calibri"/>
              </w:rPr>
            </w:pPr>
            <w:r w:rsidRPr="00000000" w:rsidDel="00000000" w:rsidR="00000000">
              <w:rPr>
                <w:rFonts w:ascii="Calibri" w:hAnsi="Calibri" w:eastAsia="Calibri" w:cs="Calibri"/>
                <w:rtl w:val="0"/>
              </w:rPr>
              <w:t xml:space="preserve">11:00 to 11:15</w:t>
            </w:r>
          </w:p>
        </w:tc>
        <w:tc>
          <w:tcPr>
            <w:shd w:val="clear" w:fill="f2f2f2"/>
          </w:tcPr>
          <w:p w:rsidRPr="00000000" w:rsidR="00000000" w:rsidDel="00000000" w:rsidP="00000000" w:rsidRDefault="00000000" w14:paraId="000001E6" wp14:textId="77777777">
            <w:pPr>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14:paraId="47B48275" wp14:textId="77777777">
        <w:trPr>
          <w:trHeight w:val="638" w:hRule="atLeast"/>
        </w:trPr>
        <w:tc>
          <w:tcPr/>
          <w:p w:rsidRPr="00000000" w:rsidR="00000000" w:rsidDel="00000000" w:rsidP="00000000" w:rsidRDefault="00000000" w14:paraId="000001E7" wp14:textId="77777777">
            <w:pPr>
              <w:rPr>
                <w:rFonts w:ascii="Calibri" w:hAnsi="Calibri" w:eastAsia="Calibri" w:cs="Calibri"/>
              </w:rPr>
            </w:pPr>
            <w:r w:rsidRPr="00000000" w:rsidDel="00000000" w:rsidR="00000000">
              <w:rPr>
                <w:rFonts w:ascii="Calibri" w:hAnsi="Calibri" w:eastAsia="Calibri" w:cs="Calibri"/>
                <w:rtl w:val="0"/>
              </w:rPr>
              <w:t xml:space="preserve">11:15 to 11:45 </w:t>
            </w:r>
          </w:p>
        </w:tc>
        <w:tc>
          <w:tcPr/>
          <w:p w:rsidRPr="00000000" w:rsidR="00000000" w:rsidDel="00000000" w:rsidP="00000000" w:rsidRDefault="00000000" w14:paraId="000001E8" wp14:textId="77777777">
            <w:pPr>
              <w:rPr>
                <w:rFonts w:ascii="Calibri" w:hAnsi="Calibri" w:eastAsia="Calibri" w:cs="Calibri"/>
              </w:rPr>
            </w:pPr>
            <w:r w:rsidRPr="00000000" w:rsidDel="00000000" w:rsidR="00000000">
              <w:rPr>
                <w:rFonts w:ascii="Calibri" w:hAnsi="Calibri" w:eastAsia="Calibri" w:cs="Calibri"/>
                <w:rtl w:val="0"/>
              </w:rPr>
              <w:t xml:space="preserve">Session 10:   </w:t>
            </w:r>
            <w:r w:rsidRPr="00000000" w:rsidDel="00000000" w:rsidR="00000000">
              <w:rPr>
                <w:rFonts w:ascii="Calibri" w:hAnsi="Calibri" w:eastAsia="Calibri" w:cs="Calibri"/>
                <w:rtl w:val="0"/>
              </w:rPr>
              <w:t xml:space="preserve">Blanket Supplementary Feeding Programme and Food Basket Adaptations</w:t>
            </w:r>
            <w:r w:rsidRPr="00000000" w:rsidDel="00000000" w:rsidR="00000000">
              <w:rPr>
                <w:rtl w:val="0"/>
              </w:rPr>
            </w:r>
          </w:p>
          <w:p w:rsidRPr="00000000" w:rsidR="00000000" w:rsidDel="00000000" w:rsidP="00000000" w:rsidRDefault="00000000" w14:paraId="000001E9" wp14:textId="77777777">
            <w:pPr>
              <w:rPr>
                <w:rFonts w:ascii="Calibri" w:hAnsi="Calibri" w:eastAsia="Calibri" w:cs="Calibri"/>
              </w:rPr>
            </w:pPr>
            <w:r w:rsidRPr="00000000" w:rsidDel="00000000" w:rsidR="00000000">
              <w:rPr>
                <w:rtl w:val="0"/>
              </w:rPr>
            </w:r>
          </w:p>
        </w:tc>
      </w:tr>
      <w:tr xmlns:wp14="http://schemas.microsoft.com/office/word/2010/wordml" w14:paraId="0BDEB373" wp14:textId="77777777">
        <w:trPr>
          <w:trHeight w:val="467" w:hRule="atLeast"/>
        </w:trPr>
        <w:tc>
          <w:tcPr/>
          <w:p w:rsidRPr="00000000" w:rsidR="00000000" w:rsidDel="00000000" w:rsidP="00000000" w:rsidRDefault="00000000" w14:paraId="000001EA" wp14:textId="77777777">
            <w:pPr>
              <w:rPr>
                <w:rFonts w:ascii="Calibri" w:hAnsi="Calibri" w:eastAsia="Calibri" w:cs="Calibri"/>
              </w:rPr>
            </w:pPr>
            <w:r w:rsidRPr="00000000" w:rsidDel="00000000" w:rsidR="00000000">
              <w:rPr>
                <w:rFonts w:ascii="Calibri" w:hAnsi="Calibri" w:eastAsia="Calibri" w:cs="Calibri"/>
                <w:rtl w:val="0"/>
              </w:rPr>
              <w:t xml:space="preserve">11:45 to 12:15</w:t>
            </w:r>
          </w:p>
        </w:tc>
        <w:tc>
          <w:tcPr/>
          <w:p w:rsidRPr="00000000" w:rsidR="00000000" w:rsidDel="00000000" w:rsidP="00000000" w:rsidRDefault="00000000" w14:paraId="000001EB" wp14:textId="77777777">
            <w:pPr>
              <w:rPr>
                <w:rFonts w:ascii="Calibri" w:hAnsi="Calibri" w:eastAsia="Calibri" w:cs="Calibri"/>
              </w:rPr>
            </w:pPr>
            <w:r w:rsidRPr="00000000" w:rsidDel="00000000" w:rsidR="00000000">
              <w:rPr>
                <w:rFonts w:ascii="Calibri" w:hAnsi="Calibri" w:eastAsia="Calibri" w:cs="Calibri"/>
                <w:rtl w:val="0"/>
              </w:rPr>
              <w:t xml:space="preserve">Session 11: Micronutrient Distribution Adaptations</w:t>
            </w:r>
          </w:p>
        </w:tc>
      </w:tr>
      <w:tr xmlns:wp14="http://schemas.microsoft.com/office/word/2010/wordml" w14:paraId="674CFA16" wp14:textId="77777777">
        <w:trPr>
          <w:trHeight w:val="467" w:hRule="atLeast"/>
        </w:trPr>
        <w:tc>
          <w:tcPr/>
          <w:p w:rsidRPr="00000000" w:rsidR="00000000" w:rsidDel="00000000" w:rsidP="00000000" w:rsidRDefault="00000000" w14:paraId="000001EC" wp14:textId="77777777">
            <w:pPr>
              <w:rPr>
                <w:rFonts w:ascii="Calibri" w:hAnsi="Calibri" w:eastAsia="Calibri" w:cs="Calibri"/>
              </w:rPr>
            </w:pPr>
            <w:r w:rsidRPr="00000000" w:rsidDel="00000000" w:rsidR="00000000">
              <w:rPr>
                <w:rFonts w:ascii="Calibri" w:hAnsi="Calibri" w:eastAsia="Calibri" w:cs="Calibri"/>
                <w:rtl w:val="0"/>
              </w:rPr>
              <w:t xml:space="preserve">12: 15 to 12:45</w:t>
            </w:r>
          </w:p>
        </w:tc>
        <w:tc>
          <w:tcPr/>
          <w:p w:rsidRPr="00000000" w:rsidR="00000000" w:rsidDel="00000000" w:rsidP="00000000" w:rsidRDefault="00000000" w14:paraId="000001ED" wp14:textId="77777777">
            <w:pPr>
              <w:rPr>
                <w:rFonts w:ascii="Calibri" w:hAnsi="Calibri" w:eastAsia="Calibri" w:cs="Calibri"/>
              </w:rPr>
            </w:pPr>
            <w:r w:rsidRPr="00000000" w:rsidDel="00000000" w:rsidR="00000000">
              <w:rPr>
                <w:rFonts w:ascii="Calibri" w:hAnsi="Calibri" w:eastAsia="Calibri" w:cs="Calibri"/>
                <w:rtl w:val="0"/>
              </w:rPr>
              <w:t xml:space="preserve">Session 12: Post Assessment and Evaluation</w:t>
            </w:r>
          </w:p>
        </w:tc>
      </w:tr>
      <w:tr xmlns:wp14="http://schemas.microsoft.com/office/word/2010/wordml" w14:paraId="1E1DB589" wp14:textId="77777777">
        <w:trPr>
          <w:trHeight w:val="467" w:hRule="atLeast"/>
        </w:trPr>
        <w:tc>
          <w:tcPr/>
          <w:p w:rsidRPr="00000000" w:rsidR="00000000" w:rsidDel="00000000" w:rsidP="00000000" w:rsidRDefault="00000000" w14:paraId="000001EE" wp14:textId="77777777">
            <w:pPr>
              <w:rPr>
                <w:rFonts w:ascii="Calibri" w:hAnsi="Calibri" w:eastAsia="Calibri" w:cs="Calibri"/>
              </w:rPr>
            </w:pPr>
            <w:r w:rsidRPr="00000000" w:rsidDel="00000000" w:rsidR="00000000">
              <w:rPr>
                <w:rFonts w:ascii="Calibri" w:hAnsi="Calibri" w:eastAsia="Calibri" w:cs="Calibri"/>
                <w:rtl w:val="0"/>
              </w:rPr>
              <w:t xml:space="preserve">12:45 to 1:00 </w:t>
            </w:r>
          </w:p>
        </w:tc>
        <w:tc>
          <w:tcPr/>
          <w:p w:rsidRPr="00000000" w:rsidR="00000000" w:rsidDel="00000000" w:rsidP="00000000" w:rsidRDefault="00000000" w14:paraId="000001EF" wp14:textId="77777777">
            <w:pPr>
              <w:rPr>
                <w:rFonts w:ascii="Calibri" w:hAnsi="Calibri" w:eastAsia="Calibri" w:cs="Calibri"/>
              </w:rPr>
            </w:pPr>
            <w:r w:rsidRPr="00000000" w:rsidDel="00000000" w:rsidR="00000000">
              <w:rPr>
                <w:rFonts w:ascii="Calibri" w:hAnsi="Calibri" w:eastAsia="Calibri" w:cs="Calibri"/>
                <w:rtl w:val="0"/>
              </w:rPr>
              <w:t xml:space="preserve">Final discussion and Closing</w:t>
            </w:r>
          </w:p>
        </w:tc>
      </w:tr>
      <w:tr xmlns:wp14="http://schemas.microsoft.com/office/word/2010/wordml" w14:paraId="4E83A731" wp14:textId="77777777">
        <w:trPr>
          <w:trHeight w:val="449" w:hRule="atLeast"/>
        </w:trPr>
        <w:tc>
          <w:tcPr>
            <w:gridSpan w:val="2"/>
            <w:shd w:val="clear" w:fill="f2f2f2"/>
          </w:tcPr>
          <w:p w:rsidRPr="00000000" w:rsidR="00000000" w:rsidDel="00000000" w:rsidP="00000000" w:rsidRDefault="00000000" w14:paraId="000001F0"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End of Day</w:t>
            </w:r>
          </w:p>
        </w:tc>
      </w:tr>
    </w:tbl>
    <w:p xmlns:wp14="http://schemas.microsoft.com/office/word/2010/wordml" w:rsidRPr="00000000" w:rsidR="00000000" w:rsidDel="00000000" w:rsidP="00000000" w:rsidRDefault="00000000" w14:paraId="000001F2" wp14:textId="77777777">
      <w:pPr>
        <w:spacing w:after="160" w:line="259" w:lineRule="auto"/>
        <w:rPr>
          <w:rFonts w:ascii="Calibri" w:hAnsi="Calibri" w:eastAsia="Calibri" w:cs="Calibri"/>
          <w:highlight w:val="yellow"/>
        </w:rPr>
        <w:sectPr>
          <w:headerReference w:type="default" r:id="rId15"/>
          <w:headerReference w:type="first" r:id="rId16"/>
          <w:headerReference w:type="even" r:id="rId17"/>
          <w:footerReference w:type="default" r:id="rId18"/>
          <w:footerReference w:type="first" r:id="rId19"/>
          <w:footerReference w:type="even" r:id="rId20"/>
          <w:pgSz w:w="11906" w:h="16838" w:orient="portrait"/>
          <w:pgMar w:top="1440" w:right="1440" w:bottom="1440" w:left="1440" w:header="576" w:footer="708"/>
          <w:pgNumType w:start="0"/>
          <w:titlePg w:val="1"/>
        </w:sect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1F3" wp14:textId="77777777">
      <w:pPr>
        <w:pStyle w:val="Heading2"/>
        <w:rPr>
          <w:rFonts w:ascii="Calibri" w:hAnsi="Calibri" w:eastAsia="Calibri" w:cs="Calibri"/>
        </w:rPr>
      </w:pPr>
      <w:bookmarkStart w:name="_heading=h.2xcytpi" w:colFirst="0" w:colLast="0" w:id="21"/>
      <w:bookmarkEnd w:id="21"/>
      <w:r w:rsidRPr="00000000" w:rsidDel="00000000" w:rsidR="00000000">
        <w:rPr>
          <w:rFonts w:ascii="Calibri" w:hAnsi="Calibri" w:eastAsia="Calibri" w:cs="Calibri"/>
          <w:rtl w:val="0"/>
        </w:rPr>
        <w:t xml:space="preserve">Session 1: Introduction and background to nutrition programing adaptations in the COVID-19 context</w:t>
      </w:r>
    </w:p>
    <w:p xmlns:wp14="http://schemas.microsoft.com/office/word/2010/wordml" w:rsidRPr="00000000" w:rsidR="00000000" w:rsidDel="00000000" w:rsidP="00000000" w:rsidRDefault="00000000" w14:paraId="000001F4" wp14:textId="77777777">
      <w:pPr>
        <w:pStyle w:val="Heading3"/>
        <w:rPr>
          <w:rFonts w:ascii="Calibri" w:hAnsi="Calibri" w:eastAsia="Calibri" w:cs="Calibri"/>
        </w:rPr>
      </w:pPr>
      <w:bookmarkStart w:name="_heading=h.1ci93xb" w:colFirst="0" w:colLast="0" w:id="22"/>
      <w:bookmarkEnd w:id="22"/>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1F5" wp14:textId="77777777">
      <w:pPr>
        <w:jc w:val="both"/>
        <w:rPr>
          <w:rFonts w:ascii="Calibri" w:hAnsi="Calibri" w:eastAsia="Calibri" w:cs="Calibri"/>
        </w:rPr>
      </w:pPr>
      <w:r w:rsidRPr="00000000" w:rsidDel="00000000" w:rsidR="00000000">
        <w:rPr>
          <w:rFonts w:ascii="Calibri" w:hAnsi="Calibri" w:eastAsia="Calibri" w:cs="Calibri"/>
          <w:rtl w:val="0"/>
        </w:rPr>
        <w:t xml:space="preserve">By the end of the session, participants will be able to:</w:t>
      </w:r>
    </w:p>
    <w:p xmlns:wp14="http://schemas.microsoft.com/office/word/2010/wordml" w:rsidRPr="00000000" w:rsidR="00000000" w:rsidDel="00000000" w:rsidP="00000000" w:rsidRDefault="00000000" w14:paraId="000001F6" wp14:textId="77777777">
      <w:pPr>
        <w:numPr>
          <w:ilvl w:val="0"/>
          <w:numId w:val="132"/>
        </w:numPr>
        <w:pBdr>
          <w:top w:val="nil" w:sz="0" w:space="0"/>
          <w:left w:val="nil" w:sz="0" w:space="0"/>
          <w:bottom w:val="nil" w:sz="0" w:space="0"/>
          <w:right w:val="nil" w:sz="0" w:space="0"/>
          <w:between w:val="nil" w:sz="0" w:space="0"/>
        </w:pBdr>
        <w:ind w:left="720" w:hanging="360"/>
        <w:jc w:val="both"/>
        <w:rPr>
          <w:rFonts w:ascii="Calibri" w:hAnsi="Calibri" w:eastAsia="Calibri" w:cs="Calibri"/>
        </w:rPr>
      </w:pPr>
      <w:bookmarkStart w:name="_heading=h.3whwml4" w:colFirst="0" w:colLast="0" w:id="23"/>
      <w:bookmarkEnd w:id="23"/>
      <w:r w:rsidRPr="00000000" w:rsidDel="00000000" w:rsidR="00000000">
        <w:rPr>
          <w:rFonts w:ascii="Calibri" w:hAnsi="Calibri" w:eastAsia="Calibri" w:cs="Calibri"/>
          <w:rtl w:val="0"/>
        </w:rPr>
        <w:t xml:space="preserve">Understand the impact of COVID-19 on nutrition and in Myanmar.</w:t>
      </w:r>
    </w:p>
    <w:p xmlns:wp14="http://schemas.microsoft.com/office/word/2010/wordml" w:rsidRPr="00000000" w:rsidR="00000000" w:rsidDel="00000000" w:rsidP="00000000" w:rsidRDefault="00000000" w14:paraId="000001F7" wp14:textId="77777777">
      <w:pPr>
        <w:numPr>
          <w:ilvl w:val="0"/>
          <w:numId w:val="132"/>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Understand the importance of COVID-19 adaptations in emergency nutrition programs</w:t>
      </w:r>
      <w:r w:rsidRPr="00000000" w:rsidDel="00000000" w:rsidR="00000000">
        <w:rPr>
          <w:rtl w:val="0"/>
        </w:rPr>
      </w:r>
    </w:p>
    <w:p xmlns:wp14="http://schemas.microsoft.com/office/word/2010/wordml" w:rsidRPr="00000000" w:rsidR="00000000" w:rsidDel="00000000" w:rsidP="00000000" w:rsidRDefault="00000000" w14:paraId="000001F8" wp14:textId="77777777">
      <w:pPr>
        <w:keepNext w:val="0"/>
        <w:keepLines w:val="0"/>
        <w:widowControl w:val="1"/>
        <w:numPr>
          <w:ilvl w:val="0"/>
          <w:numId w:val="13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Prepare facilities to ensure COVID-19 prevention measures are in place for continuity of nutrition services</w:t>
      </w:r>
    </w:p>
    <w:p xmlns:wp14="http://schemas.microsoft.com/office/word/2010/wordml" w:rsidRPr="00000000" w:rsidR="00000000" w:rsidDel="00000000" w:rsidP="00000000" w:rsidRDefault="00000000" w14:paraId="000001F9" wp14:textId="77777777">
      <w:pPr>
        <w:numPr>
          <w:ilvl w:val="0"/>
          <w:numId w:val="132"/>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Access resources to better implement their activities, enhance risk reduction and strengthen preparedness to support the nutritional care of mothers and children with COVID-19</w:t>
      </w:r>
      <w:r w:rsidRPr="00000000" w:rsidDel="00000000" w:rsidR="00000000">
        <w:rPr>
          <w:rtl w:val="0"/>
        </w:rPr>
      </w:r>
    </w:p>
    <w:p xmlns:wp14="http://schemas.microsoft.com/office/word/2010/wordml" w:rsidRPr="00000000" w:rsidR="00000000" w:rsidDel="00000000" w:rsidP="00000000" w:rsidRDefault="00000000" w14:paraId="000001FA" wp14:textId="77777777">
      <w:pPr>
        <w:pBdr>
          <w:top w:val="nil" w:sz="0" w:space="0"/>
          <w:left w:val="nil" w:sz="0" w:space="0"/>
          <w:bottom w:val="nil" w:sz="0" w:space="0"/>
          <w:right w:val="nil" w:sz="0" w:space="0"/>
          <w:between w:val="nil" w:sz="0" w:space="0"/>
        </w:pBdr>
        <w:ind w:left="720" w:firstLine="0"/>
        <w:rPr>
          <w:rFonts w:ascii="Calibri" w:hAnsi="Calibri" w:eastAsia="Calibri" w:cs="Calibri"/>
        </w:rPr>
      </w:pPr>
      <w:r w:rsidRPr="00000000" w:rsidDel="00000000" w:rsidR="00000000">
        <w:rPr>
          <w:rtl w:val="0"/>
        </w:rPr>
      </w:r>
    </w:p>
    <w:tbl>
      <w:tblPr>
        <w:tblStyle w:val="Table7"/>
        <w:tblW w:w="8815.0"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6835"/>
        <w:gridCol w:w="1980"/>
        <w:tblGridChange w:id="0">
          <w:tblGrid>
            <w:gridCol w:w="6835"/>
            <w:gridCol w:w="1980"/>
          </w:tblGrid>
        </w:tblGridChange>
      </w:tblGrid>
      <w:tr xmlns:wp14="http://schemas.microsoft.com/office/word/2010/wordml" w14:paraId="3B417BA0" wp14:textId="77777777">
        <w:tc>
          <w:tcPr/>
          <w:p w:rsidRPr="00000000" w:rsidR="00000000" w:rsidDel="00000000" w:rsidP="00000000" w:rsidRDefault="00000000" w14:paraId="000001FB" wp14:textId="77777777">
            <w:pPr>
              <w:pStyle w:val="Heading3"/>
              <w:rPr>
                <w:rFonts w:ascii="Calibri" w:hAnsi="Calibri" w:eastAsia="Calibri" w:cs="Calibri"/>
              </w:rPr>
            </w:pPr>
            <w:bookmarkStart w:name="_heading=h.2bn6wsx" w:colFirst="0" w:colLast="0" w:id="24"/>
            <w:bookmarkEnd w:id="24"/>
            <w:r w:rsidRPr="00000000" w:rsidDel="00000000" w:rsidR="00000000">
              <w:rPr>
                <w:rFonts w:ascii="Calibri" w:hAnsi="Calibri" w:eastAsia="Calibri" w:cs="Calibri"/>
                <w:rtl w:val="0"/>
              </w:rPr>
              <w:t xml:space="preserve">Session outline</w:t>
            </w:r>
            <w:r w:rsidRPr="00000000" w:rsidDel="00000000" w:rsidR="00000000">
              <w:rPr>
                <w:rFonts w:ascii="Calibri" w:hAnsi="Calibri" w:eastAsia="Calibri" w:cs="Calibri"/>
                <w:rtl w:val="0"/>
              </w:rPr>
              <w:tab/>
            </w:r>
            <w:r w:rsidRPr="00000000" w:rsidDel="00000000" w:rsidR="00000000">
              <w:rPr>
                <w:rFonts w:ascii="Calibri" w:hAnsi="Calibri" w:eastAsia="Calibri" w:cs="Calibri"/>
                <w:rtl w:val="0"/>
              </w:rPr>
              <w:t xml:space="preserve">                                  </w:t>
            </w:r>
          </w:p>
        </w:tc>
        <w:tc>
          <w:tcPr/>
          <w:p w:rsidRPr="00000000" w:rsidR="00000000" w:rsidDel="00000000" w:rsidP="00000000" w:rsidRDefault="00000000" w14:paraId="000001FC" wp14:textId="77777777">
            <w:pPr>
              <w:rPr>
                <w:rFonts w:ascii="Calibri" w:hAnsi="Calibri" w:eastAsia="Calibri" w:cs="Calibri"/>
                <w:b w:val="1"/>
              </w:rPr>
            </w:pPr>
            <w:r w:rsidRPr="00000000" w:rsidDel="00000000" w:rsidR="00000000">
              <w:rPr>
                <w:rFonts w:ascii="Calibri" w:hAnsi="Calibri" w:eastAsia="Calibri" w:cs="Calibri"/>
                <w:b w:val="1"/>
                <w:rtl w:val="0"/>
              </w:rPr>
              <w:t xml:space="preserve">Total time: 75 mins</w:t>
            </w:r>
          </w:p>
        </w:tc>
      </w:tr>
      <w:tr xmlns:wp14="http://schemas.microsoft.com/office/word/2010/wordml" w14:paraId="671BDB87" wp14:textId="77777777">
        <w:tc>
          <w:tcPr/>
          <w:p w:rsidRPr="00000000" w:rsidR="00000000" w:rsidDel="00000000" w:rsidP="00000000" w:rsidRDefault="00000000" w14:paraId="000001FD" wp14:textId="77777777">
            <w:pPr>
              <w:keepNext w:val="0"/>
              <w:keepLines w:val="0"/>
              <w:widowControl w:val="1"/>
              <w:numPr>
                <w:ilvl w:val="0"/>
                <w:numId w:val="105"/>
              </w:numPr>
              <w:pBdr>
                <w:top w:val="nil" w:sz="0" w:space="0"/>
                <w:left w:val="nil" w:sz="0" w:space="0"/>
                <w:bottom w:val="nil" w:sz="0" w:space="0"/>
                <w:right w:val="nil" w:sz="0" w:space="0"/>
                <w:between w:val="nil" w:sz="0" w:space="0"/>
              </w:pBdr>
              <w:shd w:val="clear" w:fill="auto"/>
              <w:spacing w:before="0" w:after="0" w:line="259"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Introduction of the session including objectives- Slides 1 to 3</w:t>
            </w:r>
          </w:p>
          <w:p w:rsidRPr="00000000" w:rsidR="00000000" w:rsidDel="00000000" w:rsidP="00000000" w:rsidRDefault="00000000" w14:paraId="000001FE" wp14:textId="77777777">
            <w:pPr>
              <w:keepNext w:val="0"/>
              <w:keepLines w:val="0"/>
              <w:widowControl w:val="1"/>
              <w:numPr>
                <w:ilvl w:val="0"/>
                <w:numId w:val="105"/>
              </w:numPr>
              <w:pBdr>
                <w:top w:val="nil" w:sz="0" w:space="0"/>
                <w:left w:val="nil" w:sz="0" w:space="0"/>
                <w:bottom w:val="nil" w:sz="0" w:space="0"/>
                <w:right w:val="nil" w:sz="0" w:space="0"/>
                <w:between w:val="nil" w:sz="0" w:space="0"/>
              </w:pBdr>
              <w:shd w:val="clear" w:fill="auto"/>
              <w:spacing w:before="0" w:after="0" w:line="259"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How has COVID-19 affected Myanmar – Slide 4 </w:t>
            </w:r>
          </w:p>
          <w:p w:rsidRPr="00000000" w:rsidR="00000000" w:rsidDel="00000000" w:rsidP="00000000" w:rsidRDefault="00000000" w14:paraId="000001FF" wp14:textId="77777777">
            <w:pPr>
              <w:keepNext w:val="0"/>
              <w:keepLines w:val="0"/>
              <w:widowControl w:val="1"/>
              <w:numPr>
                <w:ilvl w:val="0"/>
                <w:numId w:val="105"/>
              </w:numPr>
              <w:pBdr>
                <w:top w:val="nil" w:sz="0" w:space="0"/>
                <w:left w:val="nil" w:sz="0" w:space="0"/>
                <w:bottom w:val="nil" w:sz="0" w:space="0"/>
                <w:right w:val="nil" w:sz="0" w:space="0"/>
                <w:between w:val="nil" w:sz="0" w:space="0"/>
              </w:pBdr>
              <w:shd w:val="clear" w:fill="auto"/>
              <w:spacing w:before="0" w:after="0" w:line="259"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Why is adaptive programming required? – Slides 5 and 6</w:t>
            </w:r>
          </w:p>
          <w:p w:rsidRPr="00000000" w:rsidR="00000000" w:rsidDel="00000000" w:rsidP="00000000" w:rsidRDefault="00000000" w14:paraId="00000200" wp14:textId="77777777">
            <w:pPr>
              <w:keepNext w:val="0"/>
              <w:keepLines w:val="0"/>
              <w:widowControl w:val="1"/>
              <w:numPr>
                <w:ilvl w:val="0"/>
                <w:numId w:val="105"/>
              </w:numPr>
              <w:pBdr>
                <w:top w:val="nil" w:sz="0" w:space="0"/>
                <w:left w:val="nil" w:sz="0" w:space="0"/>
                <w:bottom w:val="nil" w:sz="0" w:space="0"/>
                <w:right w:val="nil" w:sz="0" w:space="0"/>
                <w:between w:val="nil" w:sz="0" w:space="0"/>
              </w:pBdr>
              <w:shd w:val="clear" w:fill="auto"/>
              <w:spacing w:before="0" w:after="0" w:line="259"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Adapted Emergency Nutrition Programming Guidance – Slides 7 and 8</w:t>
            </w:r>
          </w:p>
          <w:p w:rsidRPr="00000000" w:rsidR="00000000" w:rsidDel="00000000" w:rsidP="00000000" w:rsidRDefault="00000000" w14:paraId="00000201" wp14:textId="77777777">
            <w:pPr>
              <w:keepNext w:val="0"/>
              <w:keepLines w:val="0"/>
              <w:widowControl w:val="1"/>
              <w:numPr>
                <w:ilvl w:val="0"/>
                <w:numId w:val="105"/>
              </w:numPr>
              <w:pBdr>
                <w:top w:val="nil" w:sz="0" w:space="0"/>
                <w:left w:val="nil" w:sz="0" w:space="0"/>
                <w:bottom w:val="nil" w:sz="0" w:space="0"/>
                <w:right w:val="nil" w:sz="0" w:space="0"/>
                <w:between w:val="nil" w:sz="0" w:space="0"/>
              </w:pBdr>
              <w:shd w:val="clear" w:fill="auto"/>
              <w:spacing w:before="0" w:after="0" w:line="259"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Other important documents – Slides 9 to 12</w:t>
            </w:r>
          </w:p>
          <w:p w:rsidRPr="00000000" w:rsidR="00000000" w:rsidDel="00000000" w:rsidP="00000000" w:rsidRDefault="00000000" w14:paraId="00000202" wp14:textId="77777777">
            <w:pPr>
              <w:keepNext w:val="0"/>
              <w:keepLines w:val="0"/>
              <w:widowControl w:val="1"/>
              <w:numPr>
                <w:ilvl w:val="0"/>
                <w:numId w:val="105"/>
              </w:numPr>
              <w:pBdr>
                <w:top w:val="nil" w:sz="0" w:space="0"/>
                <w:left w:val="nil" w:sz="0" w:space="0"/>
                <w:bottom w:val="nil" w:sz="0" w:space="0"/>
                <w:right w:val="nil" w:sz="0" w:space="0"/>
                <w:between w:val="nil" w:sz="0" w:space="0"/>
              </w:pBdr>
              <w:shd w:val="clear" w:fill="auto"/>
              <w:spacing w:before="0" w:after="0" w:line="259" w:lineRule="auto"/>
              <w:ind w:left="720" w:right="0" w:hanging="360"/>
              <w:jc w:val="left"/>
              <w:rPr>
                <w:rFonts w:ascii="Calibri" w:hAnsi="Calibri" w:eastAsia="Calibri" w:cs="Calibri"/>
                <w:u w:val="none"/>
              </w:rPr>
            </w:pPr>
            <w:r w:rsidRPr="00000000" w:rsidDel="00000000" w:rsidR="00000000">
              <w:rPr>
                <w:rFonts w:ascii="Calibri" w:hAnsi="Calibri" w:eastAsia="Calibri" w:cs="Calibri"/>
                <w:rtl w:val="0"/>
              </w:rPr>
              <w:t xml:space="preserve">Getting the facility prepared to continue nutrition services - Slides 13 to 15</w:t>
            </w:r>
          </w:p>
          <w:p w:rsidRPr="00000000" w:rsidR="00000000" w:rsidDel="00000000" w:rsidP="00000000" w:rsidRDefault="00000000" w14:paraId="00000203" wp14:textId="77777777">
            <w:pPr>
              <w:keepNext w:val="0"/>
              <w:keepLines w:val="0"/>
              <w:widowControl w:val="1"/>
              <w:numPr>
                <w:ilvl w:val="0"/>
                <w:numId w:val="105"/>
              </w:numPr>
              <w:pBdr>
                <w:top w:val="nil" w:sz="0" w:space="0"/>
                <w:left w:val="nil" w:sz="0" w:space="0"/>
                <w:bottom w:val="nil" w:sz="0" w:space="0"/>
                <w:right w:val="nil" w:sz="0" w:space="0"/>
                <w:between w:val="nil" w:sz="0" w:space="0"/>
              </w:pBdr>
              <w:shd w:val="clear" w:fill="auto"/>
              <w:spacing w:before="0" w:after="0" w:line="259" w:lineRule="auto"/>
              <w:ind w:left="720" w:right="0" w:hanging="360"/>
              <w:jc w:val="left"/>
              <w:rPr>
                <w:rFonts w:ascii="Calibri" w:hAnsi="Calibri" w:eastAsia="Calibri" w:cs="Calibri"/>
                <w:u w:val="none"/>
              </w:rPr>
            </w:pPr>
            <w:r w:rsidRPr="00000000" w:rsidDel="00000000" w:rsidR="00000000">
              <w:rPr>
                <w:rFonts w:ascii="Calibri" w:hAnsi="Calibri" w:eastAsia="Calibri" w:cs="Calibri"/>
                <w:rtl w:val="0"/>
              </w:rPr>
              <w:t xml:space="preserve">Reference documents - Slides 16 to 20</w:t>
            </w:r>
          </w:p>
        </w:tc>
        <w:tc>
          <w:tcPr/>
          <w:p w:rsidRPr="00000000" w:rsidR="00000000" w:rsidDel="00000000" w:rsidP="00000000" w:rsidRDefault="00000000" w14:paraId="00000204" wp14:textId="77777777">
            <w:pPr>
              <w:rPr>
                <w:rFonts w:ascii="Calibri" w:hAnsi="Calibri" w:eastAsia="Calibri" w:cs="Calibri"/>
                <w:b w:val="1"/>
              </w:rPr>
            </w:pPr>
            <w:r w:rsidRPr="00000000" w:rsidDel="00000000" w:rsidR="00000000">
              <w:rPr>
                <w:rFonts w:ascii="Calibri" w:hAnsi="Calibri" w:eastAsia="Calibri" w:cs="Calibri"/>
                <w:b w:val="1"/>
                <w:rtl w:val="0"/>
              </w:rPr>
              <w:t xml:space="preserve">5 Mins</w:t>
            </w:r>
          </w:p>
          <w:p w:rsidRPr="00000000" w:rsidR="00000000" w:rsidDel="00000000" w:rsidP="00000000" w:rsidRDefault="00000000" w14:paraId="00000205" wp14:textId="77777777">
            <w:pPr>
              <w:rPr>
                <w:rFonts w:ascii="Calibri" w:hAnsi="Calibri" w:eastAsia="Calibri" w:cs="Calibri"/>
                <w:b w:val="1"/>
              </w:rPr>
            </w:pPr>
            <w:r w:rsidRPr="00000000" w:rsidDel="00000000" w:rsidR="00000000">
              <w:rPr>
                <w:rtl w:val="0"/>
              </w:rPr>
            </w:r>
          </w:p>
          <w:p w:rsidRPr="00000000" w:rsidR="00000000" w:rsidDel="00000000" w:rsidP="00000000" w:rsidRDefault="00000000" w14:paraId="00000206" wp14:textId="77777777">
            <w:pPr>
              <w:rPr>
                <w:rFonts w:ascii="Calibri" w:hAnsi="Calibri" w:eastAsia="Calibri" w:cs="Calibri"/>
                <w:b w:val="1"/>
              </w:rPr>
            </w:pPr>
            <w:r w:rsidRPr="00000000" w:rsidDel="00000000" w:rsidR="00000000">
              <w:rPr>
                <w:rFonts w:ascii="Calibri" w:hAnsi="Calibri" w:eastAsia="Calibri" w:cs="Calibri"/>
                <w:b w:val="1"/>
                <w:rtl w:val="0"/>
              </w:rPr>
              <w:t xml:space="preserve">3 Mins</w:t>
            </w:r>
          </w:p>
          <w:p w:rsidRPr="00000000" w:rsidR="00000000" w:rsidDel="00000000" w:rsidP="00000000" w:rsidRDefault="00000000" w14:paraId="00000207" wp14:textId="77777777">
            <w:pPr>
              <w:rPr>
                <w:rFonts w:ascii="Calibri" w:hAnsi="Calibri" w:eastAsia="Calibri" w:cs="Calibri"/>
                <w:b w:val="1"/>
              </w:rPr>
            </w:pPr>
            <w:r w:rsidRPr="00000000" w:rsidDel="00000000" w:rsidR="00000000">
              <w:rPr>
                <w:rFonts w:ascii="Calibri" w:hAnsi="Calibri" w:eastAsia="Calibri" w:cs="Calibri"/>
                <w:b w:val="1"/>
                <w:rtl w:val="0"/>
              </w:rPr>
              <w:t xml:space="preserve">10 Mins</w:t>
            </w:r>
          </w:p>
          <w:p w:rsidRPr="00000000" w:rsidR="00000000" w:rsidDel="00000000" w:rsidP="00000000" w:rsidRDefault="00000000" w14:paraId="00000208" wp14:textId="77777777">
            <w:pPr>
              <w:rPr>
                <w:rFonts w:ascii="Calibri" w:hAnsi="Calibri" w:eastAsia="Calibri" w:cs="Calibri"/>
                <w:b w:val="1"/>
              </w:rPr>
            </w:pPr>
            <w:r w:rsidRPr="00000000" w:rsidDel="00000000" w:rsidR="00000000">
              <w:rPr>
                <w:rFonts w:ascii="Calibri" w:hAnsi="Calibri" w:eastAsia="Calibri" w:cs="Calibri"/>
                <w:b w:val="1"/>
                <w:rtl w:val="0"/>
              </w:rPr>
              <w:t xml:space="preserve">7 Mins</w:t>
            </w:r>
          </w:p>
          <w:p w:rsidRPr="00000000" w:rsidR="00000000" w:rsidDel="00000000" w:rsidP="00000000" w:rsidRDefault="00000000" w14:paraId="00000209" wp14:textId="77777777">
            <w:pPr>
              <w:rPr>
                <w:rFonts w:ascii="Calibri" w:hAnsi="Calibri" w:eastAsia="Calibri" w:cs="Calibri"/>
                <w:b w:val="1"/>
              </w:rPr>
            </w:pPr>
            <w:r w:rsidRPr="00000000" w:rsidDel="00000000" w:rsidR="00000000">
              <w:rPr>
                <w:rtl w:val="0"/>
              </w:rPr>
            </w:r>
          </w:p>
          <w:p w:rsidRPr="00000000" w:rsidR="00000000" w:rsidDel="00000000" w:rsidP="00000000" w:rsidRDefault="00000000" w14:paraId="0000020A" wp14:textId="77777777">
            <w:pPr>
              <w:rPr>
                <w:rFonts w:ascii="Calibri" w:hAnsi="Calibri" w:eastAsia="Calibri" w:cs="Calibri"/>
                <w:b w:val="1"/>
              </w:rPr>
            </w:pPr>
            <w:r w:rsidRPr="00000000" w:rsidDel="00000000" w:rsidR="00000000">
              <w:rPr>
                <w:rFonts w:ascii="Calibri" w:hAnsi="Calibri" w:eastAsia="Calibri" w:cs="Calibri"/>
                <w:b w:val="1"/>
                <w:rtl w:val="0"/>
              </w:rPr>
              <w:t xml:space="preserve">20 Mins</w:t>
            </w:r>
          </w:p>
          <w:p w:rsidRPr="00000000" w:rsidR="00000000" w:rsidDel="00000000" w:rsidP="00000000" w:rsidRDefault="00000000" w14:paraId="0000020B" wp14:textId="77777777">
            <w:pPr>
              <w:rPr>
                <w:rFonts w:ascii="Calibri" w:hAnsi="Calibri" w:eastAsia="Calibri" w:cs="Calibri"/>
                <w:b w:val="1"/>
              </w:rPr>
            </w:pPr>
            <w:r w:rsidRPr="00000000" w:rsidDel="00000000" w:rsidR="00000000">
              <w:rPr>
                <w:rtl w:val="0"/>
              </w:rPr>
            </w:r>
          </w:p>
          <w:p w:rsidRPr="00000000" w:rsidR="00000000" w:rsidDel="00000000" w:rsidP="00000000" w:rsidRDefault="00000000" w14:paraId="0000020C" wp14:textId="77777777">
            <w:pPr>
              <w:rPr>
                <w:rFonts w:ascii="Calibri" w:hAnsi="Calibri" w:eastAsia="Calibri" w:cs="Calibri"/>
                <w:b w:val="1"/>
              </w:rPr>
            </w:pPr>
            <w:r w:rsidRPr="00000000" w:rsidDel="00000000" w:rsidR="00000000">
              <w:rPr>
                <w:rFonts w:ascii="Calibri" w:hAnsi="Calibri" w:eastAsia="Calibri" w:cs="Calibri"/>
                <w:b w:val="1"/>
                <w:rtl w:val="0"/>
              </w:rPr>
              <w:t xml:space="preserve">20 Mins</w:t>
            </w:r>
          </w:p>
          <w:p w:rsidRPr="00000000" w:rsidR="00000000" w:rsidDel="00000000" w:rsidP="00000000" w:rsidRDefault="00000000" w14:paraId="0000020D" wp14:textId="77777777">
            <w:pPr>
              <w:rPr>
                <w:rFonts w:ascii="Calibri" w:hAnsi="Calibri" w:eastAsia="Calibri" w:cs="Calibri"/>
                <w:b w:val="1"/>
              </w:rPr>
            </w:pPr>
            <w:r w:rsidRPr="00000000" w:rsidDel="00000000" w:rsidR="00000000">
              <w:rPr>
                <w:rtl w:val="0"/>
              </w:rPr>
            </w:r>
          </w:p>
          <w:p w:rsidRPr="00000000" w:rsidR="00000000" w:rsidDel="00000000" w:rsidP="00000000" w:rsidRDefault="00000000" w14:paraId="0000020E" wp14:textId="77777777">
            <w:pPr>
              <w:rPr>
                <w:rFonts w:ascii="Calibri" w:hAnsi="Calibri" w:eastAsia="Calibri" w:cs="Calibri"/>
                <w:b w:val="1"/>
              </w:rPr>
            </w:pPr>
            <w:r w:rsidRPr="00000000" w:rsidDel="00000000" w:rsidR="00000000">
              <w:rPr>
                <w:rFonts w:ascii="Calibri" w:hAnsi="Calibri" w:eastAsia="Calibri" w:cs="Calibri"/>
                <w:b w:val="1"/>
                <w:rtl w:val="0"/>
              </w:rPr>
              <w:t xml:space="preserve">10 Mins</w:t>
            </w:r>
          </w:p>
        </w:tc>
      </w:tr>
    </w:tbl>
    <w:p xmlns:wp14="http://schemas.microsoft.com/office/word/2010/wordml" w:rsidRPr="00000000" w:rsidR="00000000" w:rsidDel="00000000" w:rsidP="00000000" w:rsidRDefault="00000000" w14:paraId="0000020F"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10" wp14:textId="77777777">
      <w:pPr>
        <w:pStyle w:val="Heading3"/>
        <w:rPr>
          <w:rFonts w:ascii="Calibri" w:hAnsi="Calibri" w:eastAsia="Calibri" w:cs="Calibri"/>
        </w:rPr>
      </w:pPr>
      <w:bookmarkStart w:name="_heading=h.qsh70q" w:colFirst="0" w:colLast="0" w:id="25"/>
      <w:bookmarkEnd w:id="25"/>
      <w:r w:rsidRPr="00000000" w:rsidDel="00000000" w:rsidR="00000000">
        <w:rPr>
          <w:rFonts w:ascii="Calibri" w:hAnsi="Calibri" w:eastAsia="Calibri" w:cs="Calibri"/>
          <w:rtl w:val="0"/>
        </w:rPr>
        <w:t xml:space="preserve">Advance preparation</w:t>
      </w:r>
    </w:p>
    <w:p xmlns:wp14="http://schemas.microsoft.com/office/word/2010/wordml" w:rsidRPr="00000000" w:rsidR="00000000" w:rsidDel="00000000" w:rsidP="00000000" w:rsidRDefault="00000000" w14:paraId="00000211" wp14:textId="77777777">
      <w:pPr>
        <w:numPr>
          <w:ilvl w:val="0"/>
          <w:numId w:val="157"/>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Read the Introduction for guidance on giving a presentation with slides and adult learning skills in Appendix.</w:t>
      </w:r>
      <w:r w:rsidRPr="00000000" w:rsidDel="00000000" w:rsidR="00000000">
        <w:rPr>
          <w:rtl w:val="0"/>
        </w:rPr>
      </w:r>
    </w:p>
    <w:p xmlns:wp14="http://schemas.microsoft.com/office/word/2010/wordml" w:rsidRPr="00000000" w:rsidR="00000000" w:rsidDel="00000000" w:rsidP="00000000" w:rsidRDefault="00000000" w14:paraId="00000212" wp14:textId="77777777">
      <w:pPr>
        <w:numPr>
          <w:ilvl w:val="0"/>
          <w:numId w:val="157"/>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Make sure that Slides are in the correct order and review the notes to be able to explain the points on the slides. </w:t>
      </w:r>
      <w:r w:rsidRPr="00000000" w:rsidDel="00000000" w:rsidR="00000000">
        <w:rPr>
          <w:rtl w:val="0"/>
        </w:rPr>
      </w:r>
    </w:p>
    <w:p xmlns:wp14="http://schemas.microsoft.com/office/word/2010/wordml" w:rsidRPr="00000000" w:rsidR="00000000" w:rsidDel="00000000" w:rsidP="00000000" w:rsidRDefault="00000000" w14:paraId="00000213" wp14:textId="77777777">
      <w:pPr>
        <w:numPr>
          <w:ilvl w:val="0"/>
          <w:numId w:val="157"/>
        </w:numPr>
        <w:pBdr>
          <w:top w:val="nil" w:sz="0" w:space="0"/>
          <w:left w:val="nil" w:sz="0" w:space="0"/>
          <w:bottom w:val="nil" w:sz="0" w:space="0"/>
          <w:right w:val="nil" w:sz="0" w:space="0"/>
          <w:between w:val="nil" w:sz="0" w:space="0"/>
        </w:pBdr>
        <w:ind w:left="720" w:hanging="360"/>
        <w:jc w:val="both"/>
        <w:rPr>
          <w:rFonts w:ascii="Calibri" w:hAnsi="Calibri" w:eastAsia="Calibri" w:cs="Calibri"/>
        </w:rPr>
      </w:pPr>
      <w:bookmarkStart w:name="_heading=h.3as4poj" w:colFirst="0" w:colLast="0" w:id="26"/>
      <w:bookmarkEnd w:id="26"/>
      <w:r w:rsidRPr="00000000" w:rsidDel="00000000" w:rsidR="00000000">
        <w:rPr>
          <w:rFonts w:ascii="Calibri" w:hAnsi="Calibri" w:eastAsia="Calibri" w:cs="Calibri"/>
          <w:color w:val="000000"/>
          <w:rtl w:val="0"/>
        </w:rPr>
        <w:t xml:space="preserve">Ensure you have the updated version of the adaptations to nutrition programming in the context of COVID-19. </w:t>
      </w:r>
      <w:r w:rsidRPr="00000000" w:rsidDel="00000000" w:rsidR="00000000">
        <w:rPr>
          <w:rtl w:val="0"/>
        </w:rPr>
      </w:r>
    </w:p>
    <w:p xmlns:wp14="http://schemas.microsoft.com/office/word/2010/wordml" w:rsidRPr="00000000" w:rsidR="00000000" w:rsidDel="00000000" w:rsidP="00000000" w:rsidRDefault="00000000" w14:paraId="00000214" wp14:textId="77777777">
      <w:pPr>
        <w:pBdr>
          <w:top w:val="nil" w:sz="0" w:space="0"/>
          <w:left w:val="nil" w:sz="0" w:space="0"/>
          <w:bottom w:val="nil" w:sz="0" w:space="0"/>
          <w:right w:val="nil" w:sz="0" w:space="0"/>
          <w:between w:val="nil" w:sz="0" w:space="0"/>
        </w:pBd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15"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Note:</w:t>
      </w:r>
      <w:r w:rsidRPr="00000000" w:rsidDel="00000000" w:rsidR="00000000">
        <w:rPr>
          <w:rFonts w:ascii="Calibri" w:hAnsi="Calibri" w:eastAsia="Calibri" w:cs="Calibri"/>
          <w:rtl w:val="0"/>
        </w:rPr>
        <w:t xml:space="preserve"> The notes in the PowerPoints are to help you explain and answer any questions. They are not to be shown.</w:t>
      </w:r>
    </w:p>
    <w:p xmlns:wp14="http://schemas.microsoft.com/office/word/2010/wordml" w:rsidRPr="00000000" w:rsidR="00000000" w:rsidDel="00000000" w:rsidP="00000000" w:rsidRDefault="00000000" w14:paraId="00000216"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17" wp14:textId="77777777">
      <w:pPr>
        <w:pStyle w:val="Heading3"/>
        <w:rPr>
          <w:rFonts w:ascii="Calibri" w:hAnsi="Calibri" w:eastAsia="Calibri" w:cs="Calibri"/>
        </w:rPr>
      </w:pPr>
      <w:bookmarkStart w:name="_heading=h.1pxezwc" w:colFirst="0" w:colLast="0" w:id="27"/>
      <w:bookmarkEnd w:id="27"/>
      <w:r w:rsidRPr="00000000" w:rsidDel="00000000" w:rsidR="00000000">
        <w:rPr>
          <w:rFonts w:ascii="Calibri" w:hAnsi="Calibri" w:eastAsia="Calibri" w:cs="Calibri"/>
          <w:rtl w:val="0"/>
        </w:rPr>
        <w:t xml:space="preserve">Introduction of the session </w:t>
      </w:r>
    </w:p>
    <w:p xmlns:wp14="http://schemas.microsoft.com/office/word/2010/wordml" w:rsidRPr="00000000" w:rsidR="00000000" w:rsidDel="00000000" w:rsidP="00000000" w:rsidRDefault="00000000" w14:paraId="00000218"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19" wp14:textId="77777777">
      <w:pPr>
        <w:rPr>
          <w:rFonts w:ascii="Calibri" w:hAnsi="Calibri" w:eastAsia="Calibri" w:cs="Calibri"/>
        </w:rPr>
      </w:pPr>
      <w:r w:rsidRPr="00000000" w:rsidDel="00000000" w:rsidR="00000000">
        <w:rPr>
          <w:rFonts w:ascii="Calibri" w:hAnsi="Calibri" w:eastAsia="Calibri" w:cs="Calibri"/>
          <w:b w:val="1"/>
          <w:rtl w:val="0"/>
        </w:rPr>
        <w:t xml:space="preserve">Present Slides 1&amp; 2 and introduce the training agenda</w:t>
      </w:r>
      <w:r w:rsidRPr="00000000" w:rsidDel="00000000" w:rsidR="00000000">
        <w:rPr>
          <w:rFonts w:ascii="Calibri" w:hAnsi="Calibri" w:eastAsia="Calibri" w:cs="Calibri"/>
          <w:rtl w:val="0"/>
        </w:rPr>
        <w:t xml:space="preserve"> (3 minutes)</w:t>
      </w:r>
    </w:p>
    <w:p xmlns:wp14="http://schemas.microsoft.com/office/word/2010/wordml" w:rsidRPr="00000000" w:rsidR="00000000" w:rsidDel="00000000" w:rsidP="00000000" w:rsidRDefault="00000000" w14:paraId="0000021A"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1B" wp14:textId="77777777">
      <w:pPr>
        <w:ind w:left="720" w:firstLine="0"/>
        <w:jc w:val="both"/>
        <w:rPr>
          <w:rFonts w:ascii="Calibri" w:hAnsi="Calibri" w:eastAsia="Calibri" w:cs="Calibri"/>
        </w:rPr>
      </w:pPr>
      <w:r w:rsidRPr="00000000" w:rsidDel="00000000" w:rsidR="00000000">
        <w:rPr>
          <w:rFonts w:ascii="Calibri" w:hAnsi="Calibri" w:eastAsia="Calibri" w:cs="Calibri"/>
          <w:b w:val="1"/>
          <w:rtl w:val="0"/>
        </w:rPr>
        <w:t xml:space="preserve">Introduction: </w:t>
      </w:r>
      <w:r w:rsidRPr="00000000" w:rsidDel="00000000" w:rsidR="00000000">
        <w:rPr>
          <w:rFonts w:ascii="Calibri" w:hAnsi="Calibri" w:eastAsia="Calibri" w:cs="Calibri"/>
          <w:rtl w:val="0"/>
        </w:rPr>
        <w:t xml:space="preserve">COVID-19 has been recognized as a global pandemic by the WHO and alerted by the Ministry of Health and Sports (MoHS), Government of Myanmar. Since March 2020, when the COVID-19 pandemic has affected Myanmar, it is anticipated that essential nutrition services normally provided by BHS and local health centres may be reduced or stopped, as the MOHS is prioritizing COVID-19 prevention, containment and response activities. Furthermore, some population movements may be restricted due to COVID-19 quarantine and containment measures, and people may not be able to access routine nutrition services in health facilities or in the community as they normally would. </w:t>
      </w:r>
    </w:p>
    <w:p xmlns:wp14="http://schemas.microsoft.com/office/word/2010/wordml" w:rsidRPr="00000000" w:rsidR="00000000" w:rsidDel="00000000" w:rsidP="00000000" w:rsidRDefault="00000000" w14:paraId="0000021C" wp14:textId="77777777">
      <w:pPr>
        <w:ind w:left="720" w:firstLine="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1D" wp14:textId="77777777">
      <w:pPr>
        <w:ind w:left="720" w:firstLine="0"/>
        <w:jc w:val="both"/>
        <w:rPr>
          <w:rFonts w:ascii="Calibri" w:hAnsi="Calibri" w:eastAsia="Calibri" w:cs="Calibri"/>
        </w:rPr>
      </w:pPr>
      <w:r w:rsidRPr="00000000" w:rsidDel="00000000" w:rsidR="00000000">
        <w:rPr>
          <w:rFonts w:ascii="Calibri" w:hAnsi="Calibri" w:eastAsia="Calibri" w:cs="Calibri"/>
          <w:rtl w:val="0"/>
        </w:rPr>
        <w:t xml:space="preserve">Maintaining good nutrition protects people from illness and is essential for their immunity. This is important during the current COVID-19 pandemic, to help in the effort to protect them. Essential nutrition interventions, particularly for vulnerable populations like women and children, should therefore be prioritized in the COVID-19 response along with health and WASH interventions, integrated as much as possible.</w:t>
      </w:r>
    </w:p>
    <w:p xmlns:wp14="http://schemas.microsoft.com/office/word/2010/wordml" w:rsidRPr="00000000" w:rsidR="00000000" w:rsidDel="00000000" w:rsidP="00000000" w:rsidRDefault="00000000" w14:paraId="0000021E" wp14:textId="77777777">
      <w:pPr>
        <w:ind w:left="720" w:firstLine="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1F" wp14:textId="77777777">
      <w:pPr>
        <w:ind w:left="720" w:firstLine="0"/>
        <w:jc w:val="both"/>
        <w:rPr>
          <w:rFonts w:ascii="Calibri" w:hAnsi="Calibri" w:eastAsia="Calibri" w:cs="Calibri"/>
        </w:rPr>
      </w:pPr>
      <w:r w:rsidRPr="00000000" w:rsidDel="00000000" w:rsidR="00000000">
        <w:rPr>
          <w:rFonts w:ascii="Calibri" w:hAnsi="Calibri" w:eastAsia="Calibri" w:cs="Calibri"/>
          <w:rtl w:val="0"/>
        </w:rPr>
        <w:t xml:space="preserve">UNICEF, as the technical lead of the nutrition humanitarian sector/cluster in Myanmar, has worked with key sector partners, including MOHS-NNC to develop adapted COVID-19 sensitive programming guidance for nutrition in the country context of Myanmar during the COVID-19 pandemic. This session provides an overview of the guidance, importance of the guidance, how facilities can be prepared to continue nutrition service provision and other relevant resources for adaptations in nutrition programming. </w:t>
      </w:r>
    </w:p>
    <w:p xmlns:wp14="http://schemas.microsoft.com/office/word/2010/wordml" w:rsidRPr="00000000" w:rsidR="00000000" w:rsidDel="00000000" w:rsidP="00000000" w:rsidRDefault="00000000" w14:paraId="00000220" wp14:textId="77777777">
      <w:pPr>
        <w:ind w:left="720" w:firstLine="0"/>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21" wp14:textId="77777777">
      <w:pPr>
        <w:rPr>
          <w:rFonts w:ascii="Calibri" w:hAnsi="Calibri" w:eastAsia="Calibri" w:cs="Calibri"/>
        </w:rPr>
      </w:pPr>
      <w:r w:rsidRPr="00000000" w:rsidDel="00000000" w:rsidR="00000000">
        <w:rPr>
          <w:rFonts w:ascii="Calibri" w:hAnsi="Calibri" w:eastAsia="Calibri" w:cs="Calibri"/>
          <w:b w:val="1"/>
          <w:rtl w:val="0"/>
        </w:rPr>
        <w:t xml:space="preserve">Present Slide 3</w:t>
      </w:r>
      <w:r w:rsidRPr="00000000" w:rsidDel="00000000" w:rsidR="00000000">
        <w:rPr>
          <w:rtl w:val="0"/>
        </w:rPr>
      </w:r>
    </w:p>
    <w:p xmlns:wp14="http://schemas.microsoft.com/office/word/2010/wordml" w:rsidRPr="00000000" w:rsidR="00000000" w:rsidDel="00000000" w:rsidP="00000000" w:rsidRDefault="00000000" w14:paraId="00000222" wp14:textId="77777777">
      <w:pPr>
        <w:keepNext w:val="0"/>
        <w:keepLines w:val="0"/>
        <w:widowControl w:val="1"/>
        <w:numPr>
          <w:ilvl w:val="0"/>
          <w:numId w:val="165"/>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Read and explain the objectives (2 minutes)</w:t>
      </w:r>
      <w:r w:rsidRPr="00000000" w:rsidDel="00000000" w:rsidR="00000000">
        <w:rPr>
          <w:rtl w:val="0"/>
        </w:rPr>
      </w:r>
    </w:p>
    <w:p xmlns:wp14="http://schemas.microsoft.com/office/word/2010/wordml" w:rsidRPr="00000000" w:rsidR="00000000" w:rsidDel="00000000" w:rsidP="00000000" w:rsidRDefault="00000000" w14:paraId="00000223" wp14:textId="77777777">
      <w:pPr>
        <w:pStyle w:val="Heading3"/>
        <w:rPr>
          <w:rFonts w:ascii="Calibri" w:hAnsi="Calibri" w:eastAsia="Calibri" w:cs="Calibri"/>
        </w:rPr>
      </w:pPr>
      <w:bookmarkStart w:name="_heading=h.49x2ik5" w:colFirst="0" w:colLast="0" w:id="28"/>
      <w:bookmarkEnd w:id="28"/>
      <w:r w:rsidRPr="00000000" w:rsidDel="00000000" w:rsidR="00000000">
        <w:rPr>
          <w:rFonts w:ascii="Calibri" w:hAnsi="Calibri" w:eastAsia="Calibri" w:cs="Calibri"/>
          <w:rtl w:val="0"/>
        </w:rPr>
        <w:t xml:space="preserve">How has COVID-19 affected Myanmar?</w:t>
      </w:r>
    </w:p>
    <w:p xmlns:wp14="http://schemas.microsoft.com/office/word/2010/wordml" w:rsidRPr="00000000" w:rsidR="00000000" w:rsidDel="00000000" w:rsidP="00000000" w:rsidRDefault="00000000" w14:paraId="00000224"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25"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4 </w:t>
      </w:r>
      <w:r w:rsidRPr="00000000" w:rsidDel="00000000" w:rsidR="00000000">
        <w:rPr>
          <w:rFonts w:ascii="Calibri" w:hAnsi="Calibri" w:eastAsia="Calibri" w:cs="Calibri"/>
          <w:rtl w:val="0"/>
        </w:rPr>
        <w:t xml:space="preserve">(3 min)</w:t>
      </w:r>
      <w:r w:rsidRPr="00000000" w:rsidDel="00000000" w:rsidR="00000000">
        <w:rPr>
          <w:rtl w:val="0"/>
        </w:rPr>
      </w:r>
    </w:p>
    <w:p xmlns:wp14="http://schemas.microsoft.com/office/word/2010/wordml" w:rsidRPr="00000000" w:rsidR="00000000" w:rsidDel="00000000" w:rsidP="00000000" w:rsidRDefault="00000000" w14:paraId="0000022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227" wp14:textId="77777777">
      <w:pPr>
        <w:numPr>
          <w:ilvl w:val="0"/>
          <w:numId w:val="135"/>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When the pandemic hit Myanmar in March 2020, Emergency Nutrition services in Myanmar were disrupted. </w:t>
      </w:r>
      <w:r w:rsidRPr="00000000" w:rsidDel="00000000" w:rsidR="00000000">
        <w:rPr>
          <w:rtl w:val="0"/>
        </w:rPr>
      </w:r>
    </w:p>
    <w:p xmlns:wp14="http://schemas.microsoft.com/office/word/2010/wordml" w:rsidRPr="00000000" w:rsidR="00000000" w:rsidDel="00000000" w:rsidP="00000000" w:rsidRDefault="00000000" w14:paraId="00000228" wp14:textId="6FE5C381">
      <w:pPr>
        <w:numPr>
          <w:ilvl w:val="0"/>
          <w:numId w:val="135"/>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51F78566" w:rsidR="51F78566">
        <w:rPr>
          <w:rFonts w:ascii="Calibri" w:hAnsi="Calibri" w:eastAsia="Calibri" w:cs="Calibri"/>
          <w:color w:val="000000" w:themeColor="text1" w:themeTint="FF" w:themeShade="FF"/>
        </w:rPr>
        <w:t xml:space="preserve">Most of the basic health staff, </w:t>
      </w:r>
      <w:r w:rsidRPr="51F78566" w:rsidR="51F78566">
        <w:rPr>
          <w:rFonts w:ascii="Calibri" w:hAnsi="Calibri" w:eastAsia="Calibri" w:cs="Calibri"/>
          <w:color w:val="000000" w:themeColor="text1" w:themeTint="FF" w:themeShade="FF"/>
        </w:rPr>
        <w:t xml:space="preserve">who provide essential health care packages including </w:t>
      </w:r>
      <w:proofErr w:type="spellStart"/>
      <w:r w:rsidRPr="51F78566" w:rsidR="51F78566">
        <w:rPr>
          <w:rFonts w:ascii="Calibri" w:hAnsi="Calibri" w:eastAsia="Calibri" w:cs="Calibri"/>
          <w:color w:val="000000" w:themeColor="text1" w:themeTint="FF" w:themeShade="FF"/>
        </w:rPr>
        <w:t>cIYCF</w:t>
      </w:r>
      <w:proofErr w:type="spellEnd"/>
      <w:r w:rsidRPr="51F78566" w:rsidR="51F78566">
        <w:rPr>
          <w:rFonts w:ascii="Calibri" w:hAnsi="Calibri" w:eastAsia="Calibri" w:cs="Calibri"/>
          <w:color w:val="000000" w:themeColor="text1" w:themeTint="FF" w:themeShade="FF"/>
        </w:rPr>
        <w:t xml:space="preserve">, were diverting to the COVID-19 response and as a result, essential health care packages delivery was also reduced including </w:t>
      </w:r>
      <w:proofErr w:type="spellStart"/>
      <w:r w:rsidRPr="51F78566" w:rsidR="51F78566">
        <w:rPr>
          <w:rFonts w:ascii="Calibri" w:hAnsi="Calibri" w:eastAsia="Calibri" w:cs="Calibri"/>
          <w:color w:val="000000" w:themeColor="text1" w:themeTint="FF" w:themeShade="FF"/>
        </w:rPr>
        <w:t>cIYCF</w:t>
      </w:r>
      <w:proofErr w:type="spellEnd"/>
      <w:r w:rsidRPr="51F78566" w:rsidR="51F78566">
        <w:rPr>
          <w:rFonts w:ascii="Calibri" w:hAnsi="Calibri" w:eastAsia="Calibri" w:cs="Calibri"/>
          <w:color w:val="000000" w:themeColor="text1" w:themeTint="FF" w:themeShade="FF"/>
        </w:rPr>
        <w:t xml:space="preserve"> Counselling and Health Education Services. </w:t>
      </w:r>
    </w:p>
    <w:p xmlns:wp14="http://schemas.microsoft.com/office/word/2010/wordml" w:rsidRPr="00000000" w:rsidR="00000000" w:rsidDel="00000000" w:rsidP="00000000" w:rsidRDefault="00000000" w14:paraId="00000229" wp14:textId="77777777">
      <w:pPr>
        <w:numPr>
          <w:ilvl w:val="0"/>
          <w:numId w:val="135"/>
        </w:numPr>
        <w:pBdr>
          <w:top w:val="nil" w:sz="0" w:space="0"/>
          <w:left w:val="nil" w:sz="0" w:space="0"/>
          <w:bottom w:val="nil" w:sz="0" w:space="0"/>
          <w:right w:val="nil" w:sz="0" w:space="0"/>
          <w:between w:val="nil" w:sz="0" w:space="0"/>
        </w:pBdr>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The 2021 coup d'état and subsequent protests and civil disobedience movement, some of which were led by healthcare workers, caused severe disruptions to the country's public health response and deepened its recession. The country's COVID-19 testing system and vaccination deployment are thought to have collapsed in February 2021.</w:t>
      </w:r>
      <w:r w:rsidRPr="00000000" w:rsidDel="00000000" w:rsidR="00000000">
        <w:rPr>
          <w:rFonts w:ascii="Calibri" w:hAnsi="Calibri" w:eastAsia="Calibri" w:cs="Calibri"/>
          <w:vertAlign w:val="superscript"/>
        </w:rPr>
        <w:footnoteReference w:customMarkFollows="0" w:id="1"/>
      </w:r>
      <w:r w:rsidRPr="00000000" w:rsidDel="00000000" w:rsidR="00000000">
        <w:rPr>
          <w:rtl w:val="0"/>
        </w:rPr>
      </w:r>
    </w:p>
    <w:p xmlns:wp14="http://schemas.microsoft.com/office/word/2010/wordml" w:rsidRPr="00000000" w:rsidR="00000000" w:rsidDel="00000000" w:rsidP="00000000" w:rsidRDefault="00000000" w14:paraId="0000022A" wp14:textId="77777777">
      <w:pPr>
        <w:numPr>
          <w:ilvl w:val="0"/>
          <w:numId w:val="135"/>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Limited BHS are providing micronutrient supplements and nutrition services when beneficiaries come to the health centers. (Passive distribution of supplements) </w:t>
      </w:r>
      <w:r w:rsidRPr="00000000" w:rsidDel="00000000" w:rsidR="00000000">
        <w:rPr>
          <w:rtl w:val="0"/>
        </w:rPr>
      </w:r>
    </w:p>
    <w:p xmlns:wp14="http://schemas.microsoft.com/office/word/2010/wordml" w:rsidRPr="00000000" w:rsidR="00000000" w:rsidDel="00000000" w:rsidP="00000000" w:rsidRDefault="00000000" w14:paraId="0000022B" wp14:textId="77777777">
      <w:pPr>
        <w:pStyle w:val="Heading3"/>
        <w:rPr>
          <w:rFonts w:ascii="Calibri" w:hAnsi="Calibri" w:eastAsia="Calibri" w:cs="Calibri"/>
        </w:rPr>
      </w:pPr>
      <w:bookmarkStart w:name="_heading=h.2p2csry" w:colFirst="0" w:colLast="0" w:id="29"/>
      <w:bookmarkEnd w:id="29"/>
      <w:r w:rsidRPr="00000000" w:rsidDel="00000000" w:rsidR="00000000">
        <w:rPr>
          <w:rFonts w:ascii="Calibri" w:hAnsi="Calibri" w:eastAsia="Calibri" w:cs="Calibri"/>
          <w:rtl w:val="0"/>
        </w:rPr>
        <w:t xml:space="preserve">Why is adaptive programming required?</w:t>
      </w:r>
    </w:p>
    <w:p xmlns:wp14="http://schemas.microsoft.com/office/word/2010/wordml" w:rsidRPr="00000000" w:rsidR="00000000" w:rsidDel="00000000" w:rsidP="00000000" w:rsidRDefault="00000000" w14:paraId="0000022C"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2D"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5 </w:t>
      </w:r>
      <w:r w:rsidRPr="00000000" w:rsidDel="00000000" w:rsidR="00000000">
        <w:rPr>
          <w:rFonts w:ascii="Calibri" w:hAnsi="Calibri" w:eastAsia="Calibri" w:cs="Calibri"/>
          <w:rtl w:val="0"/>
        </w:rPr>
        <w:t xml:space="preserve">(6 minutes) </w:t>
      </w:r>
      <w:r w:rsidRPr="00000000" w:rsidDel="00000000" w:rsidR="00000000">
        <w:rPr>
          <w:rtl w:val="0"/>
        </w:rPr>
      </w:r>
    </w:p>
    <w:p xmlns:wp14="http://schemas.microsoft.com/office/word/2010/wordml" w:rsidRPr="00000000" w:rsidR="00000000" w:rsidDel="00000000" w:rsidP="00000000" w:rsidRDefault="00000000" w14:paraId="0000022E" wp14:textId="77777777">
      <w:pPr>
        <w:keepNext w:val="0"/>
        <w:keepLines w:val="0"/>
        <w:widowControl w:val="1"/>
        <w:numPr>
          <w:ilvl w:val="0"/>
          <w:numId w:val="15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Ask the participants to reflect on the questions in the slide and share their thoughts. Discuss for 3-4 minutes before moving to the next slide.</w:t>
      </w:r>
    </w:p>
    <w:p xmlns:wp14="http://schemas.microsoft.com/office/word/2010/wordml" w:rsidRPr="00000000" w:rsidR="00000000" w:rsidDel="00000000" w:rsidP="00000000" w:rsidRDefault="00000000" w14:paraId="0000022F"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3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6</w:t>
      </w:r>
      <w:r w:rsidRPr="00000000" w:rsidDel="00000000" w:rsidR="00000000">
        <w:rPr>
          <w:rFonts w:ascii="Calibri" w:hAnsi="Calibri" w:eastAsia="Calibri" w:cs="Calibri"/>
          <w:rtl w:val="0"/>
        </w:rPr>
        <w:t xml:space="preserve"> (4 minutes)</w:t>
      </w:r>
    </w:p>
    <w:p xmlns:wp14="http://schemas.microsoft.com/office/word/2010/wordml" w:rsidRPr="00000000" w:rsidR="00000000" w:rsidDel="00000000" w:rsidP="00000000" w:rsidRDefault="00000000" w14:paraId="00000231"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232"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rPr>
      </w:pPr>
      <w:r w:rsidRPr="00000000" w:rsidDel="00000000" w:rsidR="00000000">
        <w:rPr>
          <w:rFonts w:ascii="Calibri" w:hAnsi="Calibri" w:eastAsia="Calibri" w:cs="Calibri"/>
          <w:color w:val="000000"/>
          <w:rtl w:val="0"/>
        </w:rPr>
        <w:t xml:space="preserve">In order to maintain this essential nutrition intervention a practical guidance is developed to minimize the risk of spreading C</w:t>
      </w:r>
      <w:r w:rsidRPr="00000000" w:rsidDel="00000000" w:rsidR="00000000">
        <w:rPr>
          <w:rFonts w:ascii="Calibri" w:hAnsi="Calibri" w:eastAsia="Calibri" w:cs="Calibri"/>
          <w:rtl w:val="0"/>
        </w:rPr>
        <w:t xml:space="preserve">OVID-19 </w:t>
      </w:r>
      <w:r w:rsidRPr="00000000" w:rsidDel="00000000" w:rsidR="00000000">
        <w:rPr>
          <w:rFonts w:ascii="Calibri" w:hAnsi="Calibri" w:eastAsia="Calibri" w:cs="Calibri"/>
          <w:color w:val="000000"/>
          <w:rtl w:val="0"/>
        </w:rPr>
        <w:t xml:space="preserve">and to maximize the health staff engaged in the nutrition service. </w:t>
      </w:r>
      <w:r w:rsidRPr="00000000" w:rsidDel="00000000" w:rsidR="00000000">
        <w:rPr>
          <w:rtl w:val="0"/>
        </w:rPr>
      </w:r>
    </w:p>
    <w:p xmlns:wp14="http://schemas.microsoft.com/office/word/2010/wordml" w:rsidRPr="00000000" w:rsidR="00000000" w:rsidDel="00000000" w:rsidP="00000000" w:rsidRDefault="00000000" w14:paraId="00000233" wp14:textId="77777777">
      <w:pPr>
        <w:pStyle w:val="Heading3"/>
        <w:rPr>
          <w:rFonts w:ascii="Calibri" w:hAnsi="Calibri" w:eastAsia="Calibri" w:cs="Calibri"/>
        </w:rPr>
      </w:pPr>
      <w:bookmarkStart w:name="_heading=h.147n2zr" w:colFirst="0" w:colLast="0" w:id="30"/>
      <w:bookmarkEnd w:id="30"/>
      <w:r w:rsidRPr="00000000" w:rsidDel="00000000" w:rsidR="00000000">
        <w:rPr>
          <w:rFonts w:ascii="Calibri" w:hAnsi="Calibri" w:eastAsia="Calibri" w:cs="Calibri"/>
          <w:rtl w:val="0"/>
        </w:rPr>
        <w:t xml:space="preserve">Impact of COVID-19 on Nutrition</w:t>
      </w:r>
    </w:p>
    <w:p xmlns:wp14="http://schemas.microsoft.com/office/word/2010/wordml" w:rsidRPr="00000000" w:rsidR="00000000" w:rsidDel="00000000" w:rsidP="00000000" w:rsidRDefault="00000000" w14:paraId="00000234" wp14:textId="77777777">
      <w:pPr>
        <w:rPr>
          <w:rFonts w:ascii="Calibri" w:hAnsi="Calibri" w:eastAsia="Calibri" w:cs="Calibri"/>
          <w:b w:val="1"/>
        </w:rPr>
      </w:pPr>
      <w:r w:rsidRPr="00000000" w:rsidDel="00000000" w:rsidR="00000000">
        <w:rPr>
          <w:rFonts w:ascii="Calibri" w:hAnsi="Calibri" w:eastAsia="Calibri" w:cs="Calibri"/>
          <w:b w:val="1"/>
          <w:rtl w:val="0"/>
        </w:rPr>
        <w:t xml:space="preserve">Activity: Brainstorming on impact of COVID-19 on malnutrition</w:t>
      </w:r>
    </w:p>
    <w:p xmlns:wp14="http://schemas.microsoft.com/office/word/2010/wordml" w:rsidRPr="00000000" w:rsidR="00000000" w:rsidDel="00000000" w:rsidP="00000000" w:rsidRDefault="00000000" w14:paraId="00000235"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7</w:t>
      </w:r>
      <w:r w:rsidRPr="00000000" w:rsidDel="00000000" w:rsidR="00000000">
        <w:rPr>
          <w:rFonts w:ascii="Calibri" w:hAnsi="Calibri" w:eastAsia="Calibri" w:cs="Calibri"/>
          <w:rtl w:val="0"/>
        </w:rPr>
        <w:t xml:space="preserve"> and ask participants the two questions (4 minutes). Allow for an open discussion. </w:t>
      </w:r>
    </w:p>
    <w:p xmlns:wp14="http://schemas.microsoft.com/office/word/2010/wordml" w:rsidRPr="00000000" w:rsidR="00000000" w:rsidDel="00000000" w:rsidP="00000000" w:rsidRDefault="00000000" w14:paraId="00000236"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37" wp14:textId="77777777">
      <w:pPr>
        <w:rPr>
          <w:rFonts w:ascii="Calibri" w:hAnsi="Calibri" w:eastAsia="Calibri" w:cs="Calibri"/>
        </w:rPr>
      </w:pPr>
      <w:r w:rsidRPr="00000000" w:rsidDel="00000000" w:rsidR="00000000">
        <w:rPr>
          <w:rFonts w:ascii="Calibri" w:hAnsi="Calibri" w:eastAsia="Calibri" w:cs="Calibri"/>
          <w:b w:val="1"/>
          <w:rtl w:val="0"/>
        </w:rPr>
        <w:t xml:space="preserve">Present Slide 8:</w:t>
      </w:r>
      <w:r w:rsidRPr="00000000" w:rsidDel="00000000" w:rsidR="00000000">
        <w:rPr>
          <w:rFonts w:ascii="Calibri" w:hAnsi="Calibri" w:eastAsia="Calibri" w:cs="Calibri"/>
          <w:rtl w:val="0"/>
        </w:rPr>
        <w:t xml:space="preserve"> Definition of malnutrition (3 minutes)</w:t>
      </w:r>
    </w:p>
    <w:p xmlns:wp14="http://schemas.microsoft.com/office/word/2010/wordml" w:rsidRPr="00000000" w:rsidR="00000000" w:rsidDel="00000000" w:rsidP="00000000" w:rsidRDefault="00000000" w14:paraId="00000238" wp14:textId="77777777">
      <w:pPr>
        <w:rPr>
          <w:rFonts w:ascii="Calibri" w:hAnsi="Calibri" w:eastAsia="Calibri" w:cs="Calibri"/>
          <w:b w:val="1"/>
          <w:color w:val="3c4245"/>
        </w:rPr>
      </w:pPr>
      <w:r w:rsidRPr="00000000" w:rsidDel="00000000" w:rsidR="00000000">
        <w:rPr>
          <w:rFonts w:ascii="Calibri" w:hAnsi="Calibri" w:eastAsia="Calibri" w:cs="Calibri"/>
          <w:b w:val="1"/>
          <w:color w:val="3c4245"/>
          <w:rtl w:val="0"/>
        </w:rPr>
        <w:t xml:space="preserve">Key points and additional information</w:t>
      </w:r>
    </w:p>
    <w:p xmlns:wp14="http://schemas.microsoft.com/office/word/2010/wordml" w:rsidRPr="00000000" w:rsidR="00000000" w:rsidDel="00000000" w:rsidP="00000000" w:rsidRDefault="00000000" w14:paraId="00000239" wp14:textId="77777777">
      <w:pPr>
        <w:keepNext w:val="0"/>
        <w:keepLines w:val="0"/>
        <w:widowControl w:val="1"/>
        <w:numPr>
          <w:ilvl w:val="0"/>
          <w:numId w:val="127"/>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3c4245"/>
          <w:sz w:val="24"/>
          <w:szCs w:val="24"/>
          <w:u w:val="none"/>
          <w:shd w:val="clear" w:fill="auto"/>
          <w:vertAlign w:val="baseline"/>
          <w:rtl w:val="0"/>
        </w:rPr>
        <w:t xml:space="preserve">Malnutrition refers to deficiencies, excesses or imbalances in a person’s intake of energy and/or nutrients. The term malnutrition covers:</w:t>
      </w:r>
    </w:p>
    <w:p xmlns:wp14="http://schemas.microsoft.com/office/word/2010/wordml" w:rsidRPr="00000000" w:rsidR="00000000" w:rsidDel="00000000" w:rsidP="51F78566" w:rsidRDefault="00000000" w14:paraId="0000023A" wp14:textId="6B8DD7AC">
      <w:pPr>
        <w:keepNext w:val="0"/>
        <w:keepLines w:val="0"/>
        <w:widowControl w:val="1"/>
        <w:numPr>
          <w:ilvl w:val="1"/>
          <w:numId w:val="119"/>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both"/>
        <w:rPr>
          <w:rFonts w:ascii="Times New Roman" w:hAnsi="Times New Roman" w:eastAsia="Times New Roman" w:cs="Times New Roman"/>
          <w:b w:val="0"/>
          <w:bCs w:val="0"/>
          <w:i w:val="0"/>
          <w:iCs w:val="0"/>
          <w:caps w:val="0"/>
          <w:smallCaps w:val="0"/>
          <w:strike w:val="0"/>
          <w:dstrike w:val="0"/>
          <w:color w:val="000000"/>
          <w:sz w:val="24"/>
          <w:szCs w:val="24"/>
          <w:u w:val="none"/>
          <w:shd w:val="clear" w:fill="auto"/>
          <w:vertAlign w:val="baseline"/>
        </w:rPr>
      </w:pPr>
      <w:r w:rsidRPr="00000000" w:rsidDel="00000000" w:rsidR="51F78566">
        <w:rPr>
          <w:rFonts w:ascii="Calibri" w:hAnsi="Calibri" w:eastAsia="Calibri" w:cs="Calibri"/>
          <w:color w:val="3c4245"/>
        </w:rPr>
        <w:t xml:space="preserve">U</w:t>
      </w:r>
      <w:r w:rsidRPr="51F78566" w:rsidDel="00000000" w:rsidR="51F78566">
        <w:rPr>
          <w:rFonts w:ascii="Calibri" w:hAnsi="Calibri" w:eastAsia="Calibri" w:cs="Calibri"/>
          <w:b w:val="0"/>
          <w:bCs w:val="0"/>
          <w:i w:val="0"/>
          <w:iCs w:val="0"/>
          <w:caps w:val="0"/>
          <w:smallCaps w:val="0"/>
          <w:strike w:val="0"/>
          <w:dstrike w:val="0"/>
          <w:color w:val="3c4245"/>
          <w:sz w:val="24"/>
          <w:szCs w:val="24"/>
          <w:u w:val="none"/>
          <w:shd w:val="clear" w:fill="auto"/>
          <w:vertAlign w:val="baseline"/>
        </w:rPr>
        <w:t xml:space="preserve">ndernutrition which includes Chronic malnutrition/</w:t>
      </w:r>
      <w:r w:rsidRPr="51F78566" w:rsidDel="00000000" w:rsidR="51F78566">
        <w:rPr>
          <w:rFonts w:ascii="Calibri" w:hAnsi="Calibri" w:eastAsia="Calibri" w:cs="Calibri"/>
          <w:b w:val="0"/>
          <w:bCs w:val="0"/>
          <w:i w:val="0"/>
          <w:iCs w:val="0"/>
          <w:caps w:val="0"/>
          <w:smallCaps w:val="0"/>
          <w:strike w:val="0"/>
          <w:dstrike w:val="0"/>
          <w:color w:val="3c4245"/>
          <w:sz w:val="24"/>
          <w:szCs w:val="24"/>
          <w:u w:val="none"/>
          <w:shd w:val="clear" w:fill="auto"/>
          <w:vertAlign w:val="baseline"/>
        </w:rPr>
        <w:t xml:space="preserve">stunting, acute</w:t>
      </w:r>
      <w:r w:rsidRPr="51F78566" w:rsidDel="00000000" w:rsidR="51F78566">
        <w:rPr>
          <w:rFonts w:ascii="Calibri" w:hAnsi="Calibri" w:eastAsia="Calibri" w:cs="Calibri"/>
          <w:b w:val="0"/>
          <w:bCs w:val="0"/>
          <w:i w:val="0"/>
          <w:iCs w:val="0"/>
          <w:caps w:val="0"/>
          <w:smallCaps w:val="0"/>
          <w:strike w:val="0"/>
          <w:dstrike w:val="0"/>
          <w:color w:val="3c4245"/>
          <w:sz w:val="24"/>
          <w:szCs w:val="24"/>
          <w:u w:val="none"/>
          <w:shd w:val="clear" w:fill="auto"/>
          <w:vertAlign w:val="baseline"/>
        </w:rPr>
        <w:t xml:space="preserve"> malnutrition/wasting and </w:t>
      </w:r>
      <w:sdt>
        <w:sdtPr>
          <w:id w:val="2105813877"/>
          <w:tag w:val="goog_rdk_5"/>
          <w:placeholder>
            <w:docPart w:val="DefaultPlaceholder_1081868574"/>
          </w:placeholder>
        </w:sdtPr>
        <w:sdtContent/>
      </w:sdt>
      <w:r w:rsidRPr="51F78566" w:rsidDel="00000000" w:rsidR="51F78566">
        <w:rPr>
          <w:rFonts w:ascii="Calibri" w:hAnsi="Calibri" w:eastAsia="Calibri" w:cs="Calibri"/>
          <w:b w:val="0"/>
          <w:bCs w:val="0"/>
          <w:i w:val="0"/>
          <w:iCs w:val="0"/>
          <w:caps w:val="0"/>
          <w:smallCaps w:val="0"/>
          <w:strike w:val="0"/>
          <w:dstrike w:val="0"/>
          <w:color w:val="3c4245"/>
          <w:sz w:val="24"/>
          <w:szCs w:val="24"/>
          <w:u w:val="none"/>
          <w:shd w:val="clear" w:fill="auto"/>
          <w:vertAlign w:val="baseline"/>
        </w:rPr>
        <w:t xml:space="preserve">underweight</w:t>
      </w:r>
      <w:r w:rsidRPr="51F78566" w:rsidDel="00000000" w:rsidR="51F78566">
        <w:rPr>
          <w:rFonts w:ascii="Calibri" w:hAnsi="Calibri" w:eastAsia="Calibri" w:cs="Calibri"/>
          <w:b w:val="0"/>
          <w:bCs w:val="0"/>
          <w:i w:val="0"/>
          <w:iCs w:val="0"/>
          <w:caps w:val="0"/>
          <w:smallCaps w:val="0"/>
          <w:strike w:val="0"/>
          <w:dstrike w:val="0"/>
          <w:color w:val="3c4245"/>
          <w:sz w:val="24"/>
          <w:szCs w:val="24"/>
          <w:u w:val="none"/>
          <w:shd w:val="clear" w:fill="auto"/>
          <w:vertAlign w:val="baseline"/>
        </w:rPr>
        <w:t xml:space="preserve"> </w:t>
      </w:r>
    </w:p>
    <w:p xmlns:wp14="http://schemas.microsoft.com/office/word/2010/wordml" w:rsidRPr="00000000" w:rsidR="00000000" w:rsidDel="00000000" w:rsidP="00000000" w:rsidRDefault="00000000" w14:paraId="0000023B" wp14:textId="77777777">
      <w:pPr>
        <w:keepNext w:val="0"/>
        <w:keepLines w:val="0"/>
        <w:widowControl w:val="1"/>
        <w:numPr>
          <w:ilvl w:val="1"/>
          <w:numId w:val="119"/>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color w:val="3c4245"/>
          <w:rtl w:val="0"/>
        </w:rPr>
        <w:t xml:space="preserve">M</w:t>
      </w:r>
      <w:r w:rsidRPr="00000000" w:rsidDel="00000000" w:rsidR="00000000">
        <w:rPr>
          <w:rFonts w:ascii="Calibri" w:hAnsi="Calibri" w:eastAsia="Calibri" w:cs="Calibri"/>
          <w:b w:val="0"/>
          <w:i w:val="0"/>
          <w:smallCaps w:val="0"/>
          <w:strike w:val="0"/>
          <w:color w:val="3c4245"/>
          <w:sz w:val="24"/>
          <w:szCs w:val="24"/>
          <w:u w:val="none"/>
          <w:shd w:val="clear" w:fill="auto"/>
          <w:vertAlign w:val="baseline"/>
          <w:rtl w:val="0"/>
        </w:rPr>
        <w:t xml:space="preserve">icronutrient deficiencies or insufficiencies (a lack of important vitamins and minerals). It </w:t>
      </w:r>
      <w:r w:rsidRPr="00000000" w:rsidDel="00000000" w:rsidR="00000000">
        <w:rPr>
          <w:rFonts w:ascii="Calibri" w:hAnsi="Calibri" w:eastAsia="Calibri" w:cs="Calibri"/>
          <w:color w:val="3c4245"/>
          <w:rtl w:val="0"/>
        </w:rPr>
        <w:t xml:space="preserve">is </w:t>
      </w:r>
      <w:r w:rsidRPr="00000000" w:rsidDel="00000000" w:rsidR="00000000">
        <w:rPr>
          <w:rFonts w:ascii="Calibri" w:hAnsi="Calibri" w:eastAsia="Calibri" w:cs="Calibri"/>
          <w:b w:val="0"/>
          <w:i w:val="0"/>
          <w:smallCaps w:val="0"/>
          <w:strike w:val="0"/>
          <w:color w:val="3c4245"/>
          <w:sz w:val="24"/>
          <w:szCs w:val="24"/>
          <w:u w:val="none"/>
          <w:shd w:val="clear" w:fill="auto"/>
          <w:vertAlign w:val="baseline"/>
          <w:rtl w:val="0"/>
        </w:rPr>
        <w:t xml:space="preserve">important to note that among the key public nutrition concerns are the micronutrient deficiencies, especially Vitamin A, B1 and iron and iodine.</w:t>
      </w:r>
    </w:p>
    <w:p xmlns:wp14="http://schemas.microsoft.com/office/word/2010/wordml" w:rsidRPr="00000000" w:rsidR="00000000" w:rsidDel="00000000" w:rsidP="00000000" w:rsidRDefault="00000000" w14:paraId="0000023C" wp14:textId="77777777">
      <w:pPr>
        <w:keepNext w:val="0"/>
        <w:keepLines w:val="0"/>
        <w:widowControl w:val="1"/>
        <w:numPr>
          <w:ilvl w:val="1"/>
          <w:numId w:val="119"/>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3c4245"/>
          <w:sz w:val="24"/>
          <w:szCs w:val="24"/>
          <w:u w:val="none"/>
          <w:shd w:val="clear" w:fill="auto"/>
          <w:vertAlign w:val="baseline"/>
          <w:rtl w:val="0"/>
        </w:rPr>
        <w:t xml:space="preserve">Overweight and obesity. Results from the excess intake of calories. Overweight and obesity are </w:t>
      </w:r>
      <w:r w:rsidRPr="00000000" w:rsidDel="00000000" w:rsidR="00000000">
        <w:rPr>
          <w:rFonts w:ascii="Calibri" w:hAnsi="Calibri" w:eastAsia="Calibri" w:cs="Calibri"/>
          <w:color w:val="3c4245"/>
          <w:rtl w:val="0"/>
        </w:rPr>
        <w:t xml:space="preserve">o</w:t>
      </w:r>
      <w:r w:rsidRPr="00000000" w:rsidDel="00000000" w:rsidR="00000000">
        <w:rPr>
          <w:rFonts w:ascii="Calibri" w:hAnsi="Calibri" w:eastAsia="Calibri" w:cs="Calibri"/>
          <w:b w:val="0"/>
          <w:i w:val="0"/>
          <w:smallCaps w:val="0"/>
          <w:strike w:val="0"/>
          <w:color w:val="3c4245"/>
          <w:sz w:val="24"/>
          <w:szCs w:val="24"/>
          <w:u w:val="none"/>
          <w:shd w:val="clear" w:fill="auto"/>
          <w:vertAlign w:val="baseline"/>
          <w:rtl w:val="0"/>
        </w:rPr>
        <w:t xml:space="preserve">n the rise in the country</w:t>
      </w:r>
      <w:r w:rsidRPr="00000000" w:rsidDel="00000000" w:rsidR="00000000">
        <w:rPr>
          <w:rFonts w:ascii="Calibri" w:hAnsi="Calibri" w:eastAsia="Calibri" w:cs="Calibri"/>
          <w:color w:val="3c4245"/>
          <w:rtl w:val="0"/>
        </w:rPr>
        <w:t xml:space="preserve">.</w:t>
      </w:r>
      <w:r w:rsidRPr="00000000" w:rsidDel="00000000" w:rsidR="00000000">
        <w:rPr>
          <w:rFonts w:ascii="Calibri" w:hAnsi="Calibri" w:eastAsia="Calibri" w:cs="Calibri"/>
          <w:b w:val="0"/>
          <w:i w:val="0"/>
          <w:smallCaps w:val="0"/>
          <w:strike w:val="0"/>
          <w:color w:val="3c4245"/>
          <w:sz w:val="24"/>
          <w:szCs w:val="24"/>
          <w:u w:val="none"/>
          <w:shd w:val="clear" w:fill="auto"/>
          <w:vertAlign w:val="baseline"/>
          <w:rtl w:val="0"/>
        </w:rPr>
        <w:t xml:space="preserve"> </w:t>
      </w:r>
    </w:p>
    <w:p xmlns:wp14="http://schemas.microsoft.com/office/word/2010/wordml" w:rsidRPr="00000000" w:rsidR="00000000" w:rsidDel="00000000" w:rsidP="00000000" w:rsidRDefault="00000000" w14:paraId="0000023D" wp14:textId="77777777">
      <w:pPr>
        <w:keepNext w:val="0"/>
        <w:keepLines w:val="0"/>
        <w:widowControl w:val="1"/>
        <w:numPr>
          <w:ilvl w:val="0"/>
          <w:numId w:val="127"/>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3c4245"/>
          <w:sz w:val="24"/>
          <w:szCs w:val="24"/>
          <w:u w:val="none"/>
          <w:shd w:val="clear" w:fill="auto"/>
          <w:vertAlign w:val="baseline"/>
          <w:rtl w:val="0"/>
        </w:rPr>
        <w:t xml:space="preserve">Acute malnutrition commonly presents in 2 forms: edematous and non-edematous malnutrition.</w:t>
      </w:r>
    </w:p>
    <w:p xmlns:wp14="http://schemas.microsoft.com/office/word/2010/wordml" w:rsidRPr="00000000" w:rsidR="00000000" w:rsidDel="00000000" w:rsidP="51F78566" w:rsidRDefault="00000000" w14:paraId="0000023E" wp14:textId="439F6DF7">
      <w:pPr>
        <w:keepNext w:val="0"/>
        <w:keepLines w:val="0"/>
        <w:widowControl w:val="1"/>
        <w:numPr>
          <w:ilvl w:val="0"/>
          <w:numId w:val="127"/>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3c4245"/>
          <w:sz w:val="24"/>
          <w:szCs w:val="24"/>
          <w:u w:val="none"/>
          <w:shd w:val="clear" w:fill="auto"/>
          <w:vertAlign w:val="baseline"/>
        </w:rPr>
        <w:t xml:space="preserve">The direct causes are diseases and/ inadequate food </w:t>
      </w:r>
      <w:r w:rsidRPr="51F78566" w:rsidDel="00000000" w:rsidR="51F78566">
        <w:rPr>
          <w:rFonts w:ascii="Calibri" w:hAnsi="Calibri" w:eastAsia="Calibri" w:cs="Calibri"/>
          <w:b w:val="0"/>
          <w:bCs w:val="0"/>
          <w:i w:val="0"/>
          <w:iCs w:val="0"/>
          <w:caps w:val="0"/>
          <w:smallCaps w:val="0"/>
          <w:strike w:val="0"/>
          <w:dstrike w:val="0"/>
          <w:color w:val="3c4245"/>
          <w:sz w:val="24"/>
          <w:szCs w:val="24"/>
          <w:u w:val="none"/>
          <w:shd w:val="clear" w:fill="auto"/>
          <w:vertAlign w:val="baseline"/>
        </w:rPr>
        <w:t xml:space="preserve">intake.</w:t>
      </w:r>
    </w:p>
    <w:p xmlns:wp14="http://schemas.microsoft.com/office/word/2010/wordml" w:rsidRPr="00000000" w:rsidR="00000000" w:rsidDel="00000000" w:rsidP="00000000" w:rsidRDefault="00000000" w14:paraId="0000023F" wp14:textId="77777777">
      <w:pPr>
        <w:rPr>
          <w:rFonts w:ascii="Calibri" w:hAnsi="Calibri" w:eastAsia="Calibri" w:cs="Calibri"/>
          <w:color w:val="3c4245"/>
        </w:rPr>
      </w:pPr>
      <w:r w:rsidRPr="00000000" w:rsidDel="00000000" w:rsidR="00000000">
        <w:rPr>
          <w:rtl w:val="0"/>
        </w:rPr>
      </w:r>
    </w:p>
    <w:p xmlns:wp14="http://schemas.microsoft.com/office/word/2010/wordml" w:rsidRPr="00000000" w:rsidR="00000000" w:rsidDel="00000000" w:rsidP="00000000" w:rsidRDefault="00000000" w14:paraId="00000240" wp14:textId="77777777">
      <w:pPr>
        <w:rPr>
          <w:rFonts w:ascii="Calibri" w:hAnsi="Calibri" w:eastAsia="Calibri" w:cs="Calibri"/>
        </w:rPr>
      </w:pPr>
      <w:r w:rsidRPr="00000000" w:rsidDel="00000000" w:rsidR="00000000">
        <w:rPr>
          <w:rFonts w:ascii="Calibri" w:hAnsi="Calibri" w:eastAsia="Calibri" w:cs="Calibri"/>
          <w:b w:val="1"/>
          <w:rtl w:val="0"/>
        </w:rPr>
        <w:t xml:space="preserve">Present slide 9:</w:t>
      </w:r>
      <w:r w:rsidRPr="00000000" w:rsidDel="00000000" w:rsidR="00000000">
        <w:rPr>
          <w:rFonts w:ascii="Calibri" w:hAnsi="Calibri" w:eastAsia="Calibri" w:cs="Calibri"/>
          <w:rtl w:val="0"/>
        </w:rPr>
        <w:t xml:space="preserve"> Impact of COVID-19 on nutrition (10 minutes)</w:t>
      </w:r>
    </w:p>
    <w:p xmlns:wp14="http://schemas.microsoft.com/office/word/2010/wordml" w:rsidRPr="00000000" w:rsidR="00000000" w:rsidDel="00000000" w:rsidP="00000000" w:rsidRDefault="00000000" w14:paraId="00000241"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42" wp14:textId="77777777">
      <w:pPr>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243"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44" wp14:textId="77777777">
      <w:pPr>
        <w:jc w:val="both"/>
        <w:rPr>
          <w:rFonts w:ascii="Calibri" w:hAnsi="Calibri" w:eastAsia="Calibri" w:cs="Calibri"/>
        </w:rPr>
      </w:pPr>
      <w:r w:rsidRPr="00000000" w:rsidDel="00000000" w:rsidR="00000000">
        <w:rPr>
          <w:rFonts w:ascii="Calibri" w:hAnsi="Calibri" w:eastAsia="Calibri" w:cs="Calibri"/>
          <w:rtl w:val="0"/>
        </w:rPr>
        <w:t xml:space="preserve"> Millions of children already suffer from malnutrition.Social, economic and health impacts of COVID-19 pose immense challenges to the nutrition status of children and other vulnerable groups such as pregnant and lactating women (PLW).</w:t>
      </w:r>
    </w:p>
    <w:p xmlns:wp14="http://schemas.microsoft.com/office/word/2010/wordml" w:rsidRPr="00000000" w:rsidR="00000000" w:rsidDel="00000000" w:rsidP="00000000" w:rsidRDefault="00000000" w14:paraId="00000245" wp14:textId="77777777">
      <w:pPr>
        <w:jc w:val="both"/>
        <w:rPr>
          <w:rFonts w:ascii="Calibri" w:hAnsi="Calibri" w:eastAsia="Calibri" w:cs="Calibri"/>
        </w:rPr>
      </w:pPr>
      <w:r w:rsidRPr="00000000" w:rsidDel="00000000" w:rsidR="51F78566">
        <w:rPr>
          <w:rFonts w:ascii="Calibri" w:hAnsi="Calibri" w:eastAsia="Calibri" w:cs="Calibri"/>
        </w:rPr>
        <w:t xml:space="preserve">Estimates indicate that there will likely be an increase in prevalence of malnutrition by about 14.3%- 6.7 million children wasted in </w:t>
      </w:r>
      <w:sdt>
        <w:sdtPr>
          <w:id w:val="575290707"/>
          <w:tag w:val="goog_rdk_6"/>
          <w:placeholder>
            <w:docPart w:val="DefaultPlaceholder_1081868574"/>
          </w:placeholder>
        </w:sdtPr>
        <w:sdtContent/>
      </w:sdt>
      <w:r w:rsidRPr="00000000" w:rsidDel="00000000" w:rsidR="51F78566">
        <w:rPr>
          <w:rFonts w:ascii="Calibri" w:hAnsi="Calibri" w:eastAsia="Calibri" w:cs="Calibri"/>
        </w:rPr>
        <w:t xml:space="preserve">2020</w:t>
      </w:r>
      <w:r w:rsidRPr="00000000" w:rsidDel="00000000" w:rsidR="51F78566">
        <w:rPr>
          <w:rFonts w:ascii="Calibri" w:hAnsi="Calibri" w:eastAsia="Calibri" w:cs="Calibri"/>
        </w:rPr>
        <w:t xml:space="preserve"> (Lancet, 2020</w:t>
      </w:r>
      <w:r w:rsidRPr="00000000" w:rsidDel="00000000" w:rsidR="00000000">
        <w:rPr>
          <w:rFonts w:ascii="Calibri" w:hAnsi="Calibri" w:eastAsia="Calibri" w:cs="Calibri"/>
          <w:vertAlign w:val="superscript"/>
        </w:rPr>
        <w:footnoteReference w:customMarkFollows="0" w:id="2"/>
      </w:r>
      <w:r w:rsidRPr="00000000" w:rsidDel="00000000" w:rsidR="51F78566">
        <w:rPr>
          <w:rFonts w:ascii="Calibri" w:hAnsi="Calibri" w:eastAsia="Calibri" w:cs="Calibri"/>
        </w:rPr>
        <w:t xml:space="preserve">)</w:t>
      </w:r>
    </w:p>
    <w:p xmlns:wp14="http://schemas.microsoft.com/office/word/2010/wordml" w:rsidRPr="00000000" w:rsidR="00000000" w:rsidDel="00000000" w:rsidP="00000000" w:rsidRDefault="00000000" w14:paraId="00000246" wp14:textId="77777777">
      <w:pPr>
        <w:jc w:val="both"/>
        <w:rPr>
          <w:rFonts w:ascii="Calibri" w:hAnsi="Calibri" w:eastAsia="Calibri" w:cs="Calibri"/>
        </w:rPr>
      </w:pPr>
      <w:sdt>
        <w:sdtPr>
          <w:id w:val="733696907"/>
          <w:tag w:val="goog_rdk_7"/>
          <w:placeholder>
            <w:docPart w:val="DefaultPlaceholder_1081868574"/>
          </w:placeholder>
        </w:sdtPr>
        <w:sdtContent/>
      </w:sdt>
      <w:r w:rsidRPr="00000000" w:rsidDel="00000000" w:rsidR="51F78566">
        <w:rPr>
          <w:rFonts w:ascii="Calibri" w:hAnsi="Calibri" w:eastAsia="Calibri" w:cs="Calibri"/>
        </w:rPr>
        <w:t xml:space="preserve">Child malnutrition likely to increase due to:</w:t>
      </w:r>
      <w:r w:rsidRPr="00000000" w:rsidDel="00000000" w:rsidR="00000000">
        <w:rPr>
          <w:rtl w:val="0"/>
        </w:rPr>
      </w:r>
    </w:p>
    <w:p xmlns:wp14="http://schemas.microsoft.com/office/word/2010/wordml" w:rsidRPr="00000000" w:rsidR="00000000" w:rsidDel="00000000" w:rsidP="51F78566" w:rsidRDefault="00000000" w14:paraId="00000247" wp14:textId="69ED9790">
      <w:pPr>
        <w:keepNext w:val="0"/>
        <w:keepLines w:val="0"/>
        <w:widowControl w:val="1"/>
        <w:numPr>
          <w:ilvl w:val="0"/>
          <w:numId w:val="125"/>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Reduction in household income. Various forms of earning income have been affected. For example, earners in households either have been put on leave without pay, lost jobs completely, businesses closed temporarily or permanently etc.</w:t>
      </w:r>
      <w:r w:rsidRPr="00000000" w:rsidDel="00000000" w:rsidR="51F78566">
        <w:rPr>
          <w:rFonts w:ascii="Calibri" w:hAnsi="Calibri" w:eastAsia="Calibri" w:cs="Calibri"/>
        </w:rPr>
        <w:t xml:space="preserve">, a</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ll of which affect the amount of income in the household and </w:t>
      </w:r>
      <w:r w:rsidRPr="00000000" w:rsidDel="00000000" w:rsidR="51F78566">
        <w:rPr>
          <w:rFonts w:ascii="Calibri" w:hAnsi="Calibri" w:eastAsia="Calibri" w:cs="Calibri"/>
        </w:rPr>
        <w:t xml:space="preserve">thus the </w:t>
      </w:r>
      <w:r w:rsidRPr="00000000" w:rsidDel="00000000" w:rsidR="51F78566">
        <w:rPr>
          <w:rFonts w:ascii="Calibri" w:hAnsi="Calibri" w:eastAsia="Calibri" w:cs="Calibri"/>
        </w:rPr>
        <w:t xml:space="preserve">amount of</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 money spent on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food,</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 other services and goods needed for a healthy living.</w:t>
      </w:r>
    </w:p>
    <w:p xmlns:wp14="http://schemas.microsoft.com/office/word/2010/wordml" w:rsidRPr="00000000" w:rsidR="00000000" w:rsidDel="00000000" w:rsidP="00000000" w:rsidRDefault="00000000" w14:paraId="00000248" wp14:textId="77777777">
      <w:pPr>
        <w:keepNext w:val="0"/>
        <w:keepLines w:val="0"/>
        <w:widowControl w:val="1"/>
        <w:numPr>
          <w:ilvl w:val="0"/>
          <w:numId w:val="12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Limited or no access to nutrition and health services. Health systems are overwhelmed and, in some contexts, have focused on COVI19 response including diverting other health and nutrition services funds to the response.  In addition, containment measures and fear of infection in health facilities lead to reduced utilization of the services thus impacting the number of malnourished children that get treatment.</w:t>
      </w:r>
    </w:p>
    <w:p xmlns:wp14="http://schemas.microsoft.com/office/word/2010/wordml" w:rsidRPr="00000000" w:rsidR="00000000" w:rsidDel="00000000" w:rsidP="00000000" w:rsidRDefault="00000000" w14:paraId="00000249" wp14:textId="77777777">
      <w:pPr>
        <w:keepNext w:val="0"/>
        <w:keepLines w:val="0"/>
        <w:widowControl w:val="1"/>
        <w:numPr>
          <w:ilvl w:val="0"/>
          <w:numId w:val="12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Interruptions in availability of nutrition supplies. Prepositioning of nutrition supplies has not been effective due to lack of funds and interruptions in the supply chain (production, transportation)</w:t>
      </w:r>
    </w:p>
    <w:p xmlns:wp14="http://schemas.microsoft.com/office/word/2010/wordml" w:rsidRPr="00000000" w:rsidR="00000000" w:rsidDel="00000000" w:rsidP="00000000" w:rsidRDefault="00000000" w14:paraId="0000024A" wp14:textId="77777777">
      <w:pPr>
        <w:keepNext w:val="0"/>
        <w:keepLines w:val="0"/>
        <w:widowControl w:val="1"/>
        <w:numPr>
          <w:ilvl w:val="0"/>
          <w:numId w:val="12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Increased cost of food affecting affordability by individual households which will lead to consumption of unhealthy or diets that are not balanced and age appropriate.</w:t>
      </w:r>
    </w:p>
    <w:p xmlns:wp14="http://schemas.microsoft.com/office/word/2010/wordml" w:rsidRPr="00000000" w:rsidR="00000000" w:rsidDel="00000000" w:rsidP="51F78566" w:rsidRDefault="00000000" w14:paraId="0000024B" wp14:textId="20821B77">
      <w:pPr>
        <w:keepNext w:val="0"/>
        <w:keepLines w:val="0"/>
        <w:widowControl w:val="1"/>
        <w:numPr>
          <w:ilvl w:val="0"/>
          <w:numId w:val="125"/>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Changes in infant and young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childcare</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 practices and behaviors. </w:t>
      </w:r>
      <w:r w:rsidRPr="00000000" w:rsidDel="00000000" w:rsidR="51F78566">
        <w:rPr>
          <w:rFonts w:ascii="Calibri" w:hAnsi="Calibri" w:eastAsia="Calibri" w:cs="Calibri"/>
        </w:rPr>
        <w:t xml:space="preserve">Negative</w:t>
      </w:r>
      <w:r w:rsidRPr="00000000" w:rsidDel="00000000" w:rsidR="51F78566">
        <w:rPr>
          <w:rFonts w:ascii="Calibri" w:hAnsi="Calibri" w:eastAsia="Calibri" w:cs="Calibri"/>
        </w:rPr>
        <w:t xml:space="preserve"> practices and </w:t>
      </w:r>
      <w:proofErr w:type="spellStart"/>
      <w:r w:rsidRPr="00000000" w:rsidDel="00000000" w:rsidR="51F78566">
        <w:rPr>
          <w:rFonts w:ascii="Calibri" w:hAnsi="Calibri" w:eastAsia="Calibri" w:cs="Calibri"/>
        </w:rPr>
        <w:t xml:space="preserve">behaviours</w:t>
      </w:r>
      <w:proofErr w:type="spellEnd"/>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 are likely to be increased violations of the BMS code. </w:t>
      </w:r>
      <w:r w:rsidRPr="00000000" w:rsidDel="00000000" w:rsidR="00000000">
        <w:rPr>
          <w:rtl w:val="0"/>
        </w:rPr>
      </w:r>
    </w:p>
    <w:p xmlns:wp14="http://schemas.microsoft.com/office/word/2010/wordml" w:rsidRPr="00000000" w:rsidR="00000000" w:rsidDel="00000000" w:rsidP="00000000" w:rsidRDefault="00000000" w14:paraId="0000024C" wp14:textId="77777777">
      <w:pPr>
        <w:rPr>
          <w:rFonts w:ascii="Calibri" w:hAnsi="Calibri" w:eastAsia="Calibri" w:cs="Calibri"/>
          <w:b w:val="1"/>
        </w:rPr>
      </w:pP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24D" wp14:textId="0D12A897">
      <w:pPr>
        <w:pStyle w:val="Heading3"/>
        <w:rPr>
          <w:rFonts w:ascii="Calibri" w:hAnsi="Calibri" w:eastAsia="Calibri" w:cs="Calibri"/>
        </w:rPr>
      </w:pPr>
      <w:bookmarkStart w:name="_heading=h.3o7alnk" w:id="31"/>
      <w:bookmarkEnd w:id="31"/>
      <w:r w:rsidRPr="51F78566" w:rsidR="51F78566">
        <w:rPr>
          <w:rFonts w:ascii="Calibri" w:hAnsi="Calibri" w:eastAsia="Calibri" w:cs="Calibri"/>
        </w:rPr>
        <w:t xml:space="preserve">Adapted Emergency Nutrition Programming Guidance and the importance of the </w:t>
      </w:r>
      <w:r w:rsidR="51F78566">
        <w:rPr/>
        <w:t>adaptations</w:t>
      </w:r>
      <w:r w:rsidRPr="51F78566" w:rsidR="51F78566">
        <w:rPr>
          <w:rFonts w:ascii="Calibri" w:hAnsi="Calibri" w:eastAsia="Calibri" w:cs="Calibri"/>
        </w:rPr>
        <w:t xml:space="preserve"> to nutrition </w:t>
      </w:r>
      <w:r w:rsidRPr="51F78566" w:rsidR="51F78566">
        <w:rPr>
          <w:rFonts w:ascii="Calibri" w:hAnsi="Calibri" w:eastAsia="Calibri" w:cs="Calibri"/>
        </w:rPr>
        <w:t>programming.</w:t>
      </w:r>
    </w:p>
    <w:p xmlns:wp14="http://schemas.microsoft.com/office/word/2010/wordml" w:rsidRPr="00000000" w:rsidR="00000000" w:rsidDel="00000000" w:rsidP="00000000" w:rsidRDefault="00000000" w14:paraId="0000024E"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4F" wp14:textId="77777777">
      <w:pPr>
        <w:rPr>
          <w:rFonts w:ascii="Calibri" w:hAnsi="Calibri" w:eastAsia="Calibri" w:cs="Calibri"/>
        </w:rPr>
      </w:pPr>
      <w:r w:rsidRPr="00000000" w:rsidDel="00000000" w:rsidR="00000000">
        <w:rPr>
          <w:rFonts w:ascii="Calibri" w:hAnsi="Calibri" w:eastAsia="Calibri" w:cs="Calibri"/>
          <w:b w:val="1"/>
          <w:rtl w:val="0"/>
        </w:rPr>
        <w:t xml:space="preserve">Present Slide 10 </w:t>
      </w:r>
      <w:r w:rsidRPr="00000000" w:rsidDel="00000000" w:rsidR="00000000">
        <w:rPr>
          <w:rFonts w:ascii="Calibri" w:hAnsi="Calibri" w:eastAsia="Calibri" w:cs="Calibri"/>
          <w:rtl w:val="0"/>
        </w:rPr>
        <w:t xml:space="preserve">(3minutes)</w:t>
      </w:r>
    </w:p>
    <w:p xmlns:wp14="http://schemas.microsoft.com/office/word/2010/wordml" w:rsidRPr="00000000" w:rsidR="00000000" w:rsidDel="00000000" w:rsidP="00000000" w:rsidRDefault="00000000" w14:paraId="00000250" wp14:textId="77777777">
      <w:pPr>
        <w:keepNext w:val="0"/>
        <w:keepLines w:val="0"/>
        <w:widowControl w:val="1"/>
        <w:numPr>
          <w:ilvl w:val="0"/>
          <w:numId w:val="61"/>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u w:val="none"/>
        </w:rPr>
      </w:pPr>
      <w:r w:rsidRPr="00000000" w:rsidDel="00000000" w:rsidR="00000000">
        <w:rPr>
          <w:rFonts w:ascii="Calibri" w:hAnsi="Calibri" w:eastAsia="Calibri" w:cs="Calibri"/>
          <w:rtl w:val="0"/>
        </w:rPr>
        <w:t xml:space="preserve">Introduction to t</w:t>
      </w:r>
      <w:r w:rsidRPr="00000000" w:rsidDel="00000000" w:rsidR="00000000">
        <w:rPr>
          <w:rFonts w:ascii="Calibri" w:hAnsi="Calibri" w:eastAsia="Calibri" w:cs="Calibri"/>
          <w:i w:val="0"/>
          <w:smallCaps w:val="0"/>
          <w:strike w:val="0"/>
          <w:color w:val="000000"/>
          <w:sz w:val="24"/>
          <w:szCs w:val="24"/>
          <w:u w:val="none"/>
          <w:shd w:val="clear" w:fill="auto"/>
          <w:vertAlign w:val="baseline"/>
          <w:rtl w:val="0"/>
        </w:rPr>
        <w:t xml:space="preserve">he guidance.</w:t>
      </w:r>
    </w:p>
    <w:p xmlns:wp14="http://schemas.microsoft.com/office/word/2010/wordml" w:rsidRPr="00000000" w:rsidR="00000000" w:rsidDel="00000000" w:rsidP="00000000" w:rsidRDefault="00000000" w14:paraId="00000251"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52" wp14:textId="77777777">
      <w:pPr>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253" wp14:textId="77777777">
      <w:pPr>
        <w:numPr>
          <w:ilvl w:val="0"/>
          <w:numId w:val="13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UNICEF, as the technical lead of the nutrition humanitarian sector/cluster in Myanmar, has worked with key sector partners, including MOHS-NNC to develop adapted COVID sensitive programming guidance for nutrition in the country context of Myanmar during the COVID-19 pandemic. </w:t>
      </w:r>
    </w:p>
    <w:p xmlns:wp14="http://schemas.microsoft.com/office/word/2010/wordml" w:rsidRPr="00000000" w:rsidR="00000000" w:rsidDel="00000000" w:rsidP="00000000" w:rsidRDefault="00000000" w14:paraId="00000254" wp14:textId="77777777">
      <w:pPr>
        <w:numPr>
          <w:ilvl w:val="0"/>
          <w:numId w:val="13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This guidance package was developed in consideration of globally available guidelines and recommendations from WHO, UNICEF and other partners and based on national technical guidelines and protocols.</w:t>
      </w:r>
    </w:p>
    <w:p xmlns:wp14="http://schemas.microsoft.com/office/word/2010/wordml" w:rsidRPr="00000000" w:rsidR="00000000" w:rsidDel="00000000" w:rsidP="00000000" w:rsidRDefault="00000000" w14:paraId="00000255"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56"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Importance of adaptations to nutrition programming.</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57"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258"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11</w:t>
      </w:r>
      <w:r w:rsidRPr="00000000" w:rsidDel="00000000" w:rsidR="00000000">
        <w:rPr>
          <w:rFonts w:ascii="Calibri" w:hAnsi="Calibri" w:eastAsia="Calibri" w:cs="Calibri"/>
          <w:rtl w:val="0"/>
        </w:rPr>
        <w:t xml:space="preserve"> (4 Minutes).  </w:t>
      </w:r>
      <w:r w:rsidRPr="00000000" w:rsidDel="00000000" w:rsidR="00000000">
        <w:rPr>
          <w:rtl w:val="0"/>
        </w:rPr>
      </w:r>
    </w:p>
    <w:p xmlns:wp14="http://schemas.microsoft.com/office/word/2010/wordml" w:rsidRPr="00000000" w:rsidR="00000000" w:rsidDel="00000000" w:rsidP="00000000" w:rsidRDefault="00000000" w14:paraId="00000259"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Activity: </w:t>
      </w:r>
      <w:r w:rsidRPr="00000000" w:rsidDel="00000000" w:rsidR="00000000">
        <w:rPr>
          <w:rFonts w:ascii="Calibri" w:hAnsi="Calibri" w:eastAsia="Calibri" w:cs="Calibri"/>
          <w:rtl w:val="0"/>
        </w:rPr>
        <w:t xml:space="preserve">Pose the question to the participants and allow</w:t>
      </w:r>
      <w:r w:rsidRPr="00000000" w:rsidDel="00000000" w:rsidR="00000000">
        <w:rPr>
          <w:rFonts w:ascii="Calibri" w:hAnsi="Calibri" w:eastAsia="Calibri" w:cs="Calibri"/>
          <w:color w:val="000000"/>
          <w:rtl w:val="0"/>
        </w:rPr>
        <w:t xml:space="preserve"> 4 minutes of brainstorming on what they think is the importance of adaptations to nutrition programming in the context of COVID-19. </w:t>
      </w:r>
      <w:r w:rsidRPr="00000000" w:rsidDel="00000000" w:rsidR="00000000">
        <w:rPr>
          <w:rFonts w:ascii="Calibri" w:hAnsi="Calibri" w:eastAsia="Calibri" w:cs="Calibri"/>
          <w:rtl w:val="0"/>
        </w:rPr>
        <w:t xml:space="preserve">Why is it important to make some changes in the way the nutrition activities are carried out during the COVID-19 pandemic?</w:t>
      </w:r>
      <w:r w:rsidRPr="00000000" w:rsidDel="00000000" w:rsidR="00000000">
        <w:rPr>
          <w:rtl w:val="0"/>
        </w:rPr>
      </w:r>
    </w:p>
    <w:p xmlns:wp14="http://schemas.microsoft.com/office/word/2010/wordml" w:rsidRPr="00000000" w:rsidR="00000000" w:rsidDel="00000000" w:rsidP="00000000" w:rsidRDefault="00000000" w14:paraId="0000025A"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Response:</w:t>
      </w:r>
      <w:r w:rsidRPr="00000000" w:rsidDel="00000000" w:rsidR="00000000">
        <w:rPr>
          <w:rFonts w:ascii="Calibri" w:hAnsi="Calibri" w:eastAsia="Calibri" w:cs="Calibri"/>
          <w:rtl w:val="0"/>
        </w:rPr>
        <w:t xml:space="preserve"> To ensure that nutrition activities continue while at the same time reducing the risk of infection to COVID-19 </w:t>
      </w:r>
      <w:r w:rsidRPr="00000000" w:rsidDel="00000000" w:rsidR="00000000">
        <w:rPr>
          <w:rtl w:val="0"/>
        </w:rPr>
      </w:r>
    </w:p>
    <w:p xmlns:wp14="http://schemas.microsoft.com/office/word/2010/wordml" w:rsidRPr="00000000" w:rsidR="00000000" w:rsidDel="00000000" w:rsidP="00000000" w:rsidRDefault="00000000" w14:paraId="0000025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5C"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12</w:t>
      </w:r>
      <w:r w:rsidRPr="00000000" w:rsidDel="00000000" w:rsidR="00000000">
        <w:rPr>
          <w:rFonts w:ascii="Calibri" w:hAnsi="Calibri" w:eastAsia="Calibri" w:cs="Calibri"/>
          <w:rtl w:val="0"/>
        </w:rPr>
        <w:t xml:space="preserve"> (3 Minutes) </w:t>
      </w:r>
      <w:r w:rsidRPr="00000000" w:rsidDel="00000000" w:rsidR="00000000">
        <w:rPr>
          <w:rtl w:val="0"/>
        </w:rPr>
      </w:r>
    </w:p>
    <w:p xmlns:wp14="http://schemas.microsoft.com/office/word/2010/wordml" w:rsidRPr="00000000" w:rsidR="00000000" w:rsidDel="00000000" w:rsidP="00000000" w:rsidRDefault="00000000" w14:paraId="0000025D"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Importance of the adaptations</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25E" wp14:textId="77777777">
      <w:pPr>
        <w:jc w:val="both"/>
        <w:rPr>
          <w:rFonts w:ascii="Calibri" w:hAnsi="Calibri" w:eastAsia="Calibri" w:cs="Calibri"/>
        </w:rPr>
      </w:pPr>
      <w:r w:rsidRPr="00000000" w:rsidDel="00000000" w:rsidR="00000000">
        <w:rPr>
          <w:rFonts w:ascii="Calibri" w:hAnsi="Calibri" w:eastAsia="Calibri" w:cs="Calibri"/>
          <w:rtl w:val="0"/>
        </w:rPr>
        <w:t xml:space="preserve">To ensure that a minimum standard of essential nutrition services can continue to be provided and be accessible to vulnerable populations, in a safe and appropriate way that follows WHO recommendations on precautionary measures against COVID-19. </w:t>
      </w:r>
      <w:r w:rsidRPr="00000000" w:rsidDel="00000000" w:rsidR="00000000">
        <w:rPr>
          <w:rFonts w:ascii="Calibri" w:hAnsi="Calibri" w:eastAsia="Calibri" w:cs="Calibri"/>
          <w:i w:val="1"/>
          <w:rtl w:val="0"/>
        </w:rPr>
        <w:t xml:space="preserve">(Adapted Emergency Nutrition Programming Guidance during COVID-19 Pandemic in Myanmar. April 2020)</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25F"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26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261" wp14:textId="77777777">
      <w:pPr>
        <w:numPr>
          <w:ilvl w:val="0"/>
          <w:numId w:val="144"/>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Although the adaptations are focusing on the COVID-19 pandemic, most can be implemented even when there is no pandemic.  </w:t>
      </w:r>
      <w:r w:rsidRPr="00000000" w:rsidDel="00000000" w:rsidR="00000000">
        <w:rPr>
          <w:rtl w:val="0"/>
        </w:rPr>
      </w:r>
    </w:p>
    <w:p xmlns:wp14="http://schemas.microsoft.com/office/word/2010/wordml" w:rsidRPr="00000000" w:rsidR="00000000" w:rsidDel="00000000" w:rsidP="00000000" w:rsidRDefault="00000000" w14:paraId="00000262" wp14:textId="77777777">
      <w:pPr>
        <w:numPr>
          <w:ilvl w:val="0"/>
          <w:numId w:val="144"/>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Some of the adaptations include the simplified approaches which have been implemented in other countries prior to COVID-19 and contributed greatly to improved IMAM service delivery e.g the training of mothers/caregiver to screen their own children. </w:t>
      </w:r>
      <w:r w:rsidRPr="00000000" w:rsidDel="00000000" w:rsidR="00000000">
        <w:rPr>
          <w:rtl w:val="0"/>
        </w:rPr>
      </w:r>
    </w:p>
    <w:p xmlns:wp14="http://schemas.microsoft.com/office/word/2010/wordml" w:rsidRPr="00000000" w:rsidR="00000000" w:rsidDel="00000000" w:rsidP="00000000" w:rsidRDefault="00000000" w14:paraId="00000263" wp14:textId="77777777">
      <w:pPr>
        <w:pStyle w:val="Heading3"/>
        <w:rPr/>
      </w:pPr>
      <w:bookmarkStart w:name="_heading=h.23ckvvd" w:colFirst="0" w:colLast="0" w:id="32"/>
      <w:bookmarkEnd w:id="32"/>
      <w:r w:rsidRPr="00000000" w:rsidDel="00000000" w:rsidR="00000000">
        <w:rPr>
          <w:rtl w:val="0"/>
        </w:rPr>
        <w:t xml:space="preserve">Getting the facility prepared to continue nutrition services.</w:t>
      </w:r>
    </w:p>
    <w:p xmlns:wp14="http://schemas.microsoft.com/office/word/2010/wordml" w:rsidRPr="00000000" w:rsidR="00000000" w:rsidDel="00000000" w:rsidP="00000000" w:rsidRDefault="00000000" w14:paraId="00000264"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 Introductory note:</w:t>
      </w:r>
      <w:r w:rsidRPr="00000000" w:rsidDel="00000000" w:rsidR="00000000">
        <w:rPr>
          <w:rFonts w:ascii="Calibri" w:hAnsi="Calibri" w:eastAsia="Calibri" w:cs="Calibri"/>
          <w:rtl w:val="0"/>
        </w:rPr>
        <w:t xml:space="preserve"> it is important that health service providers, health facilities and communities are prepared to continue nutrition service provisions irrespective of the movement restrictions in place.</w:t>
      </w:r>
      <w:r w:rsidRPr="00000000" w:rsidDel="00000000" w:rsidR="00000000">
        <w:rPr>
          <w:rtl w:val="0"/>
        </w:rPr>
      </w:r>
    </w:p>
    <w:p xmlns:wp14="http://schemas.microsoft.com/office/word/2010/wordml" w:rsidRPr="00000000" w:rsidR="00000000" w:rsidDel="00000000" w:rsidP="00000000" w:rsidRDefault="00000000" w14:paraId="00000265" wp14:textId="77777777">
      <w:pPr>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266"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13 </w:t>
      </w:r>
      <w:r w:rsidRPr="00000000" w:rsidDel="00000000" w:rsidR="00000000">
        <w:rPr>
          <w:rFonts w:ascii="Calibri" w:hAnsi="Calibri" w:eastAsia="Calibri" w:cs="Calibri"/>
          <w:rtl w:val="0"/>
        </w:rPr>
        <w:t xml:space="preserve">(10 minutes)</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267" wp14:textId="77777777">
      <w:pPr>
        <w:jc w:val="both"/>
        <w:rPr>
          <w:rFonts w:ascii="Calibri" w:hAnsi="Calibri" w:eastAsia="Calibri" w:cs="Calibri"/>
        </w:rPr>
      </w:pPr>
      <w:r w:rsidRPr="00000000" w:rsidDel="00000000" w:rsidR="00000000">
        <w:rPr>
          <w:rFonts w:ascii="Calibri" w:hAnsi="Calibri" w:eastAsia="Calibri" w:cs="Calibri"/>
          <w:b w:val="1"/>
          <w:color w:val="000000"/>
          <w:rtl w:val="0"/>
        </w:rPr>
        <w:t xml:space="preserve">Activity: Brainstorming.</w:t>
      </w: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268" wp14:textId="77777777">
      <w:pPr>
        <w:jc w:val="both"/>
        <w:rPr>
          <w:rFonts w:ascii="Calibri" w:hAnsi="Calibri" w:eastAsia="Calibri" w:cs="Calibri"/>
        </w:rPr>
      </w:pPr>
      <w:r w:rsidRPr="00000000" w:rsidDel="00000000" w:rsidR="00000000">
        <w:rPr>
          <w:rFonts w:ascii="Calibri" w:hAnsi="Calibri" w:eastAsia="Calibri" w:cs="Calibri"/>
          <w:color w:val="000000"/>
          <w:rtl w:val="0"/>
        </w:rPr>
        <w:t xml:space="preserve">Show the images and ask participants to brainstorm based on the images what and how they think a health facility can be prepared to continue nutrition services provision. </w:t>
      </w:r>
      <w:r w:rsidRPr="00000000" w:rsidDel="00000000" w:rsidR="00000000">
        <w:rPr>
          <w:rtl w:val="0"/>
        </w:rPr>
      </w:r>
    </w:p>
    <w:p xmlns:wp14="http://schemas.microsoft.com/office/word/2010/wordml" w:rsidRPr="00000000" w:rsidR="00000000" w:rsidDel="00000000" w:rsidP="00000000" w:rsidRDefault="00000000" w14:paraId="00000269" wp14:textId="77777777">
      <w:pPr>
        <w:jc w:val="both"/>
        <w:rPr>
          <w:rFonts w:ascii="Calibri" w:hAnsi="Calibri" w:eastAsia="Calibri" w:cs="Calibri"/>
          <w:sz w:val="18"/>
          <w:szCs w:val="18"/>
        </w:rPr>
      </w:pP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26A"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26B" wp14:textId="77777777">
      <w:pPr>
        <w:jc w:val="both"/>
        <w:rPr>
          <w:rFonts w:ascii="Calibri" w:hAnsi="Calibri" w:eastAsia="Calibri" w:cs="Calibri"/>
          <w:sz w:val="20"/>
          <w:szCs w:val="20"/>
        </w:rPr>
      </w:pPr>
      <w:r w:rsidRPr="00000000" w:rsidDel="00000000" w:rsidR="00000000">
        <w:rPr>
          <w:rFonts w:ascii="Calibri" w:hAnsi="Calibri" w:eastAsia="Calibri" w:cs="Calibri"/>
          <w:b w:val="1"/>
          <w:rtl w:val="0"/>
        </w:rPr>
        <w:t xml:space="preserve">Present Slides 14 and 15</w:t>
      </w:r>
      <w:r w:rsidRPr="00000000" w:rsidDel="00000000" w:rsidR="00000000">
        <w:rPr>
          <w:rFonts w:ascii="Calibri" w:hAnsi="Calibri" w:eastAsia="Calibri" w:cs="Calibri"/>
          <w:rtl w:val="0"/>
        </w:rPr>
        <w:t xml:space="preserve"> (10 minutes)</w:t>
      </w:r>
      <w:r w:rsidRPr="00000000" w:rsidDel="00000000" w:rsidR="00000000">
        <w:rPr>
          <w:rtl w:val="0"/>
        </w:rPr>
      </w:r>
    </w:p>
    <w:p xmlns:wp14="http://schemas.microsoft.com/office/word/2010/wordml" w:rsidRPr="00000000" w:rsidR="00000000" w:rsidDel="00000000" w:rsidP="00000000" w:rsidRDefault="00000000" w14:paraId="0000026C" wp14:textId="77777777">
      <w:pPr>
        <w:jc w:val="both"/>
        <w:rPr>
          <w:rFonts w:ascii="Calibri" w:hAnsi="Calibri" w:eastAsia="Calibri" w:cs="Calibri"/>
          <w:sz w:val="20"/>
          <w:szCs w:val="20"/>
        </w:rPr>
      </w:pP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26D" wp14:textId="77777777">
      <w:pPr>
        <w:jc w:val="both"/>
        <w:rPr>
          <w:rFonts w:ascii="Calibri" w:hAnsi="Calibri" w:eastAsia="Calibri" w:cs="Calibri"/>
          <w:sz w:val="20"/>
          <w:szCs w:val="20"/>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26E" wp14:textId="77777777">
      <w:pPr>
        <w:jc w:val="both"/>
        <w:rPr>
          <w:rFonts w:ascii="Calibri" w:hAnsi="Calibri" w:eastAsia="Calibri" w:cs="Calibri"/>
          <w:sz w:val="20"/>
          <w:szCs w:val="20"/>
        </w:rPr>
      </w:pPr>
      <w:r w:rsidRPr="00000000" w:rsidDel="00000000" w:rsidR="00000000">
        <w:rPr>
          <w:rFonts w:ascii="Calibri" w:hAnsi="Calibri" w:eastAsia="Calibri" w:cs="Calibri"/>
          <w:b w:val="1"/>
          <w:rtl w:val="0"/>
        </w:rPr>
        <w:t xml:space="preserve">Slide 14</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26F" wp14:textId="77777777">
      <w:pPr>
        <w:keepNext w:val="0"/>
        <w:keepLines w:val="0"/>
        <w:widowControl w:val="1"/>
        <w:numPr>
          <w:ilvl w:val="0"/>
          <w:numId w:val="12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Good ventilation includes using open spaces and or keeping doors and windows open to allow for uninterrupted air flow. </w:t>
      </w:r>
    </w:p>
    <w:p xmlns:wp14="http://schemas.microsoft.com/office/word/2010/wordml" w:rsidRPr="00000000" w:rsidR="00000000" w:rsidDel="00000000" w:rsidP="51F78566" w:rsidRDefault="00000000" w14:paraId="00000270" wp14:textId="1698C2F3">
      <w:pPr>
        <w:keepNext w:val="0"/>
        <w:keepLines w:val="0"/>
        <w:widowControl w:val="1"/>
        <w:numPr>
          <w:ilvl w:val="0"/>
          <w:numId w:val="120"/>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6"/>
          <w:szCs w:val="26"/>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I</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PC measures include</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1) Handwashing facilities for every patient/client and caretaker. 2) Handwashing by service provider after screening each child 3) Disinfection of common areas and surfaces (use 0.1% sodium hypochlorite or 62-71% ethanol). 4) Use minimal PPE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e.g.,</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Wearing any mask where easily available). </w:t>
      </w:r>
    </w:p>
    <w:p xmlns:wp14="http://schemas.microsoft.com/office/word/2010/wordml" w:rsidRPr="00000000" w:rsidR="00000000" w:rsidDel="00000000" w:rsidP="00000000" w:rsidRDefault="00000000" w14:paraId="00000271" wp14:textId="77777777">
      <w:pPr>
        <w:keepNext w:val="0"/>
        <w:keepLines w:val="0"/>
        <w:widowControl w:val="1"/>
        <w:numPr>
          <w:ilvl w:val="0"/>
          <w:numId w:val="12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There should be regular rapid testing for COVID-19 among health service providers and any service provider with fever and any respiratory symptoms and should seek medical attention early. </w:t>
      </w:r>
    </w:p>
    <w:p xmlns:wp14="http://schemas.microsoft.com/office/word/2010/wordml" w:rsidRPr="00000000" w:rsidR="00000000" w:rsidDel="00000000" w:rsidP="00000000" w:rsidRDefault="00000000" w14:paraId="00000272"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73" wp14:textId="77777777">
      <w:pPr>
        <w:jc w:val="both"/>
        <w:rPr>
          <w:rFonts w:ascii="Calibri" w:hAnsi="Calibri" w:eastAsia="Calibri" w:cs="Calibri"/>
          <w:b w:val="1"/>
          <w:sz w:val="20"/>
          <w:szCs w:val="20"/>
        </w:rPr>
      </w:pPr>
      <w:r w:rsidRPr="00000000" w:rsidDel="00000000" w:rsidR="00000000">
        <w:rPr>
          <w:rFonts w:ascii="Calibri" w:hAnsi="Calibri" w:eastAsia="Calibri" w:cs="Calibri"/>
          <w:b w:val="1"/>
          <w:rtl w:val="0"/>
        </w:rPr>
        <w:t xml:space="preserve">Slide 15</w:t>
      </w:r>
      <w:r w:rsidRPr="00000000" w:rsidDel="00000000" w:rsidR="00000000">
        <w:rPr>
          <w:rtl w:val="0"/>
        </w:rPr>
      </w:r>
    </w:p>
    <w:p xmlns:wp14="http://schemas.microsoft.com/office/word/2010/wordml" w:rsidRPr="00000000" w:rsidR="00000000" w:rsidDel="00000000" w:rsidP="00000000" w:rsidRDefault="00000000" w14:paraId="00000274" wp14:textId="77777777">
      <w:pPr>
        <w:jc w:val="both"/>
        <w:rPr>
          <w:rFonts w:ascii="Calibri" w:hAnsi="Calibri" w:eastAsia="Calibri" w:cs="Calibri"/>
          <w:sz w:val="20"/>
          <w:szCs w:val="20"/>
        </w:rPr>
      </w:pPr>
      <w:r w:rsidRPr="00000000" w:rsidDel="00000000" w:rsidR="00000000">
        <w:rPr>
          <w:rFonts w:ascii="Calibri" w:hAnsi="Calibri" w:eastAsia="Calibri" w:cs="Calibri"/>
          <w:rtl w:val="0"/>
        </w:rPr>
        <w:t xml:space="preserve">Health workers/BHS should share regular and clear information with communities on prevention measures against COVID-19 being undertaken. This is essential to increase trust among the people so that they feel safe/confident to visit health facilities/nutrition service delivery points and prevent stigma towards providers. </w:t>
      </w:r>
      <w:r w:rsidRPr="00000000" w:rsidDel="00000000" w:rsidR="00000000">
        <w:rPr>
          <w:rtl w:val="0"/>
        </w:rPr>
      </w:r>
    </w:p>
    <w:p xmlns:wp14="http://schemas.microsoft.com/office/word/2010/wordml" w:rsidRPr="00000000" w:rsidR="00000000" w:rsidDel="00000000" w:rsidP="00000000" w:rsidRDefault="00000000" w14:paraId="00000275"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76" wp14:textId="77777777">
      <w:pPr>
        <w:rPr>
          <w:rFonts w:ascii="Calibri" w:hAnsi="Calibri" w:eastAsia="Calibri" w:cs="Calibri"/>
          <w:b w:val="1"/>
        </w:rPr>
      </w:pPr>
      <w:r w:rsidRPr="00000000" w:rsidDel="00000000" w:rsidR="00000000">
        <w:rPr>
          <w:rFonts w:ascii="Calibri" w:hAnsi="Calibri" w:eastAsia="Calibri" w:cs="Calibri"/>
          <w:b w:val="1"/>
          <w:rtl w:val="0"/>
        </w:rPr>
        <w:t xml:space="preserve">Reference Documents</w:t>
      </w:r>
    </w:p>
    <w:p xmlns:wp14="http://schemas.microsoft.com/office/word/2010/wordml" w:rsidRPr="00000000" w:rsidR="00000000" w:rsidDel="00000000" w:rsidP="00000000" w:rsidRDefault="00000000" w14:paraId="00000277"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78" wp14:textId="77777777">
      <w:pPr>
        <w:rPr>
          <w:rFonts w:ascii="Calibri" w:hAnsi="Calibri" w:eastAsia="Calibri" w:cs="Calibri"/>
        </w:rPr>
      </w:pPr>
      <w:r w:rsidRPr="00000000" w:rsidDel="00000000" w:rsidR="00000000">
        <w:rPr>
          <w:rFonts w:ascii="Calibri" w:hAnsi="Calibri" w:eastAsia="Calibri" w:cs="Calibri"/>
          <w:b w:val="1"/>
          <w:rtl w:val="0"/>
        </w:rPr>
        <w:t xml:space="preserve">Slides 16 to 20</w:t>
      </w:r>
      <w:r w:rsidRPr="00000000" w:rsidDel="00000000" w:rsidR="00000000">
        <w:rPr>
          <w:rFonts w:ascii="Calibri" w:hAnsi="Calibri" w:eastAsia="Calibri" w:cs="Calibri"/>
          <w:rtl w:val="0"/>
        </w:rPr>
        <w:t xml:space="preserve"> </w:t>
      </w:r>
      <w:r w:rsidRPr="00000000" w:rsidDel="00000000" w:rsidR="00000000">
        <w:rPr>
          <w:rFonts w:ascii="Calibri" w:hAnsi="Calibri" w:eastAsia="Calibri" w:cs="Calibri"/>
          <w:rtl w:val="0"/>
        </w:rPr>
        <w:t xml:space="preserve">(10 minutes)</w:t>
      </w:r>
    </w:p>
    <w:p xmlns:wp14="http://schemas.microsoft.com/office/word/2010/wordml" w:rsidRPr="00000000" w:rsidR="00000000" w:rsidDel="00000000" w:rsidP="00000000" w:rsidRDefault="00000000" w14:paraId="00000279"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7A" wp14:textId="77777777">
      <w:pPr>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27B" wp14:textId="77777777">
      <w:pPr>
        <w:rPr>
          <w:rFonts w:ascii="Calibri" w:hAnsi="Calibri" w:eastAsia="Calibri" w:cs="Calibri"/>
          <w:b w:val="1"/>
        </w:rPr>
      </w:pPr>
      <w:r w:rsidRPr="00000000" w:rsidDel="00000000" w:rsidR="00000000">
        <w:rPr>
          <w:rFonts w:ascii="Calibri" w:hAnsi="Calibri" w:eastAsia="Calibri" w:cs="Calibri"/>
          <w:b w:val="1"/>
          <w:rtl w:val="0"/>
        </w:rPr>
        <w:t xml:space="preserve">Slide 16</w:t>
      </w:r>
    </w:p>
    <w:p xmlns:wp14="http://schemas.microsoft.com/office/word/2010/wordml" w:rsidRPr="00000000" w:rsidR="00000000" w:rsidDel="00000000" w:rsidP="00000000" w:rsidRDefault="00000000" w14:paraId="0000027C" wp14:textId="77777777">
      <w:pPr>
        <w:keepNext w:val="0"/>
        <w:keepLines w:val="0"/>
        <w:widowControl w:val="1"/>
        <w:numPr>
          <w:ilvl w:val="0"/>
          <w:numId w:val="128"/>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The key reference material is the Adapted Emergency Nutrition Programming Guidance during COVID-19 Pandemic in Myanmar (April 2020) and partners and trainers are required to have access to the most up-to</w:t>
      </w: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date version at the time of training</w:t>
      </w: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w:t>
      </w:r>
    </w:p>
    <w:p xmlns:wp14="http://schemas.microsoft.com/office/word/2010/wordml" w:rsidRPr="00000000" w:rsidR="00000000" w:rsidDel="00000000" w:rsidP="00000000" w:rsidRDefault="00000000" w14:paraId="0000027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7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Slide 17</w:t>
      </w:r>
    </w:p>
    <w:p xmlns:wp14="http://schemas.microsoft.com/office/word/2010/wordml" w:rsidRPr="00000000" w:rsidR="00000000" w:rsidDel="00000000" w:rsidP="00000000" w:rsidRDefault="00000000" w14:paraId="0000027F" wp14:textId="77777777">
      <w:pPr>
        <w:numPr>
          <w:ilvl w:val="0"/>
          <w:numId w:val="13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This FAQ complements the WHO interim guidance: Clinical management of severe acute respiratory infection (SARI) when COVID-19 disease is suspected (13 March 2020 - www.who.int/publications-detail/clinical-management-of-severe-acuterespiratory-infection-when-novel-coronavirus-(ncov)-infection-is-suspected ) and provides responses to questions that have arisen about the recommendations. </w:t>
      </w:r>
    </w:p>
    <w:p xmlns:wp14="http://schemas.microsoft.com/office/word/2010/wordml" w:rsidRPr="00000000" w:rsidR="00000000" w:rsidDel="00000000" w:rsidP="00000000" w:rsidRDefault="00000000" w14:paraId="00000280" wp14:textId="45C1238E">
      <w:pPr>
        <w:numPr>
          <w:ilvl w:val="0"/>
          <w:numId w:val="13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51F78566">
        <w:rPr>
          <w:rFonts w:ascii="Calibri" w:hAnsi="Calibri" w:eastAsia="Calibri" w:cs="Calibri"/>
          <w:color w:val="000000"/>
        </w:rPr>
        <w:t xml:space="preserve">The interim guidance and FAQ </w:t>
      </w:r>
      <w:r w:rsidRPr="00000000" w:rsidDel="00000000" w:rsidR="51F78566">
        <w:rPr>
          <w:rFonts w:ascii="Calibri" w:hAnsi="Calibri" w:eastAsia="Calibri" w:cs="Calibri"/>
          <w:color w:val="000000"/>
        </w:rPr>
        <w:t xml:space="preserve">reflect</w:t>
      </w:r>
      <w:r w:rsidRPr="00000000" w:rsidDel="00000000" w:rsidR="51F78566">
        <w:rPr>
          <w:rFonts w:ascii="Calibri" w:hAnsi="Calibri" w:eastAsia="Calibri" w:cs="Calibri"/>
          <w:color w:val="000000"/>
        </w:rPr>
        <w:t xml:space="preserve"> </w:t>
      </w:r>
      <w:proofErr w:type="spellStart"/>
      <w:r w:rsidRPr="00000000" w:rsidDel="00000000" w:rsidR="51F78566">
        <w:rPr>
          <w:rFonts w:ascii="Calibri" w:hAnsi="Calibri" w:eastAsia="Calibri" w:cs="Calibri"/>
          <w:color w:val="000000"/>
        </w:rPr>
        <w:t xml:space="preserve">i</w:t>
      </w:r>
      <w:proofErr w:type="spellEnd"/>
      <w:r w:rsidRPr="00000000" w:rsidDel="00000000" w:rsidR="51F78566">
        <w:rPr>
          <w:rFonts w:ascii="Calibri" w:hAnsi="Calibri" w:eastAsia="Calibri" w:cs="Calibri"/>
          <w:color w:val="000000"/>
        </w:rPr>
        <w:t xml:space="preserve">. the available evidence regarding transmission risks of COVID-19 through breastmilk; ii. the protective effects of breastfeeding and skin-to-skin contact, </w:t>
      </w:r>
      <w:r w:rsidRPr="00000000" w:rsidDel="00000000" w:rsidR="51F78566">
        <w:rPr>
          <w:rFonts w:ascii="Calibri" w:hAnsi="Calibri" w:eastAsia="Calibri" w:cs="Calibri"/>
          <w:color w:val="000000"/>
        </w:rPr>
        <w:t xml:space="preserve">and</w:t>
      </w:r>
      <w:r w:rsidRPr="00000000" w:rsidDel="00000000" w:rsidR="51F78566">
        <w:rPr>
          <w:rFonts w:ascii="Calibri" w:hAnsi="Calibri" w:eastAsia="Calibri" w:cs="Calibri"/>
          <w:color w:val="000000"/>
        </w:rPr>
        <w:t xml:space="preserve"> iii. the harmful effects of inappropriate use of infant formula milk. The FAQ also draws on other WHO recommendations on Infant and Young Child Feeding and the Interagency Working Group Operational Guidance on Infant and Young Child Feeding in Emergencies. </w:t>
      </w:r>
      <w:r w:rsidRPr="00000000" w:rsidDel="00000000" w:rsidR="00000000">
        <w:rPr>
          <w:rtl w:val="0"/>
        </w:rPr>
      </w:r>
    </w:p>
    <w:p xmlns:wp14="http://schemas.microsoft.com/office/word/2010/wordml" w:rsidRPr="00000000" w:rsidR="00000000" w:rsidDel="00000000" w:rsidP="00000000" w:rsidRDefault="00000000" w14:paraId="00000281" wp14:textId="77777777">
      <w:pPr>
        <w:numPr>
          <w:ilvl w:val="0"/>
          <w:numId w:val="13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 decision tree shows how these recommendations may be implemented by health workers in maternity services and community settings, as part of daily work with mothers and families.  www.who.int/news-room/q-a-detail/q-a-on-covid-19-and-breastfeeding</w:t>
      </w:r>
    </w:p>
    <w:p xmlns:wp14="http://schemas.microsoft.com/office/word/2010/wordml" w:rsidRPr="00000000" w:rsidR="00000000" w:rsidDel="00000000" w:rsidP="00000000" w:rsidRDefault="00000000" w14:paraId="00000282"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83" wp14:textId="77777777">
      <w:pPr>
        <w:rPr>
          <w:rFonts w:ascii="Calibri" w:hAnsi="Calibri" w:eastAsia="Calibri" w:cs="Calibri"/>
          <w:b w:val="1"/>
        </w:rPr>
      </w:pPr>
      <w:r w:rsidRPr="00000000" w:rsidDel="00000000" w:rsidR="00000000">
        <w:rPr>
          <w:rFonts w:ascii="Calibri" w:hAnsi="Calibri" w:eastAsia="Calibri" w:cs="Calibri"/>
          <w:b w:val="1"/>
          <w:rtl w:val="0"/>
        </w:rPr>
        <w:t xml:space="preserve">Slide 18 and 19</w:t>
      </w:r>
    </w:p>
    <w:p xmlns:wp14="http://schemas.microsoft.com/office/word/2010/wordml" w:rsidRPr="00000000" w:rsidR="00000000" w:rsidDel="00000000" w:rsidP="00000000" w:rsidRDefault="00000000" w14:paraId="00000284" wp14:textId="77777777">
      <w:pPr>
        <w:numPr>
          <w:ilvl w:val="0"/>
          <w:numId w:val="15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UNICEF and USAID Advancing Nutrition, with the support of the Infant Feeding in Emergencies (IFE) Core Group represented by Save the Children and Safely Fed Canada, have developed a counselling package, </w:t>
      </w:r>
      <w:r w:rsidRPr="00000000" w:rsidDel="00000000" w:rsidR="00000000">
        <w:rPr>
          <w:rFonts w:ascii="Calibri" w:hAnsi="Calibri" w:eastAsia="Calibri" w:cs="Calibri"/>
          <w:i w:val="1"/>
          <w:color w:val="000000"/>
          <w:rtl w:val="0"/>
        </w:rPr>
        <w:t xml:space="preserve">Infant and Young Child Feeding Recommendations when COVID-19 is Suspected or Confirmed</w:t>
      </w:r>
      <w:r w:rsidRPr="00000000" w:rsidDel="00000000" w:rsidR="00000000">
        <w:rPr>
          <w:rFonts w:ascii="Calibri" w:hAnsi="Calibri" w:eastAsia="Calibri" w:cs="Calibri"/>
          <w:color w:val="000000"/>
          <w:rtl w:val="0"/>
        </w:rPr>
        <w:t xml:space="preserve">. The set includes </w:t>
      </w:r>
      <w:r w:rsidRPr="00000000" w:rsidDel="00000000" w:rsidR="00000000">
        <w:rPr>
          <w:rFonts w:ascii="Calibri" w:hAnsi="Calibri" w:eastAsia="Calibri" w:cs="Calibri"/>
          <w:i w:val="1"/>
          <w:color w:val="000000"/>
          <w:rtl w:val="0"/>
        </w:rPr>
        <w:t xml:space="preserve">10 Counselling Cards</w:t>
      </w:r>
      <w:r w:rsidRPr="00000000" w:rsidDel="00000000" w:rsidR="00000000">
        <w:rPr>
          <w:rFonts w:ascii="Calibri" w:hAnsi="Calibri" w:eastAsia="Calibri" w:cs="Calibri"/>
          <w:color w:val="000000"/>
          <w:rtl w:val="0"/>
        </w:rPr>
        <w:t xml:space="preserve"> and a </w:t>
      </w:r>
      <w:r w:rsidRPr="00000000" w:rsidDel="00000000" w:rsidR="00000000">
        <w:rPr>
          <w:rFonts w:ascii="Calibri" w:hAnsi="Calibri" w:eastAsia="Calibri" w:cs="Calibri"/>
          <w:i w:val="1"/>
          <w:color w:val="000000"/>
          <w:rtl w:val="0"/>
        </w:rPr>
        <w:t xml:space="preserve">Recommended Practices Booklet</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285" wp14:textId="77777777">
      <w:pPr>
        <w:numPr>
          <w:ilvl w:val="0"/>
          <w:numId w:val="15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These materials (links below) reflect the global recommendations from WHO and UNICEF (March 2020) on IYCF in the context of COVID-19 and may be periodically updated to reflect new or emerging evidence. The package provides both easy-to-understand recommended practices for counsellors and user-friendly graphics that can be used with low-literacy communities in different contexts.</w:t>
      </w:r>
    </w:p>
    <w:p xmlns:wp14="http://schemas.microsoft.com/office/word/2010/wordml" w:rsidRPr="00000000" w:rsidR="00000000" w:rsidDel="00000000" w:rsidP="00000000" w:rsidRDefault="00000000" w14:paraId="00000286" wp14:textId="77777777">
      <w:pPr>
        <w:numPr>
          <w:ilvl w:val="0"/>
          <w:numId w:val="153"/>
        </w:numPr>
        <w:pBdr>
          <w:top w:val="nil" w:sz="0" w:space="0"/>
          <w:left w:val="nil" w:sz="0" w:space="0"/>
          <w:bottom w:val="nil" w:sz="0" w:space="0"/>
          <w:right w:val="nil" w:sz="0" w:space="0"/>
          <w:between w:val="nil" w:sz="0" w:space="0"/>
        </w:pBdr>
        <w:ind w:left="720" w:hanging="360"/>
        <w:rPr>
          <w:rFonts w:ascii="Calibri" w:hAnsi="Calibri" w:eastAsia="Calibri" w:cs="Calibri"/>
          <w:color w:val="000000"/>
        </w:rPr>
      </w:pPr>
      <w:r w:rsidRPr="00000000" w:rsidDel="00000000" w:rsidR="00000000">
        <w:rPr>
          <w:rFonts w:ascii="Calibri" w:hAnsi="Calibri" w:eastAsia="Calibri" w:cs="Calibri"/>
          <w:color w:val="000000"/>
          <w:rtl w:val="0"/>
        </w:rPr>
        <w:t xml:space="preserve">Recommended Practices Booklet: https://www.advancingnutrition.org/sites/default/files/2020-05/IYCF-COVID-19.Recommended%20Practices%20Booklet.05-15-20.pdf</w:t>
      </w:r>
    </w:p>
    <w:p xmlns:wp14="http://schemas.microsoft.com/office/word/2010/wordml" w:rsidRPr="00000000" w:rsidR="00000000" w:rsidDel="00000000" w:rsidP="00000000" w:rsidRDefault="00000000" w14:paraId="00000287" wp14:textId="77777777">
      <w:pPr>
        <w:numPr>
          <w:ilvl w:val="0"/>
          <w:numId w:val="153"/>
        </w:numPr>
        <w:pBdr>
          <w:top w:val="nil" w:sz="0" w:space="0"/>
          <w:left w:val="nil" w:sz="0" w:space="0"/>
          <w:bottom w:val="nil" w:sz="0" w:space="0"/>
          <w:right w:val="nil" w:sz="0" w:space="0"/>
          <w:between w:val="nil" w:sz="0" w:space="0"/>
        </w:pBdr>
        <w:ind w:left="720" w:hanging="360"/>
        <w:rPr>
          <w:rFonts w:ascii="Calibri" w:hAnsi="Calibri" w:eastAsia="Calibri" w:cs="Calibri"/>
          <w:color w:val="000000"/>
        </w:rPr>
      </w:pPr>
      <w:r w:rsidRPr="00000000" w:rsidDel="00000000" w:rsidR="00000000">
        <w:rPr>
          <w:rFonts w:ascii="Calibri" w:hAnsi="Calibri" w:eastAsia="Calibri" w:cs="Calibri"/>
          <w:color w:val="000000"/>
          <w:rtl w:val="0"/>
        </w:rPr>
        <w:t xml:space="preserve">Counselling card package: https://www.advancingnutrition.org/sites/default/files/2020-05/IYCF%20in%20Context%20of%20COVID%2019%20Big%20%281%29.pdf</w:t>
      </w:r>
    </w:p>
    <w:p xmlns:wp14="http://schemas.microsoft.com/office/word/2010/wordml" w:rsidRPr="00000000" w:rsidR="00000000" w:rsidDel="00000000" w:rsidP="00000000" w:rsidRDefault="00000000" w14:paraId="00000288"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89"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8A"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8B"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8C" wp14:textId="77777777">
      <w:pPr>
        <w:rPr>
          <w:rFonts w:ascii="Calibri" w:hAnsi="Calibri" w:eastAsia="Calibri" w:cs="Calibri"/>
          <w:b w:val="1"/>
        </w:rPr>
      </w:pPr>
      <w:r w:rsidRPr="00000000" w:rsidDel="00000000" w:rsidR="00000000">
        <w:rPr>
          <w:rFonts w:ascii="Calibri" w:hAnsi="Calibri" w:eastAsia="Calibri" w:cs="Calibri"/>
          <w:b w:val="1"/>
          <w:rtl w:val="0"/>
        </w:rPr>
        <w:t xml:space="preserve">Slide 20</w:t>
      </w:r>
    </w:p>
    <w:p xmlns:wp14="http://schemas.microsoft.com/office/word/2010/wordml" w:rsidRPr="00000000" w:rsidR="00000000" w:rsidDel="00000000" w:rsidP="00000000" w:rsidRDefault="00000000" w14:paraId="0000028D" wp14:textId="77777777">
      <w:pPr>
        <w:numPr>
          <w:ilvl w:val="0"/>
          <w:numId w:val="15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Developed by UNICEF and the Global Nutrition Cluster, this Brief provides information specific to services and programs for the management of child wasting in the context of COVID-19. </w:t>
      </w:r>
    </w:p>
    <w:p xmlns:wp14="http://schemas.microsoft.com/office/word/2010/wordml" w:rsidRPr="00000000" w:rsidR="00000000" w:rsidDel="00000000" w:rsidP="00000000" w:rsidRDefault="00000000" w14:paraId="0000028E" wp14:textId="77777777">
      <w:pPr>
        <w:numPr>
          <w:ilvl w:val="0"/>
          <w:numId w:val="15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It includes key messages and priority actions around awareness generation, pre-positioning of essential commodities, preventive distribution of Specialized Nutritious Food in food insecure contexts, strengthen capacities of mothers and caregivers on MUAC and use of mobile technology for monitoring and surveillance. </w:t>
      </w:r>
    </w:p>
    <w:p xmlns:wp14="http://schemas.microsoft.com/office/word/2010/wordml" w:rsidRPr="00000000" w:rsidR="00000000" w:rsidDel="00000000" w:rsidP="00000000" w:rsidRDefault="00000000" w14:paraId="0000028F" wp14:textId="77777777">
      <w:pPr>
        <w:numPr>
          <w:ilvl w:val="0"/>
          <w:numId w:val="15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 brief also includes guidance on potential adaptations to child wasting programming in the context of COVID-19 – both for situations where there are no population mobility restrictions as well as where there are partial or full population mobility restriction</w:t>
      </w:r>
    </w:p>
    <w:p xmlns:wp14="http://schemas.microsoft.com/office/word/2010/wordml" w:rsidRPr="00000000" w:rsidR="00000000" w:rsidDel="00000000" w:rsidP="00000000" w:rsidRDefault="00000000" w14:paraId="00000290" wp14:textId="77777777">
      <w:pPr>
        <w:pStyle w:val="Heading2"/>
        <w:rPr/>
      </w:pPr>
      <w:bookmarkStart w:name="_heading=h.ihv636" w:colFirst="0" w:colLast="0" w:id="33"/>
      <w:bookmarkEnd w:id="33"/>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291" wp14:textId="77777777">
      <w:pPr>
        <w:pStyle w:val="Heading2"/>
        <w:rPr>
          <w:rFonts w:ascii="Calibri" w:hAnsi="Calibri" w:eastAsia="Calibri" w:cs="Calibri"/>
        </w:rPr>
      </w:pPr>
      <w:bookmarkStart w:name="_heading=h.b2t75z5vld5u" w:colFirst="0" w:colLast="0" w:id="34"/>
      <w:bookmarkEnd w:id="34"/>
      <w:r w:rsidRPr="00000000" w:rsidDel="00000000" w:rsidR="00000000">
        <w:rPr>
          <w:rFonts w:ascii="Calibri" w:hAnsi="Calibri" w:eastAsia="Calibri" w:cs="Calibri"/>
          <w:rtl w:val="0"/>
        </w:rPr>
        <w:t xml:space="preserve">Session 2: Risk Communication and Community Engagement for COVID-19 – Integration within Programs  </w:t>
      </w:r>
    </w:p>
    <w:p xmlns:wp14="http://schemas.microsoft.com/office/word/2010/wordml" w:rsidRPr="00000000" w:rsidR="00000000" w:rsidDel="00000000" w:rsidP="00000000" w:rsidRDefault="00000000" w14:paraId="0000029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9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(Adapted from the </w:t>
      </w:r>
      <w:hyperlink r:id="rId21">
        <w:r w:rsidRPr="00000000" w:rsidDel="00000000" w:rsidR="00000000">
          <w:rPr>
            <w:rFonts w:ascii="Calibri" w:hAnsi="Calibri" w:eastAsia="Calibri" w:cs="Calibri"/>
            <w:b w:val="0"/>
            <w:i w:val="0"/>
            <w:smallCaps w:val="0"/>
            <w:strike w:val="0"/>
            <w:color w:val="0563c1"/>
            <w:u w:val="single"/>
            <w:shd w:val="clear" w:fill="auto"/>
            <w:vertAlign w:val="baseline"/>
            <w:rtl w:val="0"/>
          </w:rPr>
          <w:t xml:space="preserve">WHO guide on RCCE Action Plan Development</w:t>
        </w:r>
      </w:hyperlink>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and </w:t>
      </w:r>
      <w:hyperlink r:id="rId22">
        <w:r w:rsidRPr="00000000" w:rsidDel="00000000" w:rsidR="00000000">
          <w:rPr>
            <w:rFonts w:ascii="Calibri" w:hAnsi="Calibri" w:eastAsia="Calibri" w:cs="Calibri"/>
            <w:b w:val="0"/>
            <w:i w:val="0"/>
            <w:smallCaps w:val="0"/>
            <w:strike w:val="0"/>
            <w:color w:val="0563c1"/>
            <w:u w:val="single"/>
            <w:shd w:val="clear" w:fill="auto"/>
            <w:vertAlign w:val="baseline"/>
            <w:rtl w:val="0"/>
          </w:rPr>
          <w:t xml:space="preserve">e-learning course on RCCE for COVID-19</w:t>
        </w:r>
      </w:hyperlink>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9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95" wp14:textId="77777777">
      <w:pPr>
        <w:pStyle w:val="Heading3"/>
        <w:rPr>
          <w:rFonts w:ascii="Calibri" w:hAnsi="Calibri" w:eastAsia="Calibri" w:cs="Calibri"/>
        </w:rPr>
      </w:pPr>
      <w:bookmarkStart w:name="_heading=h.32hioqz" w:colFirst="0" w:colLast="0" w:id="35"/>
      <w:bookmarkEnd w:id="35"/>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29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By the end of the session, participants will be able to: </w:t>
      </w:r>
    </w:p>
    <w:p xmlns:wp14="http://schemas.microsoft.com/office/word/2010/wordml" w:rsidRPr="00000000" w:rsidR="00000000" w:rsidDel="00000000" w:rsidP="00000000" w:rsidRDefault="00000000" w14:paraId="00000297" wp14:textId="77777777">
      <w:pPr>
        <w:keepNext w:val="0"/>
        <w:keepLines w:val="0"/>
        <w:widowControl w:val="1"/>
        <w:numPr>
          <w:ilvl w:val="0"/>
          <w:numId w:val="2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Describe key principles of Risk Communication and Community Engagement (RCCE) </w:t>
      </w:r>
    </w:p>
    <w:p xmlns:wp14="http://schemas.microsoft.com/office/word/2010/wordml" w:rsidRPr="00000000" w:rsidR="00000000" w:rsidDel="00000000" w:rsidP="00000000" w:rsidRDefault="00000000" w14:paraId="00000298" wp14:textId="77777777">
      <w:pPr>
        <w:keepNext w:val="0"/>
        <w:keepLines w:val="0"/>
        <w:widowControl w:val="1"/>
        <w:numPr>
          <w:ilvl w:val="0"/>
          <w:numId w:val="2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Learn how to integrate RCCE for COVID-19 into programming for IYCF-E, IMAM and</w:t>
      </w:r>
      <w:r w:rsidRPr="00000000" w:rsidDel="00000000" w:rsidR="00000000">
        <w:rPr>
          <w:rFonts w:ascii="Calibri" w:hAnsi="Calibri" w:eastAsia="Calibri" w:cs="Calibri"/>
          <w:sz w:val="22"/>
          <w:szCs w:val="22"/>
          <w:rtl w:val="0"/>
        </w:rPr>
        <w:t xml:space="preserve"> </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Micronutrients  </w:t>
      </w:r>
    </w:p>
    <w:p xmlns:wp14="http://schemas.microsoft.com/office/word/2010/wordml" w:rsidRPr="00000000" w:rsidR="00000000" w:rsidDel="00000000" w:rsidP="00000000" w:rsidRDefault="00000000" w14:paraId="0000029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08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bl>
      <w:tblPr>
        <w:tblStyle w:val="Table8"/>
        <w:tblW w:w="8805.0" w:type="dxa"/>
        <w:jc w:val="left"/>
        <w:tblInd w:w="0.0" w:type="pct"/>
        <w:tblBorders>
          <w:top w:val="single" w:color="000000" w:sz="6" w:space="0"/>
          <w:left w:val="single" w:color="000000" w:sz="6" w:space="0"/>
          <w:bottom w:val="single" w:color="000000" w:sz="6" w:space="0"/>
          <w:right w:val="single" w:color="000000" w:sz="6" w:space="0"/>
        </w:tblBorders>
        <w:tblLayout w:type="fixed"/>
        <w:tblLook w:val="0400"/>
      </w:tblPr>
      <w:tblGrid>
        <w:gridCol w:w="6825"/>
        <w:gridCol w:w="1980"/>
        <w:tblGridChange w:id="0">
          <w:tblGrid>
            <w:gridCol w:w="6825"/>
            <w:gridCol w:w="1980"/>
          </w:tblGrid>
        </w:tblGridChange>
      </w:tblGrid>
      <w:tr xmlns:wp14="http://schemas.microsoft.com/office/word/2010/wordml" w14:paraId="44241D06" wp14:textId="77777777">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29A" wp14:textId="77777777">
            <w:pPr>
              <w:pStyle w:val="Heading3"/>
              <w:jc w:val="center"/>
              <w:rPr>
                <w:rFonts w:ascii="Calibri" w:hAnsi="Calibri" w:eastAsia="Calibri" w:cs="Calibri"/>
              </w:rPr>
            </w:pPr>
            <w:bookmarkStart w:name="_heading=h.1hmsyys" w:colFirst="0" w:colLast="0" w:id="36"/>
            <w:bookmarkEnd w:id="36"/>
            <w:r w:rsidRPr="00000000" w:rsidDel="00000000" w:rsidR="00000000">
              <w:rPr>
                <w:rFonts w:ascii="Calibri" w:hAnsi="Calibri" w:eastAsia="Calibri" w:cs="Calibri"/>
                <w:sz w:val="26"/>
                <w:szCs w:val="26"/>
                <w:rtl w:val="0"/>
              </w:rPr>
              <w:t xml:space="preserve">Session outline </w:t>
            </w:r>
            <w:r w:rsidRPr="00000000" w:rsidDel="00000000" w:rsidR="00000000">
              <w:rPr>
                <w:rFonts w:ascii="Calibri" w:hAnsi="Calibri" w:eastAsia="Calibri" w:cs="Calibri"/>
                <w:rtl w:val="0"/>
              </w:rPr>
              <w:t xml:space="preserve">                                  </w:t>
            </w:r>
          </w:p>
        </w:tc>
        <w:tc>
          <w:tcPr>
            <w:tcBorders>
              <w:top w:val="single" w:color="000000" w:sz="6" w:space="0"/>
              <w:left w:val="nil" w:color="000000" w:sz="0" w:space="0"/>
              <w:bottom w:val="single" w:color="000000" w:sz="6" w:space="0"/>
              <w:right w:val="single" w:color="000000" w:sz="6" w:space="0"/>
            </w:tcBorders>
            <w:shd w:val="clear" w:fill="auto"/>
          </w:tcPr>
          <w:p w:rsidRPr="00000000" w:rsidR="00000000" w:rsidDel="00000000" w:rsidP="00000000" w:rsidRDefault="00000000" w14:paraId="0000029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8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Total time: 60 mins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r>
      <w:tr xmlns:wp14="http://schemas.microsoft.com/office/word/2010/wordml" w14:paraId="2BD8B9A6" wp14:textId="77777777">
        <w:tc>
          <w:tcPr>
            <w:tcBorders>
              <w:top w:val="nil" w:color="000000" w:sz="0"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29C" wp14:textId="77777777">
            <w:pPr>
              <w:keepNext w:val="0"/>
              <w:keepLines w:val="0"/>
              <w:widowControl w:val="1"/>
              <w:numPr>
                <w:ilvl w:val="0"/>
                <w:numId w:val="86"/>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Introduction of the session including objectives- Slides 1 - 2 </w:t>
            </w:r>
          </w:p>
          <w:p w:rsidRPr="00000000" w:rsidR="00000000" w:rsidDel="00000000" w:rsidP="00000000" w:rsidRDefault="00000000" w14:paraId="0000029D" wp14:textId="77777777">
            <w:pPr>
              <w:keepNext w:val="0"/>
              <w:keepLines w:val="0"/>
              <w:widowControl w:val="1"/>
              <w:numPr>
                <w:ilvl w:val="0"/>
                <w:numId w:val="142"/>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What is RCCE? – Slides 3 and 4 </w:t>
            </w:r>
          </w:p>
          <w:p w:rsidRPr="00000000" w:rsidR="00000000" w:rsidDel="00000000" w:rsidP="00000000" w:rsidRDefault="00000000" w14:paraId="0000029E" wp14:textId="77777777">
            <w:pPr>
              <w:keepNext w:val="0"/>
              <w:keepLines w:val="0"/>
              <w:widowControl w:val="1"/>
              <w:numPr>
                <w:ilvl w:val="0"/>
                <w:numId w:val="142"/>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Key Principles of RCCE – slides 5 to 9 </w:t>
            </w:r>
          </w:p>
          <w:p w:rsidRPr="00000000" w:rsidR="00000000" w:rsidDel="00000000" w:rsidP="00000000" w:rsidRDefault="00000000" w14:paraId="0000029F" wp14:textId="77777777">
            <w:pPr>
              <w:keepNext w:val="0"/>
              <w:keepLines w:val="0"/>
              <w:widowControl w:val="1"/>
              <w:numPr>
                <w:ilvl w:val="0"/>
                <w:numId w:val="142"/>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Integration of RCCE within programs – Slides 10 to 12 </w:t>
            </w:r>
          </w:p>
          <w:p w:rsidRPr="00000000" w:rsidR="00000000" w:rsidDel="00000000" w:rsidP="00000000" w:rsidRDefault="00000000" w14:paraId="000002A0" wp14:textId="77777777">
            <w:pPr>
              <w:keepNext w:val="0"/>
              <w:keepLines w:val="0"/>
              <w:widowControl w:val="1"/>
              <w:numPr>
                <w:ilvl w:val="0"/>
                <w:numId w:val="142"/>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Recap quiz - Slides 13 to 15 </w:t>
            </w:r>
          </w:p>
        </w:tc>
        <w:tc>
          <w:tcPr>
            <w:tcBorders>
              <w:top w:val="nil" w:color="000000" w:sz="0" w:space="0"/>
              <w:left w:val="nil" w:color="000000" w:sz="0" w:space="0"/>
              <w:bottom w:val="single" w:color="000000" w:sz="6" w:space="0"/>
              <w:right w:val="single" w:color="000000" w:sz="6" w:space="0"/>
            </w:tcBorders>
            <w:shd w:val="clear" w:fill="auto"/>
          </w:tcPr>
          <w:p w:rsidRPr="00000000" w:rsidR="00000000" w:rsidDel="00000000" w:rsidP="00000000" w:rsidRDefault="00000000" w14:paraId="000002A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8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5 Mins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2A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8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10 Mins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2A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8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25 Mins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2A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8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15 Mins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2A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8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5 Mins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r>
    </w:tbl>
    <w:p xmlns:wp14="http://schemas.microsoft.com/office/word/2010/wordml" w:rsidRPr="00000000" w:rsidR="00000000" w:rsidDel="00000000" w:rsidP="00000000" w:rsidRDefault="00000000" w14:paraId="000002A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2A7" wp14:textId="77777777">
      <w:pPr>
        <w:pStyle w:val="Heading3"/>
        <w:rPr>
          <w:rFonts w:ascii="Calibri" w:hAnsi="Calibri" w:eastAsia="Calibri" w:cs="Calibri"/>
        </w:rPr>
      </w:pPr>
      <w:bookmarkStart w:name="_heading=h.41mghml" w:colFirst="0" w:colLast="0" w:id="37"/>
      <w:bookmarkEnd w:id="37"/>
      <w:r w:rsidRPr="00000000" w:rsidDel="00000000" w:rsidR="00000000">
        <w:rPr>
          <w:rFonts w:ascii="Calibri" w:hAnsi="Calibri" w:eastAsia="Calibri" w:cs="Calibri"/>
          <w:rtl w:val="0"/>
        </w:rPr>
        <w:t xml:space="preserve">Advance preparation </w:t>
      </w:r>
    </w:p>
    <w:p xmlns:wp14="http://schemas.microsoft.com/office/word/2010/wordml" w:rsidRPr="00000000" w:rsidR="00000000" w:rsidDel="00000000" w:rsidP="00000000" w:rsidRDefault="00000000" w14:paraId="000002A8" wp14:textId="77777777">
      <w:pPr>
        <w:keepNext w:val="0"/>
        <w:keepLines w:val="0"/>
        <w:widowControl w:val="1"/>
        <w:numPr>
          <w:ilvl w:val="0"/>
          <w:numId w:val="15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Read the Introduction for guidance on giving a presentation with slides and adult learning skills. </w:t>
      </w:r>
    </w:p>
    <w:p xmlns:wp14="http://schemas.microsoft.com/office/word/2010/wordml" w:rsidRPr="00000000" w:rsidR="00000000" w:rsidDel="00000000" w:rsidP="00000000" w:rsidRDefault="00000000" w14:paraId="000002A9" wp14:textId="77777777">
      <w:pPr>
        <w:keepNext w:val="0"/>
        <w:keepLines w:val="0"/>
        <w:widowControl w:val="1"/>
        <w:numPr>
          <w:ilvl w:val="0"/>
          <w:numId w:val="15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Make sure that </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lides are in the correct order and review the notes to be able to explain the points on the slides.  </w:t>
      </w:r>
    </w:p>
    <w:p xmlns:wp14="http://schemas.microsoft.com/office/word/2010/wordml" w:rsidRPr="00000000" w:rsidR="00000000" w:rsidDel="00000000" w:rsidP="00000000" w:rsidRDefault="00000000" w14:paraId="000002AA" wp14:textId="77777777">
      <w:pPr>
        <w:keepNext w:val="0"/>
        <w:keepLines w:val="0"/>
        <w:widowControl w:val="1"/>
        <w:numPr>
          <w:ilvl w:val="0"/>
          <w:numId w:val="15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2A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A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Note: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The notes in the PowerPoints are to help you explain and answer any questions. They are not to be shown.</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2AD" wp14:textId="77777777">
      <w:pPr>
        <w:pStyle w:val="Heading3"/>
        <w:rPr>
          <w:rFonts w:ascii="Calibri" w:hAnsi="Calibri" w:eastAsia="Calibri" w:cs="Calibri"/>
        </w:rPr>
      </w:pPr>
      <w:bookmarkStart w:name="_heading=h.2grqrue" w:colFirst="0" w:colLast="0" w:id="38"/>
      <w:bookmarkEnd w:id="38"/>
      <w:r w:rsidRPr="00000000" w:rsidDel="00000000" w:rsidR="00000000">
        <w:rPr>
          <w:rFonts w:ascii="Calibri" w:hAnsi="Calibri" w:eastAsia="Calibri" w:cs="Calibri"/>
          <w:rtl w:val="0"/>
        </w:rPr>
        <w:t xml:space="preserve">Introduction of the session </w:t>
      </w:r>
    </w:p>
    <w:p xmlns:wp14="http://schemas.microsoft.com/office/word/2010/wordml" w:rsidRPr="00000000" w:rsidR="00000000" w:rsidDel="00000000" w:rsidP="00000000" w:rsidRDefault="00000000" w14:paraId="000002A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2A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Show Slide 1 </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and introduce the session (2 minutes) </w:t>
      </w:r>
    </w:p>
    <w:p xmlns:wp14="http://schemas.microsoft.com/office/word/2010/wordml" w:rsidRPr="00000000" w:rsidR="00000000" w:rsidDel="00000000" w:rsidP="00000000" w:rsidRDefault="00000000" w14:paraId="000002B0" wp14:textId="77777777">
      <w:pPr>
        <w:keepNext w:val="0"/>
        <w:keepLines w:val="0"/>
        <w:widowControl w:val="1"/>
        <w:numPr>
          <w:ilvl w:val="0"/>
          <w:numId w:val="16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1"/>
          <w:i w:val="0"/>
          <w:smallCaps w:val="0"/>
          <w:strike w:val="0"/>
          <w:color w:val="000000"/>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Introduction: </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Many of you may have heard the term ‘Risk Communication and Community Engagement (RCCE)’ especially in the context of COVID-19. In this session today, we will spend time understanding what RCCE means in the COVID-19 context and based on the recommendations in the adaptation guidance, how do we integrate RCCE within our ongoing programs.  </w:t>
      </w:r>
      <w:r w:rsidRPr="00000000" w:rsidDel="00000000" w:rsidR="00000000">
        <w:rPr>
          <w:rtl w:val="0"/>
        </w:rPr>
      </w:r>
    </w:p>
    <w:p xmlns:wp14="http://schemas.microsoft.com/office/word/2010/wordml" w:rsidRPr="00000000" w:rsidR="00000000" w:rsidDel="00000000" w:rsidP="00000000" w:rsidRDefault="00000000" w14:paraId="000002B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B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2</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read and explain the objectives (3 minutes) </w:t>
      </w:r>
    </w:p>
    <w:p xmlns:wp14="http://schemas.microsoft.com/office/word/2010/wordml" w:rsidRPr="00000000" w:rsidR="00000000" w:rsidDel="00000000" w:rsidP="00000000" w:rsidRDefault="00000000" w14:paraId="000002B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B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By the end of the session, participants will be able to: </w:t>
      </w:r>
    </w:p>
    <w:p xmlns:wp14="http://schemas.microsoft.com/office/word/2010/wordml" w:rsidRPr="00000000" w:rsidR="00000000" w:rsidDel="00000000" w:rsidP="00000000" w:rsidRDefault="00000000" w14:paraId="000002B5" wp14:textId="77777777">
      <w:pPr>
        <w:keepNext w:val="0"/>
        <w:keepLines w:val="0"/>
        <w:widowControl w:val="1"/>
        <w:numPr>
          <w:ilvl w:val="0"/>
          <w:numId w:val="15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Describe key principles of Risk Communication and Community Engagement (RCCE) </w:t>
      </w:r>
    </w:p>
    <w:p xmlns:wp14="http://schemas.microsoft.com/office/word/2010/wordml" w:rsidRPr="00000000" w:rsidR="00000000" w:rsidDel="00000000" w:rsidP="00000000" w:rsidRDefault="00000000" w14:paraId="000002B6" wp14:textId="77777777">
      <w:pPr>
        <w:keepNext w:val="0"/>
        <w:keepLines w:val="0"/>
        <w:widowControl w:val="1"/>
        <w:numPr>
          <w:ilvl w:val="0"/>
          <w:numId w:val="15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Learn how to integrate RCCE for COVID-19 into programming for IYCF-E, IMAM and Micronutrients </w:t>
      </w:r>
    </w:p>
    <w:p xmlns:wp14="http://schemas.microsoft.com/office/word/2010/wordml" w:rsidRPr="00000000" w:rsidR="00000000" w:rsidDel="00000000" w:rsidP="00000000" w:rsidRDefault="00000000" w14:paraId="000002B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B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51F78566" w:rsidRDefault="00000000" w14:paraId="000002B9" wp14:textId="1D12ED9D">
      <w:pPr>
        <w:keepNext w:val="0"/>
        <w:keepLines w:val="0"/>
        <w:widowControl w:val="1"/>
        <w:numPr>
          <w:ilvl w:val="0"/>
          <w:numId w:val="154"/>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4"/>
          <w:szCs w:val="24"/>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Risk communication and community engagement (RCCE) is an essential part of health emergency preparedness and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response.</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p xmlns:wp14="http://schemas.microsoft.com/office/word/2010/wordml" w:rsidRPr="00000000" w:rsidR="00000000" w:rsidDel="00000000" w:rsidP="00000000" w:rsidRDefault="00000000" w14:paraId="000002BA" wp14:textId="77777777">
      <w:pPr>
        <w:keepNext w:val="0"/>
        <w:keepLines w:val="0"/>
        <w:widowControl w:val="1"/>
        <w:numPr>
          <w:ilvl w:val="0"/>
          <w:numId w:val="15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The guidance note emphasizes the importance of integrating COVID-19 messages within ongoing program activities. This session elaborates on the key principles of RCCE and considerations for integration into IYCF/IMAM/Micronutrient interventions. </w:t>
      </w:r>
    </w:p>
    <w:p xmlns:wp14="http://schemas.microsoft.com/office/word/2010/wordml" w:rsidRPr="00000000" w:rsidR="00000000" w:rsidDel="00000000" w:rsidP="00000000" w:rsidRDefault="00000000" w14:paraId="000002B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B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What is Risk Communication and Community Engagement?</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B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B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3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(8 mins)</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BF" wp14:textId="77777777">
      <w:pPr>
        <w:keepNext w:val="0"/>
        <w:keepLines w:val="0"/>
        <w:widowControl w:val="1"/>
        <w:numPr>
          <w:ilvl w:val="0"/>
          <w:numId w:val="156"/>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Read the story on the slide and ask the participants to reflect and respond on the following questions (time – 8 minutes):  </w:t>
      </w:r>
    </w:p>
    <w:p xmlns:wp14="http://schemas.microsoft.com/office/word/2010/wordml" w:rsidRPr="00000000" w:rsidR="00000000" w:rsidDel="00000000" w:rsidP="00000000" w:rsidRDefault="00000000" w14:paraId="000002C0" wp14:textId="77777777">
      <w:pPr>
        <w:keepNext w:val="0"/>
        <w:keepLines w:val="0"/>
        <w:widowControl w:val="1"/>
        <w:numPr>
          <w:ilvl w:val="0"/>
          <w:numId w:val="156"/>
        </w:numPr>
        <w:pBdr>
          <w:top w:val="nil" w:sz="0" w:space="0"/>
          <w:left w:val="nil" w:sz="0" w:space="0"/>
          <w:bottom w:val="nil" w:sz="0" w:space="0"/>
          <w:right w:val="nil" w:sz="0" w:space="0"/>
          <w:between w:val="nil" w:sz="0" w:space="0"/>
        </w:pBdr>
        <w:shd w:val="clear" w:fill="auto"/>
        <w:spacing w:before="0" w:after="0" w:line="240" w:lineRule="auto"/>
        <w:ind w:left="1080" w:right="0" w:firstLine="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Can you identify a similar situation in your area?  </w:t>
      </w:r>
    </w:p>
    <w:p xmlns:wp14="http://schemas.microsoft.com/office/word/2010/wordml" w:rsidRPr="00000000" w:rsidR="00000000" w:rsidDel="00000000" w:rsidP="00000000" w:rsidRDefault="00000000" w14:paraId="000002C1" wp14:textId="77777777">
      <w:pPr>
        <w:keepNext w:val="0"/>
        <w:keepLines w:val="0"/>
        <w:widowControl w:val="1"/>
        <w:numPr>
          <w:ilvl w:val="0"/>
          <w:numId w:val="156"/>
        </w:numPr>
        <w:pBdr>
          <w:top w:val="nil" w:sz="0" w:space="0"/>
          <w:left w:val="nil" w:sz="0" w:space="0"/>
          <w:bottom w:val="nil" w:sz="0" w:space="0"/>
          <w:right w:val="nil" w:sz="0" w:space="0"/>
          <w:between w:val="nil" w:sz="0" w:space="0"/>
        </w:pBdr>
        <w:shd w:val="clear" w:fill="auto"/>
        <w:spacing w:before="0" w:after="0" w:line="240" w:lineRule="auto"/>
        <w:ind w:left="1080" w:right="0" w:firstLine="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What are some of your worries?  </w:t>
      </w:r>
    </w:p>
    <w:p xmlns:wp14="http://schemas.microsoft.com/office/word/2010/wordml" w:rsidRPr="00000000" w:rsidR="00000000" w:rsidDel="00000000" w:rsidP="00000000" w:rsidRDefault="00000000" w14:paraId="000002C2" wp14:textId="77777777">
      <w:pPr>
        <w:keepNext w:val="0"/>
        <w:keepLines w:val="0"/>
        <w:widowControl w:val="1"/>
        <w:numPr>
          <w:ilvl w:val="1"/>
          <w:numId w:val="15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What actions do you think could be taken to promote more engagement with the COVID-19 response?  </w:t>
      </w:r>
    </w:p>
    <w:p xmlns:wp14="http://schemas.microsoft.com/office/word/2010/wordml" w:rsidRPr="00000000" w:rsidR="00000000" w:rsidDel="00000000" w:rsidP="00000000" w:rsidRDefault="00000000" w14:paraId="000002C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Make a note of their challenges related to the program because of the COVID-19 context. End with informing them that risk communication and community engagement is about some of the actions that can be taken to tackle these challenges.  </w:t>
      </w:r>
    </w:p>
    <w:p xmlns:wp14="http://schemas.microsoft.com/office/word/2010/wordml" w:rsidRPr="00000000" w:rsidR="00000000" w:rsidDel="00000000" w:rsidP="00000000" w:rsidRDefault="00000000" w14:paraId="000002C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C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4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(2 mins) </w:t>
      </w:r>
    </w:p>
    <w:p xmlns:wp14="http://schemas.microsoft.com/office/word/2010/wordml" w:rsidRPr="00000000" w:rsidR="00000000" w:rsidDel="00000000" w:rsidP="00000000" w:rsidRDefault="00000000" w14:paraId="000002C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C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C8" wp14:textId="77777777">
      <w:pPr>
        <w:keepNext w:val="0"/>
        <w:keepLines w:val="0"/>
        <w:widowControl w:val="1"/>
        <w:numPr>
          <w:ilvl w:val="0"/>
          <w:numId w:val="158"/>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Risk communication refers to the exchange of real-time information, advice and opinions between experts and people facing threats to their health, economic or social well-being. The ultimate purpose of risk communication is to enable people at risk to take informed decisions to protect themselves and their loved ones.  </w:t>
      </w:r>
    </w:p>
    <w:p xmlns:wp14="http://schemas.microsoft.com/office/word/2010/wordml" w:rsidRPr="00000000" w:rsidR="00000000" w:rsidDel="00000000" w:rsidP="00000000" w:rsidRDefault="00000000" w14:paraId="000002C9" wp14:textId="77777777">
      <w:pPr>
        <w:keepNext w:val="0"/>
        <w:keepLines w:val="0"/>
        <w:widowControl w:val="1"/>
        <w:numPr>
          <w:ilvl w:val="0"/>
          <w:numId w:val="16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Community Engagement is a mutual partnership between response teams and the communities facing the threat. The aim is that the community has ownership of the way the threat is controlled and managed, and effectively participates in the response. </w:t>
      </w:r>
    </w:p>
    <w:p xmlns:wp14="http://schemas.microsoft.com/office/word/2010/wordml" w:rsidRPr="00000000" w:rsidR="00000000" w:rsidDel="00000000" w:rsidP="00000000" w:rsidRDefault="00000000" w14:paraId="000002CA" wp14:textId="77777777">
      <w:pPr>
        <w:keepNext w:val="0"/>
        <w:keepLines w:val="0"/>
        <w:widowControl w:val="1"/>
        <w:numPr>
          <w:ilvl w:val="0"/>
          <w:numId w:val="16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In the case of COVID-19, the objective of an RCCE response is to support the exchange of information between technical institutions, local government authorities and partners with the communities you are working in. This is done in a format that is relevant and accessible to:  </w:t>
      </w:r>
    </w:p>
    <w:p xmlns:wp14="http://schemas.microsoft.com/office/word/2010/wordml" w:rsidRPr="00000000" w:rsidR="00000000" w:rsidDel="00000000" w:rsidP="51F78566" w:rsidRDefault="00000000" w14:paraId="000002CB" wp14:textId="27ACF5B2">
      <w:pPr>
        <w:keepNext w:val="0"/>
        <w:keepLines w:val="0"/>
        <w:widowControl w:val="1"/>
        <w:numPr>
          <w:ilvl w:val="0"/>
          <w:numId w:val="161"/>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both"/>
        <w:rPr>
          <w:rFonts w:ascii="Times New Roman" w:hAnsi="Times New Roman" w:eastAsia="Times New Roman" w:cs="Times New Roman"/>
          <w:b w:val="0"/>
          <w:bCs w:val="0"/>
          <w:i w:val="0"/>
          <w:iCs w:val="0"/>
          <w:caps w:val="0"/>
          <w:smallCaps w:val="0"/>
          <w:strike w:val="0"/>
          <w:dstrike w:val="0"/>
          <w:color w:val="000000"/>
          <w:sz w:val="24"/>
          <w:szCs w:val="24"/>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encourage positive behaviors; provide information on entitlements and services and how to access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them.</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p xmlns:wp14="http://schemas.microsoft.com/office/word/2010/wordml" w:rsidRPr="00000000" w:rsidR="00000000" w:rsidDel="00000000" w:rsidP="51F78566" w:rsidRDefault="00000000" w14:paraId="000002CC" wp14:textId="24AB408A">
      <w:pPr>
        <w:keepNext w:val="0"/>
        <w:keepLines w:val="0"/>
        <w:widowControl w:val="1"/>
        <w:numPr>
          <w:ilvl w:val="0"/>
          <w:numId w:val="161"/>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both"/>
        <w:rPr>
          <w:rFonts w:ascii="Times New Roman" w:hAnsi="Times New Roman" w:eastAsia="Times New Roman" w:cs="Times New Roman"/>
          <w:b w:val="0"/>
          <w:bCs w:val="0"/>
          <w:i w:val="0"/>
          <w:iCs w:val="0"/>
          <w:caps w:val="0"/>
          <w:smallCaps w:val="0"/>
          <w:strike w:val="0"/>
          <w:dstrike w:val="0"/>
          <w:color w:val="000000"/>
          <w:sz w:val="24"/>
          <w:szCs w:val="24"/>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proactively engage at risk and vulnerable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populations.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p xmlns:wp14="http://schemas.microsoft.com/office/word/2010/wordml" w:rsidRPr="00000000" w:rsidR="00000000" w:rsidDel="00000000" w:rsidP="51F78566" w:rsidRDefault="00000000" w14:paraId="000002CD" wp14:textId="52FD962D">
      <w:pPr>
        <w:keepNext w:val="0"/>
        <w:keepLines w:val="0"/>
        <w:widowControl w:val="1"/>
        <w:numPr>
          <w:ilvl w:val="0"/>
          <w:numId w:val="161"/>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both"/>
        <w:rPr>
          <w:rFonts w:ascii="Times New Roman" w:hAnsi="Times New Roman" w:eastAsia="Times New Roman" w:cs="Times New Roman"/>
          <w:b w:val="0"/>
          <w:bCs w:val="0"/>
          <w:i w:val="0"/>
          <w:iCs w:val="0"/>
          <w:caps w:val="0"/>
          <w:smallCaps w:val="0"/>
          <w:strike w:val="0"/>
          <w:dstrike w:val="0"/>
          <w:color w:val="000000"/>
          <w:sz w:val="24"/>
          <w:szCs w:val="24"/>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ensure that feedback and complaints mechanisms are in place to address community concerns,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rumors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and help to inform decisions. </w:t>
      </w:r>
    </w:p>
    <w:p xmlns:wp14="http://schemas.microsoft.com/office/word/2010/wordml" w:rsidRPr="00000000" w:rsidR="00000000" w:rsidDel="00000000" w:rsidP="00000000" w:rsidRDefault="00000000" w14:paraId="000002C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C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Key Principles of RCCE – slides 5 to 9</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(25 minutes)</w:t>
      </w:r>
      <w:r w:rsidRPr="00000000" w:rsidDel="00000000" w:rsidR="00000000">
        <w:rPr>
          <w:rtl w:val="0"/>
        </w:rPr>
      </w:r>
    </w:p>
    <w:p xmlns:wp14="http://schemas.microsoft.com/office/word/2010/wordml" w:rsidRPr="00000000" w:rsidR="00000000" w:rsidDel="00000000" w:rsidP="00000000" w:rsidRDefault="00000000" w14:paraId="000002D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D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D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Slide 5</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D3" wp14:textId="77777777">
      <w:pPr>
        <w:keepNext w:val="0"/>
        <w:keepLines w:val="0"/>
        <w:widowControl w:val="1"/>
        <w:numPr>
          <w:ilvl w:val="0"/>
          <w:numId w:val="18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In times of crisis, people usually make decisions based on trust. Therefore, trust in individuals and organizations is the biggest factor in communicating risk. It is not enough to transmit a message; the person needs to accept it with full confidence.  </w:t>
      </w:r>
    </w:p>
    <w:p xmlns:wp14="http://schemas.microsoft.com/office/word/2010/wordml" w:rsidRPr="00000000" w:rsidR="00000000" w:rsidDel="00000000" w:rsidP="51F78566" w:rsidRDefault="00000000" w14:paraId="000002D4" wp14:textId="439567EE">
      <w:pPr>
        <w:keepNext w:val="0"/>
        <w:keepLines w:val="0"/>
        <w:widowControl w:val="1"/>
        <w:numPr>
          <w:ilvl w:val="0"/>
          <w:numId w:val="180"/>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4"/>
          <w:szCs w:val="24"/>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The immediate response to any crisis such as the COVID-19 pandemic is to start disseminating information that experts convey about protecting people from the disease. While this is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required</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it is not sufficient to ensure that people act upon the information shared or adopt the recommended behaviors. Listening to the community will help us understand what the drivers and barriers to adoption of the desired behaviors are. This information can then be used to adapt the key messages and solutions along the way, if necessary. It is important to remember that changing behavior is not easy for anyone. </w:t>
      </w:r>
    </w:p>
    <w:p xmlns:wp14="http://schemas.microsoft.com/office/word/2010/wordml" w:rsidRPr="00000000" w:rsidR="00000000" w:rsidDel="00000000" w:rsidP="51F78566" w:rsidRDefault="00000000" w14:paraId="000002D5" wp14:textId="2013D590">
      <w:pPr>
        <w:keepNext w:val="0"/>
        <w:keepLines w:val="0"/>
        <w:widowControl w:val="1"/>
        <w:numPr>
          <w:ilvl w:val="0"/>
          <w:numId w:val="180"/>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4"/>
          <w:szCs w:val="24"/>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Behavior change can take time; you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must</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be patient. It is necessary to be persistent and </w:t>
      </w: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reiterate key messages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using a </w:t>
      </w: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mixed media</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approach that uses </w:t>
      </w: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diverse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channels of communication. </w:t>
      </w:r>
    </w:p>
    <w:p xmlns:wp14="http://schemas.microsoft.com/office/word/2010/wordml" w:rsidRPr="00000000" w:rsidR="00000000" w:rsidDel="00000000" w:rsidP="51F78566" w:rsidRDefault="00000000" w14:paraId="000002D6" wp14:textId="5124C555">
      <w:pPr>
        <w:keepNext w:val="0"/>
        <w:keepLines w:val="0"/>
        <w:widowControl w:val="1"/>
        <w:numPr>
          <w:ilvl w:val="0"/>
          <w:numId w:val="180"/>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4"/>
          <w:szCs w:val="24"/>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A two-way communication helps us understand what the people’s information needs are, what they are concerned about so that we can share information that is relevant. It also helps build trust as people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can</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express themselves and get information that they need. </w:t>
      </w:r>
    </w:p>
    <w:p xmlns:wp14="http://schemas.microsoft.com/office/word/2010/wordml" w:rsidRPr="00000000" w:rsidR="00000000" w:rsidDel="00000000" w:rsidP="00000000" w:rsidRDefault="00000000" w14:paraId="000002D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2D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Slide 6</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D9" wp14:textId="77777777">
      <w:pPr>
        <w:keepNext w:val="0"/>
        <w:keepLines w:val="0"/>
        <w:widowControl w:val="1"/>
        <w:numPr>
          <w:ilvl w:val="0"/>
          <w:numId w:val="18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Listening to what the community’s needs and concerns are, being respectful towards them and not being judgmental about their beliefs and practices are important steps to building trust within communities.  </w:t>
      </w:r>
    </w:p>
    <w:p xmlns:wp14="http://schemas.microsoft.com/office/word/2010/wordml" w:rsidRPr="00000000" w:rsidR="00000000" w:rsidDel="00000000" w:rsidP="00000000" w:rsidRDefault="00000000" w14:paraId="000002DA" wp14:textId="77777777">
      <w:pPr>
        <w:keepNext w:val="0"/>
        <w:keepLines w:val="0"/>
        <w:widowControl w:val="1"/>
        <w:numPr>
          <w:ilvl w:val="0"/>
          <w:numId w:val="18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People react differently to threats, a reaction that seems irrational to you makes sense to them. </w:t>
      </w:r>
    </w:p>
    <w:p xmlns:wp14="http://schemas.microsoft.com/office/word/2010/wordml" w:rsidRPr="00000000" w:rsidR="00000000" w:rsidDel="00000000" w:rsidP="00000000" w:rsidRDefault="00000000" w14:paraId="000002DB" wp14:textId="77777777">
      <w:pPr>
        <w:keepNext w:val="0"/>
        <w:keepLines w:val="0"/>
        <w:widowControl w:val="1"/>
        <w:numPr>
          <w:ilvl w:val="0"/>
          <w:numId w:val="18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Working and engaging with religious and community leaders and other key actors (women’s groups, youth leaders) to involve them in the response also helps build trust. Credible voices bring credibility to the messages.  </w:t>
      </w:r>
    </w:p>
    <w:p xmlns:wp14="http://schemas.microsoft.com/office/word/2010/wordml" w:rsidRPr="00000000" w:rsidR="00000000" w:rsidDel="00000000" w:rsidP="00000000" w:rsidRDefault="00000000" w14:paraId="000002D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D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Slide 7</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DE" wp14:textId="77777777">
      <w:pPr>
        <w:keepNext w:val="0"/>
        <w:keepLines w:val="0"/>
        <w:widowControl w:val="1"/>
        <w:numPr>
          <w:ilvl w:val="0"/>
          <w:numId w:val="18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To be effective, your communication must be easy to understand, complete and precise. It should answer people's concerns. </w:t>
      </w:r>
    </w:p>
    <w:p xmlns:wp14="http://schemas.microsoft.com/office/word/2010/wordml" w:rsidRPr="00000000" w:rsidR="00000000" w:rsidDel="00000000" w:rsidP="00000000" w:rsidRDefault="00000000" w14:paraId="000002DF" wp14:textId="77777777">
      <w:pPr>
        <w:keepNext w:val="0"/>
        <w:keepLines w:val="0"/>
        <w:widowControl w:val="1"/>
        <w:numPr>
          <w:ilvl w:val="0"/>
          <w:numId w:val="18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It is important to establish a dialogue and not a one-way speech.  </w:t>
      </w:r>
    </w:p>
    <w:p xmlns:wp14="http://schemas.microsoft.com/office/word/2010/wordml" w:rsidRPr="00000000" w:rsidR="00000000" w:rsidDel="00000000" w:rsidP="00000000" w:rsidRDefault="00000000" w14:paraId="000002E0" wp14:textId="77777777">
      <w:pPr>
        <w:keepNext w:val="0"/>
        <w:keepLines w:val="0"/>
        <w:widowControl w:val="1"/>
        <w:numPr>
          <w:ilvl w:val="0"/>
          <w:numId w:val="18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Consistent, reiterated messages are more likely to be remembered. </w:t>
      </w:r>
    </w:p>
    <w:p xmlns:wp14="http://schemas.microsoft.com/office/word/2010/wordml" w:rsidRPr="00000000" w:rsidR="00000000" w:rsidDel="00000000" w:rsidP="00000000" w:rsidRDefault="00000000" w14:paraId="000002E1" wp14:textId="77777777">
      <w:pPr>
        <w:keepNext w:val="0"/>
        <w:keepLines w:val="0"/>
        <w:widowControl w:val="1"/>
        <w:numPr>
          <w:ilvl w:val="0"/>
          <w:numId w:val="168"/>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People need to ask questions. This helps to create trust. It is essential to allow time for questions and answers in all your sessions. </w:t>
      </w:r>
    </w:p>
    <w:p xmlns:wp14="http://schemas.microsoft.com/office/word/2010/wordml" w:rsidRPr="00000000" w:rsidR="00000000" w:rsidDel="00000000" w:rsidP="00000000" w:rsidRDefault="00000000" w14:paraId="000002E2" wp14:textId="77777777">
      <w:pPr>
        <w:keepNext w:val="0"/>
        <w:keepLines w:val="0"/>
        <w:widowControl w:val="1"/>
        <w:numPr>
          <w:ilvl w:val="0"/>
          <w:numId w:val="168"/>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Make sure you are sharing information that is consistent with national and locally agreed upon messages. If a person hears different messages, they are more likely to lose confidence in the communicator. </w:t>
      </w:r>
    </w:p>
    <w:p xmlns:wp14="http://schemas.microsoft.com/office/word/2010/wordml" w:rsidRPr="00000000" w:rsidR="00000000" w:rsidDel="00000000" w:rsidP="00000000" w:rsidRDefault="00000000" w14:paraId="000002E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1"/>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E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1"/>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Slide 8: Role Play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(12 minutes)</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E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E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Invite two participants to play the role of Supervisors of community health volunteers. Explain to them that they must try and use the tips shared earlier for building trust and two-way communication in a training session with CHVs on COVID-19. The rest of the participants will play the role of CHVs. Explain separately to the participants that they have to keep in mind the CHVs they work with and respond like they would. One or two of them could be very skeptical about all the restrictions related to COVID-19.  </w:t>
      </w:r>
    </w:p>
    <w:p xmlns:wp14="http://schemas.microsoft.com/office/word/2010/wordml" w:rsidRPr="00000000" w:rsidR="00000000" w:rsidDel="00000000" w:rsidP="00000000" w:rsidRDefault="00000000" w14:paraId="000002E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Conduct the role play for 5-7 minutes and then ask the following questions to start a discussion among the participants:  </w:t>
      </w:r>
    </w:p>
    <w:p xmlns:wp14="http://schemas.microsoft.com/office/word/2010/wordml" w:rsidRPr="00000000" w:rsidR="00000000" w:rsidDel="00000000" w:rsidP="00000000" w:rsidRDefault="00000000" w14:paraId="000002E8" wp14:textId="77777777">
      <w:pPr>
        <w:keepNext w:val="0"/>
        <w:keepLines w:val="0"/>
        <w:widowControl w:val="1"/>
        <w:numPr>
          <w:ilvl w:val="0"/>
          <w:numId w:val="169"/>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Did the </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upervisors manage to build trust? What did they do well? What could have been better? </w:t>
      </w:r>
    </w:p>
    <w:p xmlns:wp14="http://schemas.microsoft.com/office/word/2010/wordml" w:rsidRPr="00000000" w:rsidR="00000000" w:rsidDel="00000000" w:rsidP="00000000" w:rsidRDefault="00000000" w14:paraId="000002E9" wp14:textId="77777777">
      <w:pPr>
        <w:keepNext w:val="0"/>
        <w:keepLines w:val="0"/>
        <w:widowControl w:val="1"/>
        <w:numPr>
          <w:ilvl w:val="0"/>
          <w:numId w:val="169"/>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Was there adequate two-way communication? What was done well? What could have been better? </w:t>
      </w:r>
    </w:p>
    <w:p xmlns:wp14="http://schemas.microsoft.com/office/word/2010/wordml" w:rsidRPr="00000000" w:rsidR="00000000" w:rsidDel="00000000" w:rsidP="00000000" w:rsidRDefault="00000000" w14:paraId="000002EA" wp14:textId="77777777">
      <w:pPr>
        <w:keepNext w:val="0"/>
        <w:keepLines w:val="0"/>
        <w:widowControl w:val="1"/>
        <w:numPr>
          <w:ilvl w:val="0"/>
          <w:numId w:val="169"/>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Have any of you encountered such situations in your work area? How did you resolve it?  </w:t>
      </w:r>
    </w:p>
    <w:p xmlns:wp14="http://schemas.microsoft.com/office/word/2010/wordml" w:rsidRPr="00000000" w:rsidR="00000000" w:rsidDel="00000000" w:rsidP="00000000" w:rsidRDefault="00000000" w14:paraId="000002E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E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Conclude with summarizing the previous three slides:  </w:t>
      </w:r>
    </w:p>
    <w:p xmlns:wp14="http://schemas.microsoft.com/office/word/2010/wordml" w:rsidRPr="00000000" w:rsidR="00000000" w:rsidDel="00000000" w:rsidP="00000000" w:rsidRDefault="00000000" w14:paraId="000002ED" wp14:textId="77777777">
      <w:pPr>
        <w:keepNext w:val="0"/>
        <w:keepLines w:val="0"/>
        <w:widowControl w:val="1"/>
        <w:numPr>
          <w:ilvl w:val="0"/>
          <w:numId w:val="17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Build trust and involve people the community trusts, such as local volunteers and community leaders, for the implementation of risk communication and community engagement activities. </w:t>
      </w:r>
    </w:p>
    <w:p xmlns:wp14="http://schemas.microsoft.com/office/word/2010/wordml" w:rsidRPr="00000000" w:rsidR="00000000" w:rsidDel="00000000" w:rsidP="00000000" w:rsidRDefault="00000000" w14:paraId="000002EE" wp14:textId="77777777">
      <w:pPr>
        <w:keepNext w:val="0"/>
        <w:keepLines w:val="0"/>
        <w:widowControl w:val="1"/>
        <w:numPr>
          <w:ilvl w:val="0"/>
          <w:numId w:val="17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Use two-way communication and ensure that people are listened to and answers are given.  </w:t>
      </w:r>
    </w:p>
    <w:p xmlns:wp14="http://schemas.microsoft.com/office/word/2010/wordml" w:rsidRPr="00000000" w:rsidR="00000000" w:rsidDel="00000000" w:rsidP="00000000" w:rsidRDefault="00000000" w14:paraId="000002EF" wp14:textId="77777777">
      <w:pPr>
        <w:keepNext w:val="0"/>
        <w:keepLines w:val="0"/>
        <w:widowControl w:val="1"/>
        <w:numPr>
          <w:ilvl w:val="0"/>
          <w:numId w:val="17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Make sure communities participate in the discussion of the plan, the activities, the development of feedback mechanisms, and are engaged in the response. </w:t>
      </w:r>
    </w:p>
    <w:p xmlns:wp14="http://schemas.microsoft.com/office/word/2010/wordml" w:rsidRPr="00000000" w:rsidR="00000000" w:rsidDel="00000000" w:rsidP="00000000" w:rsidRDefault="00000000" w14:paraId="000002F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1"/>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F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9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(3 minutes)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F2" wp14:textId="77777777">
      <w:pPr>
        <w:keepNext w:val="0"/>
        <w:keepLines w:val="0"/>
        <w:widowControl w:val="1"/>
        <w:numPr>
          <w:ilvl w:val="0"/>
          <w:numId w:val="17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Age, gender, educational background, income, geographic location, cultural beliefs and civic structure all influence how people receive messages. To develop relevant materials, communicators must learn how these characteristics influence a target audience and craft materials that appeal to those individuals and communities. For example, a video could incorporate cultural symbols, such as familiar foods, dress and community settings, to help audiences relate to the information being shared.  </w:t>
      </w:r>
    </w:p>
    <w:p xmlns:wp14="http://schemas.microsoft.com/office/word/2010/wordml" w:rsidRPr="00000000" w:rsidR="00000000" w:rsidDel="00000000" w:rsidP="00000000" w:rsidRDefault="00000000" w14:paraId="000002F3" wp14:textId="77777777">
      <w:pPr>
        <w:keepNext w:val="0"/>
        <w:keepLines w:val="0"/>
        <w:widowControl w:val="1"/>
        <w:numPr>
          <w:ilvl w:val="0"/>
          <w:numId w:val="17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Contextualizing the materials goes a little beyond visual symbols to also include being sensitive to local systems and culture, including religious sentiments/beliefs, and traditional wisdom. </w:t>
      </w:r>
    </w:p>
    <w:p xmlns:wp14="http://schemas.microsoft.com/office/word/2010/wordml" w:rsidRPr="00000000" w:rsidR="00000000" w:rsidDel="00000000" w:rsidP="00000000" w:rsidRDefault="00000000" w14:paraId="000002F4" wp14:textId="77777777">
      <w:pPr>
        <w:keepNext w:val="0"/>
        <w:keepLines w:val="0"/>
        <w:widowControl w:val="1"/>
        <w:numPr>
          <w:ilvl w:val="0"/>
          <w:numId w:val="17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We are learning more about COVID-19 every day, and it’s vital that communities have access to this information.  </w:t>
      </w:r>
    </w:p>
    <w:p xmlns:wp14="http://schemas.microsoft.com/office/word/2010/wordml" w:rsidRPr="00000000" w:rsidR="00000000" w:rsidDel="00000000" w:rsidP="00000000" w:rsidRDefault="00000000" w14:paraId="000002F5" wp14:textId="77777777">
      <w:pPr>
        <w:keepNext w:val="0"/>
        <w:keepLines w:val="0"/>
        <w:widowControl w:val="1"/>
        <w:numPr>
          <w:ilvl w:val="0"/>
          <w:numId w:val="17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A tip from past health crises shows that bringing the voices and stories of local people who have recovered from the disease helps reduce fear of the unknown. </w:t>
      </w:r>
    </w:p>
    <w:p xmlns:wp14="http://schemas.microsoft.com/office/word/2010/wordml" w:rsidRPr="00000000" w:rsidR="00000000" w:rsidDel="00000000" w:rsidP="00000000" w:rsidRDefault="00000000" w14:paraId="000002F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F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1"/>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F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Integration of RCCE within programs – Slides 10 to 12</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F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1"/>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F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10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(3 minutes)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51F78566" w:rsidRDefault="00000000" w14:paraId="000002FB" wp14:textId="59E19242">
      <w:pPr>
        <w:keepNext w:val="0"/>
        <w:keepLines w:val="0"/>
        <w:widowControl w:val="1"/>
        <w:numPr>
          <w:ilvl w:val="0"/>
          <w:numId w:val="174"/>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4"/>
          <w:szCs w:val="24"/>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As per the guidance not on adaptations, the National Nutrition Centre, emphasizes the need to integrate RCCE within ongoing programs. This slide describes a 6-step process could be followed to integrate RCCE in program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activities.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p xmlns:wp14="http://schemas.microsoft.com/office/word/2010/wordml" w:rsidRPr="00000000" w:rsidR="00000000" w:rsidDel="00000000" w:rsidP="00000000" w:rsidRDefault="00000000" w14:paraId="000002FC" wp14:textId="77777777">
      <w:pPr>
        <w:keepNext w:val="0"/>
        <w:keepLines w:val="0"/>
        <w:widowControl w:val="1"/>
        <w:numPr>
          <w:ilvl w:val="0"/>
          <w:numId w:val="17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Assessing the current situation and collecting community perceptions on COVID-19 would be the first step in the process. However, this also needs to be an ongoing process subsequently. </w:t>
      </w:r>
    </w:p>
    <w:p xmlns:wp14="http://schemas.microsoft.com/office/word/2010/wordml" w:rsidRPr="00000000" w:rsidR="00000000" w:rsidDel="00000000" w:rsidP="00000000" w:rsidRDefault="00000000" w14:paraId="000002FD" wp14:textId="77777777">
      <w:pPr>
        <w:keepNext w:val="0"/>
        <w:keepLines w:val="0"/>
        <w:widowControl w:val="1"/>
        <w:numPr>
          <w:ilvl w:val="0"/>
          <w:numId w:val="176"/>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Coordination with government and other stakeholders is critical to ensure a collaborated effort and avoid any overlaps.  </w:t>
      </w:r>
    </w:p>
    <w:p xmlns:wp14="http://schemas.microsoft.com/office/word/2010/wordml" w:rsidRPr="00000000" w:rsidR="00000000" w:rsidDel="00000000" w:rsidP="00000000" w:rsidRDefault="00000000" w14:paraId="000002FE" wp14:textId="77777777">
      <w:pPr>
        <w:keepNext w:val="0"/>
        <w:keepLines w:val="0"/>
        <w:widowControl w:val="1"/>
        <w:numPr>
          <w:ilvl w:val="0"/>
          <w:numId w:val="176"/>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We will get into a little more detail on integrating messages and rumor tracking in the next two slides. </w:t>
      </w:r>
    </w:p>
    <w:p xmlns:wp14="http://schemas.microsoft.com/office/word/2010/wordml" w:rsidRPr="00000000" w:rsidR="00000000" w:rsidDel="00000000" w:rsidP="51F78566" w:rsidRDefault="00000000" w14:paraId="000002FF" wp14:textId="2B242214">
      <w:pPr>
        <w:keepNext w:val="0"/>
        <w:keepLines w:val="0"/>
        <w:widowControl w:val="1"/>
        <w:numPr>
          <w:ilvl w:val="0"/>
          <w:numId w:val="176"/>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4"/>
          <w:szCs w:val="24"/>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While there is detailed guidance available on setting up intensive mechanisms for rumor tracking, a basic version of a rumor tracking mechanism would be: to collect information on a simple format regularly from field staff, having dedicated program staff to analyze and check facts and develop/revise FAQs for field staff to take forward to the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community.</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p xmlns:wp14="http://schemas.microsoft.com/office/word/2010/wordml" w:rsidRPr="00000000" w:rsidR="00000000" w:rsidDel="00000000" w:rsidP="00000000" w:rsidRDefault="00000000" w14:paraId="0000030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1"/>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0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11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(10 Minutes)</w:t>
      </w:r>
      <w:r w:rsidRPr="00000000" w:rsidDel="00000000" w:rsidR="00000000">
        <w:rPr>
          <w:rtl w:val="0"/>
        </w:rPr>
      </w:r>
    </w:p>
    <w:p xmlns:wp14="http://schemas.microsoft.com/office/word/2010/wordml" w:rsidRPr="00000000" w:rsidR="00000000" w:rsidDel="00000000" w:rsidP="00000000" w:rsidRDefault="00000000" w14:paraId="0000030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Share the following example: If a major concern among people is that they could get COVID-19 if they visited a health facility, protection and prevention measures being taken at the facility should be highlighted along with the message on the importance of therapeutic feeding. </w:t>
      </w:r>
    </w:p>
    <w:p xmlns:wp14="http://schemas.microsoft.com/office/word/2010/wordml" w:rsidRPr="00000000" w:rsidR="00000000" w:rsidDel="00000000" w:rsidP="00000000" w:rsidRDefault="00000000" w14:paraId="0000030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0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rtl w:val="0"/>
        </w:rPr>
        <w:t xml:space="preserve">Introduce group-</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work after explaining this slide. Divide the participants into groups of 4-5 persons. Ask each group to identify one key message related to IYCF/IMAM/Micronutrients, one concern on COVID-19 that is prominent in their area and rework the message to address the concern. Use the following table to create a template for the group work:</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0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sz w:val="22"/>
          <w:szCs w:val="22"/>
        </w:rPr>
      </w:pPr>
      <w:r w:rsidRPr="00000000" w:rsidDel="00000000" w:rsidR="00000000">
        <w:rPr>
          <w:rtl w:val="0"/>
        </w:rPr>
      </w:r>
    </w:p>
    <w:tbl>
      <w:tblPr>
        <w:tblStyle w:val="Table9"/>
        <w:tblW w:w="8985" w:type="dxa"/>
        <w:jc w:val="left"/>
        <w:tblInd w:w="0.0" w:type="pct"/>
        <w:tblBorders>
          <w:top w:val="single" w:color="000000" w:sz="6" w:space="0"/>
          <w:left w:val="single" w:color="000000" w:sz="6" w:space="0"/>
          <w:bottom w:val="single" w:color="000000" w:sz="6" w:space="0"/>
          <w:right w:val="single" w:color="000000" w:sz="6" w:space="0"/>
        </w:tblBorders>
        <w:tblLayout w:type="fixed"/>
        <w:tblLook w:val="0400"/>
        <w:tblPrChange w:author="">
          <w:tblPr/>
        </w:tblPrChange>
      </w:tblPr>
      <w:tblGrid>
        <w:gridCol w:w="3015"/>
        <w:gridCol w:w="2955"/>
        <w:gridCol w:w="3015"/>
      </w:tblGrid>
      <w:tr xmlns:wp14="http://schemas.microsoft.com/office/word/2010/wordml" w:rsidTr="51F78566" w14:paraId="7DBADC87" wp14:textId="77777777">
        <w:tc>
          <w:tcPr>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tcPr>
          <w:p w:rsidRPr="00000000" w:rsidR="00000000" w:rsidDel="00000000" w:rsidP="51F78566" w:rsidRDefault="00000000" w14:paraId="00000306" wp14:textId="77777777">
            <w:pPr>
              <w:keepNext w:val="0"/>
              <w:keepLines w:val="0"/>
              <w:widowControl w:val="1"/>
              <w:pBdr>
                <w:top w:val="nil" w:sz="0" w:space="0"/>
                <w:left w:val="nil" w:sz="0" w:space="0"/>
                <w:bottom w:val="nil" w:sz="0" w:space="0"/>
                <w:right w:val="nil" w:sz="0" w:space="0"/>
                <w:between w:val="nil" w:sz="0" w:space="0"/>
              </w:pBdr>
              <w:shd w:val="clear" w:color="auto" w:fill="auto"/>
              <w:spacing w:before="0" w:after="0" w:line="240" w:lineRule="auto"/>
              <w:ind w:left="0" w:right="0" w:firstLine="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Key Message on IYCFE/IMAM/MNs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tc>
        <w:tc>
          <w:tcPr>
            <w:tcBorders>
              <w:top w:val="single" w:color="000000" w:themeColor="text1" w:sz="6"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51F78566" w:rsidRDefault="00000000" w14:paraId="00000307" wp14:textId="77777777">
            <w:pPr>
              <w:keepNext w:val="0"/>
              <w:keepLines w:val="0"/>
              <w:widowControl w:val="1"/>
              <w:pBdr>
                <w:top w:val="nil" w:sz="0" w:space="0"/>
                <w:left w:val="nil" w:sz="0" w:space="0"/>
                <w:bottom w:val="nil" w:sz="0" w:space="0"/>
                <w:right w:val="nil" w:sz="0" w:space="0"/>
                <w:between w:val="nil" w:sz="0" w:space="0"/>
              </w:pBdr>
              <w:shd w:val="clear" w:color="auto" w:fill="auto"/>
              <w:spacing w:before="0" w:after="0" w:line="240" w:lineRule="auto"/>
              <w:ind w:left="0" w:right="0" w:firstLine="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Major concern on COVID-19</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tc>
        <w:tc>
          <w:tcPr>
            <w:tcBorders>
              <w:top w:val="single" w:color="000000" w:themeColor="text1" w:sz="6"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51F78566" w:rsidRDefault="00000000" w14:paraId="00000308" wp14:textId="77777777">
            <w:pPr>
              <w:keepNext w:val="0"/>
              <w:keepLines w:val="0"/>
              <w:widowControl w:val="1"/>
              <w:pBdr>
                <w:top w:val="nil" w:sz="0" w:space="0"/>
                <w:left w:val="nil" w:sz="0" w:space="0"/>
                <w:bottom w:val="nil" w:sz="0" w:space="0"/>
                <w:right w:val="nil" w:sz="0" w:space="0"/>
                <w:between w:val="nil" w:sz="0" w:space="0"/>
              </w:pBdr>
              <w:shd w:val="clear" w:color="auto" w:fill="auto"/>
              <w:spacing w:before="0" w:after="0" w:line="240" w:lineRule="auto"/>
              <w:ind w:left="0" w:right="0" w:firstLine="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Revised key message on IYCFE/IMAM/MNs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tc>
      </w:tr>
      <w:tr xmlns:wp14="http://schemas.microsoft.com/office/word/2010/wordml" w:rsidTr="51F78566" w14:paraId="33D48E78" wp14:textId="77777777">
        <w:tc>
          <w:tcPr>
            <w:tcBorders>
              <w:top w:val="nil" w:color="000000" w:themeColor="text1" w:sz="0" w:space="0"/>
              <w:left w:val="single" w:color="000000" w:themeColor="text1" w:sz="6"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0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c>
          <w:tcPr>
            <w:tcBorders>
              <w:top w:val="nil" w:color="000000" w:themeColor="text1" w:sz="0"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0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c>
          <w:tcPr>
            <w:tcBorders>
              <w:top w:val="nil" w:color="000000" w:themeColor="text1" w:sz="0"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0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r>
      <w:tr xmlns:wp14="http://schemas.microsoft.com/office/word/2010/wordml" w:rsidTr="51F78566" w14:paraId="6D0C3E6F" wp14:textId="77777777">
        <w:tc>
          <w:tcPr>
            <w:tcBorders>
              <w:top w:val="nil" w:color="000000" w:themeColor="text1" w:sz="0" w:space="0"/>
              <w:left w:val="single" w:color="000000" w:themeColor="text1" w:sz="6"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0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c>
          <w:tcPr>
            <w:tcBorders>
              <w:top w:val="nil" w:color="000000" w:themeColor="text1" w:sz="0"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0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c>
          <w:tcPr>
            <w:tcBorders>
              <w:top w:val="nil" w:color="000000" w:themeColor="text1" w:sz="0"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0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r>
      <w:tr xmlns:wp14="http://schemas.microsoft.com/office/word/2010/wordml" w:rsidTr="51F78566" w14:paraId="60BBA612" wp14:textId="77777777">
        <w:tc>
          <w:tcPr>
            <w:tcBorders>
              <w:top w:val="nil" w:color="000000" w:themeColor="text1" w:sz="0" w:space="0"/>
              <w:left w:val="single" w:color="000000" w:themeColor="text1" w:sz="6"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0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c>
          <w:tcPr>
            <w:tcBorders>
              <w:top w:val="nil" w:color="000000" w:themeColor="text1" w:sz="0"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1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c>
          <w:tcPr>
            <w:tcBorders>
              <w:top w:val="nil" w:color="000000" w:themeColor="text1" w:sz="0"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1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r>
    </w:tbl>
    <w:p xmlns:wp14="http://schemas.microsoft.com/office/word/2010/wordml" w:rsidRPr="00000000" w:rsidR="00000000" w:rsidDel="00000000" w:rsidP="00000000" w:rsidRDefault="00000000" w14:paraId="0000031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1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1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12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(2 minutes)</w:t>
      </w:r>
    </w:p>
    <w:p xmlns:wp14="http://schemas.microsoft.com/office/word/2010/wordml" w:rsidRPr="00000000" w:rsidR="00000000" w:rsidDel="00000000" w:rsidP="00000000" w:rsidRDefault="00000000" w14:paraId="0000031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1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Recap Quiz - Slides 13 to 15</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1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1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Slides 13 to 15</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 (5 minutes) </w:t>
      </w:r>
      <w:r w:rsidRPr="00000000" w:rsidDel="00000000" w:rsidR="00000000">
        <w:rPr>
          <w:rtl w:val="0"/>
        </w:rPr>
      </w:r>
    </w:p>
    <w:p xmlns:wp14="http://schemas.microsoft.com/office/word/2010/wordml" w:rsidRPr="00000000" w:rsidR="00000000" w:rsidDel="00000000" w:rsidP="00000000" w:rsidRDefault="00000000" w14:paraId="0000031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1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Inform the participants that we will now have a small quiz to recap key points of the session. Make two teams and keep scores for each team. Each correct answer will be 5 points and each wrong answer will be minus 2 points.  </w:t>
      </w:r>
    </w:p>
    <w:p xmlns:wp14="http://schemas.microsoft.com/office/word/2010/wordml" w:rsidRPr="00000000" w:rsidR="00000000" w:rsidDel="00000000" w:rsidP="00000000" w:rsidRDefault="00000000" w14:paraId="0000031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1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1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Quiz responses/ Point to emphasize: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1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Slide 13</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1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1. a)  </w:t>
      </w:r>
    </w:p>
    <w:p xmlns:wp14="http://schemas.microsoft.com/office/word/2010/wordml" w:rsidRPr="00000000" w:rsidR="00000000" w:rsidDel="00000000" w:rsidP="00000000" w:rsidRDefault="00000000" w14:paraId="0000032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2. False, Community Engagement is a mutual partnership between response teams and the communities facing the threat. </w:t>
      </w:r>
    </w:p>
    <w:p xmlns:wp14="http://schemas.microsoft.com/office/word/2010/wordml" w:rsidRPr="00000000" w:rsidR="00000000" w:rsidDel="00000000" w:rsidP="00000000" w:rsidRDefault="00000000" w14:paraId="0000032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3. c) </w:t>
      </w:r>
    </w:p>
    <w:p xmlns:wp14="http://schemas.microsoft.com/office/word/2010/wordml" w:rsidRPr="00000000" w:rsidR="00000000" w:rsidDel="00000000" w:rsidP="00000000" w:rsidRDefault="00000000" w14:paraId="0000032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Slide 14</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2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4. a), b) and c) </w:t>
      </w:r>
    </w:p>
    <w:p xmlns:wp14="http://schemas.microsoft.com/office/word/2010/wordml" w:rsidRPr="00000000" w:rsidR="00000000" w:rsidDel="00000000" w:rsidP="00000000" w:rsidRDefault="00000000" w14:paraId="0000032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5. False. Two-way communication gives you the opportunity to better learn about the needs for information in the community, allows for questions, and enables you to tailor the message/information based on their need.  </w:t>
      </w:r>
    </w:p>
    <w:p xmlns:wp14="http://schemas.microsoft.com/office/word/2010/wordml" w:rsidRPr="00000000" w:rsidR="00000000" w:rsidDel="00000000" w:rsidP="00000000" w:rsidRDefault="00000000" w14:paraId="0000032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Slide 15</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2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6. False. It is extremely important to identify and tackle rumors as it has been seen in many cases that they can have an adverse impact on the program activities and the response. </w:t>
      </w:r>
    </w:p>
    <w:p xmlns:wp14="http://schemas.microsoft.com/office/word/2010/wordml" w:rsidRPr="00000000" w:rsidR="00000000" w:rsidDel="00000000" w:rsidP="00000000" w:rsidRDefault="00000000" w14:paraId="0000032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7. True. </w:t>
      </w:r>
    </w:p>
    <w:p xmlns:wp14="http://schemas.microsoft.com/office/word/2010/wordml" w:rsidRPr="00000000" w:rsidR="00000000" w:rsidDel="00000000" w:rsidP="00000000" w:rsidRDefault="00000000" w14:paraId="0000032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8. False. Information about what to</w:t>
      </w:r>
      <w:r w:rsidRPr="00000000" w:rsidDel="00000000" w:rsidR="00000000">
        <w:rPr>
          <w:rFonts w:ascii="Calibri" w:hAnsi="Calibri" w:eastAsia="Calibri" w:cs="Calibri"/>
          <w:rtl w:val="0"/>
        </w:rPr>
        <w:t xml:space="preserve"> do is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required but not sufficient. It is very important to adapt the messaging to address the barriers and information needs of the community for it to be effective. </w:t>
      </w:r>
    </w:p>
    <w:p xmlns:wp14="http://schemas.microsoft.com/office/word/2010/wordml" w:rsidRPr="00000000" w:rsidR="00000000" w:rsidDel="00000000" w:rsidP="00000000" w:rsidRDefault="00000000" w14:paraId="00000329" wp14:textId="77777777">
      <w:pPr>
        <w:spacing w:after="160" w:line="259" w:lineRule="auto"/>
        <w:jc w:val="both"/>
        <w:rPr>
          <w:rFonts w:ascii="Calibri" w:hAnsi="Calibri" w:eastAsia="Calibri" w:cs="Calibri"/>
          <w:color w:val="000000"/>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32A" wp14:textId="77777777">
      <w:pPr>
        <w:pStyle w:val="Heading2"/>
        <w:rPr>
          <w:rFonts w:ascii="Calibri" w:hAnsi="Calibri" w:eastAsia="Calibri" w:cs="Calibri"/>
          <w:b w:val="1"/>
          <w:i w:val="0"/>
          <w:smallCaps w:val="0"/>
          <w:strike w:val="0"/>
          <w:color w:val="000000"/>
          <w:sz w:val="22"/>
          <w:szCs w:val="22"/>
          <w:u w:val="none"/>
          <w:shd w:val="clear" w:fill="auto"/>
          <w:vertAlign w:val="baseline"/>
        </w:rPr>
      </w:pPr>
      <w:bookmarkStart w:name="_heading=h.vx1227" w:colFirst="0" w:colLast="0" w:id="39"/>
      <w:bookmarkEnd w:id="39"/>
      <w:r w:rsidRPr="00000000" w:rsidDel="00000000" w:rsidR="00000000">
        <w:rPr>
          <w:rFonts w:ascii="Calibri" w:hAnsi="Calibri" w:eastAsia="Calibri" w:cs="Calibri"/>
          <w:sz w:val="32"/>
          <w:szCs w:val="32"/>
          <w:rtl w:val="0"/>
        </w:rPr>
        <w:t xml:space="preserve">Session 3: IYCF Programme Adaptations</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32B" wp14:textId="77777777">
      <w:pPr>
        <w:pStyle w:val="Heading3"/>
        <w:rPr>
          <w:rFonts w:ascii="Calibri" w:hAnsi="Calibri" w:eastAsia="Calibri" w:cs="Calibri"/>
        </w:rPr>
      </w:pPr>
      <w:bookmarkStart w:name="_heading=h.3fwokq0" w:colFirst="0" w:colLast="0" w:id="40"/>
      <w:bookmarkEnd w:id="40"/>
      <w:r w:rsidRPr="00000000" w:rsidDel="00000000" w:rsidR="00000000">
        <w:rPr>
          <w:rFonts w:ascii="Calibri" w:hAnsi="Calibri" w:eastAsia="Calibri" w:cs="Calibri"/>
          <w:rtl w:val="0"/>
        </w:rPr>
        <w:t xml:space="preserve">Session Objectives </w:t>
      </w:r>
    </w:p>
    <w:p xmlns:wp14="http://schemas.microsoft.com/office/word/2010/wordml" w:rsidRPr="00000000" w:rsidR="00000000" w:rsidDel="00000000" w:rsidP="00000000" w:rsidRDefault="00000000" w14:paraId="0000032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By the end of the session, participants will be able to: </w:t>
      </w:r>
      <w:r w:rsidRPr="00000000" w:rsidDel="00000000" w:rsidR="00000000">
        <w:rPr>
          <w:rtl w:val="0"/>
        </w:rPr>
      </w:r>
    </w:p>
    <w:p xmlns:wp14="http://schemas.microsoft.com/office/word/2010/wordml" w:rsidRPr="00000000" w:rsidR="00000000" w:rsidDel="00000000" w:rsidP="00000000" w:rsidRDefault="00000000" w14:paraId="0000032D" wp14:textId="77777777">
      <w:pPr>
        <w:keepNext w:val="0"/>
        <w:keepLines w:val="0"/>
        <w:widowControl w:val="1"/>
        <w:numPr>
          <w:ilvl w:val="0"/>
          <w:numId w:val="17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Understand IYCF in the context of COVID-19 in Myanmar. </w:t>
      </w:r>
      <w:r w:rsidRPr="00000000" w:rsidDel="00000000" w:rsidR="00000000">
        <w:rPr>
          <w:rtl w:val="0"/>
        </w:rPr>
      </w:r>
    </w:p>
    <w:p xmlns:wp14="http://schemas.microsoft.com/office/word/2010/wordml" w:rsidRPr="00000000" w:rsidR="00000000" w:rsidDel="00000000" w:rsidP="00000000" w:rsidRDefault="00000000" w14:paraId="0000032E" wp14:textId="77777777">
      <w:pPr>
        <w:keepNext w:val="0"/>
        <w:keepLines w:val="0"/>
        <w:widowControl w:val="1"/>
        <w:numPr>
          <w:ilvl w:val="0"/>
          <w:numId w:val="17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Know important guidance documents to use for COVID-19 programming. </w:t>
      </w:r>
      <w:r w:rsidRPr="00000000" w:rsidDel="00000000" w:rsidR="00000000">
        <w:rPr>
          <w:rtl w:val="0"/>
        </w:rPr>
      </w:r>
    </w:p>
    <w:p xmlns:wp14="http://schemas.microsoft.com/office/word/2010/wordml" w:rsidRPr="00000000" w:rsidR="00000000" w:rsidDel="00000000" w:rsidP="00000000" w:rsidRDefault="00000000" w14:paraId="0000032F" wp14:textId="77777777">
      <w:pPr>
        <w:keepNext w:val="0"/>
        <w:keepLines w:val="0"/>
        <w:widowControl w:val="1"/>
        <w:numPr>
          <w:ilvl w:val="0"/>
          <w:numId w:val="17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Understand adapted approaches</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330" wp14:textId="77777777">
      <w:pPr>
        <w:keepNext w:val="0"/>
        <w:keepLines w:val="0"/>
        <w:widowControl w:val="1"/>
        <w:numPr>
          <w:ilvl w:val="0"/>
          <w:numId w:val="17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Know key counselling messages for COVID-19.</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3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tbl>
      <w:tblPr>
        <w:tblStyle w:val="Table10"/>
        <w:tblW w:w="8805.0" w:type="dxa"/>
        <w:jc w:val="left"/>
        <w:tblInd w:w="0.0" w:type="pct"/>
        <w:tblBorders>
          <w:top w:val="single" w:color="000000" w:sz="6" w:space="0"/>
          <w:left w:val="single" w:color="000000" w:sz="6" w:space="0"/>
          <w:bottom w:val="single" w:color="000000" w:sz="6" w:space="0"/>
          <w:right w:val="single" w:color="000000" w:sz="6" w:space="0"/>
        </w:tblBorders>
        <w:tblLayout w:type="fixed"/>
        <w:tblLook w:val="0400"/>
      </w:tblPr>
      <w:tblGrid>
        <w:gridCol w:w="6825"/>
        <w:gridCol w:w="1980"/>
        <w:tblGridChange w:id="0">
          <w:tblGrid>
            <w:gridCol w:w="6825"/>
            <w:gridCol w:w="1980"/>
          </w:tblGrid>
        </w:tblGridChange>
      </w:tblGrid>
      <w:tr xmlns:wp14="http://schemas.microsoft.com/office/word/2010/wordml" w14:paraId="4C462466" wp14:textId="77777777">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332" wp14:textId="77777777">
            <w:pPr>
              <w:pStyle w:val="Heading3"/>
              <w:rPr>
                <w:rFonts w:ascii="Calibri" w:hAnsi="Calibri" w:eastAsia="Calibri" w:cs="Calibri"/>
              </w:rPr>
            </w:pPr>
            <w:bookmarkStart w:name="_heading=h.1v1yuxt" w:colFirst="0" w:colLast="0" w:id="41"/>
            <w:bookmarkEnd w:id="41"/>
            <w:r w:rsidRPr="00000000" w:rsidDel="00000000" w:rsidR="00000000">
              <w:rPr>
                <w:rFonts w:ascii="Calibri" w:hAnsi="Calibri" w:eastAsia="Calibri" w:cs="Calibri"/>
                <w:rtl w:val="0"/>
              </w:rPr>
              <w:t xml:space="preserve">Session outline                                   </w:t>
            </w:r>
          </w:p>
        </w:tc>
        <w:tc>
          <w:tcPr>
            <w:tcBorders>
              <w:top w:val="single" w:color="000000" w:sz="6" w:space="0"/>
              <w:left w:val="nil" w:color="000000" w:sz="0" w:space="0"/>
              <w:bottom w:val="single" w:color="000000" w:sz="6" w:space="0"/>
              <w:right w:val="single" w:color="000000" w:sz="6" w:space="0"/>
            </w:tcBorders>
            <w:shd w:val="clear" w:fill="auto"/>
          </w:tcPr>
          <w:p w:rsidRPr="00000000" w:rsidR="00000000" w:rsidDel="00000000" w:rsidP="00000000" w:rsidRDefault="00000000" w14:paraId="0000033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sz w:val="22"/>
                <w:szCs w:val="22"/>
                <w:u w:val="none"/>
                <w:shd w:val="clear" w:fill="auto"/>
                <w:vertAlign w:val="baseline"/>
              </w:rPr>
            </w:pPr>
            <w:r w:rsidRPr="00000000" w:rsidDel="00000000" w:rsidR="00000000">
              <w:rPr>
                <w:rtl w:val="0"/>
              </w:rPr>
            </w:r>
          </w:p>
          <w:p w:rsidRPr="00000000" w:rsidR="00000000" w:rsidDel="00000000" w:rsidP="00000000" w:rsidRDefault="00000000" w14:paraId="0000033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Total time: 40 min</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tc>
      </w:tr>
      <w:tr xmlns:wp14="http://schemas.microsoft.com/office/word/2010/wordml" w14:paraId="337B2A6B" wp14:textId="77777777">
        <w:trPr>
          <w:trHeight w:val="886.9921874999995" w:hRule="atLeast"/>
        </w:trPr>
        <w:tc>
          <w:tcPr>
            <w:tcBorders>
              <w:top w:val="nil" w:color="000000" w:sz="0"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335" wp14:textId="77777777">
            <w:pPr>
              <w:keepNext w:val="0"/>
              <w:keepLines w:val="0"/>
              <w:widowControl w:val="1"/>
              <w:numPr>
                <w:ilvl w:val="0"/>
                <w:numId w:val="84"/>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Introduction of the session including objectives- Slides 1 to 2 </w:t>
            </w:r>
          </w:p>
          <w:p w:rsidRPr="00000000" w:rsidR="00000000" w:rsidDel="00000000" w:rsidP="00000000" w:rsidRDefault="00000000" w14:paraId="00000336" wp14:textId="77777777">
            <w:pPr>
              <w:keepNext w:val="0"/>
              <w:keepLines w:val="0"/>
              <w:widowControl w:val="1"/>
              <w:numPr>
                <w:ilvl w:val="0"/>
                <w:numId w:val="84"/>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How has COVID-19 affected IYCF in Myanmar? - Exercise Slide 3 </w:t>
            </w:r>
          </w:p>
          <w:p w:rsidRPr="00000000" w:rsidR="00000000" w:rsidDel="00000000" w:rsidP="00000000" w:rsidRDefault="00000000" w14:paraId="00000337" wp14:textId="77777777">
            <w:pPr>
              <w:keepNext w:val="0"/>
              <w:keepLines w:val="0"/>
              <w:widowControl w:val="1"/>
              <w:numPr>
                <w:ilvl w:val="0"/>
                <w:numId w:val="84"/>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Overview of adaptations -Slide 4  </w:t>
            </w:r>
          </w:p>
          <w:p w:rsidRPr="00000000" w:rsidR="00000000" w:rsidDel="00000000" w:rsidP="00000000" w:rsidRDefault="00000000" w14:paraId="00000338" wp14:textId="77777777">
            <w:pPr>
              <w:keepNext w:val="0"/>
              <w:keepLines w:val="0"/>
              <w:widowControl w:val="1"/>
              <w:numPr>
                <w:ilvl w:val="0"/>
                <w:numId w:val="84"/>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IYCF Group Promotion Adaptations, Partial Mobility Restrictions- Slides 5 to 9</w:t>
            </w:r>
          </w:p>
          <w:p w:rsidRPr="00000000" w:rsidR="00000000" w:rsidDel="00000000" w:rsidP="00000000" w:rsidRDefault="00000000" w14:paraId="00000339" wp14:textId="77777777">
            <w:pPr>
              <w:keepNext w:val="0"/>
              <w:keepLines w:val="0"/>
              <w:widowControl w:val="1"/>
              <w:numPr>
                <w:ilvl w:val="0"/>
                <w:numId w:val="84"/>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Face to face promotion and support services- Slide 10 </w:t>
            </w:r>
          </w:p>
          <w:p w:rsidRPr="00000000" w:rsidR="00000000" w:rsidDel="00000000" w:rsidP="00000000" w:rsidRDefault="00000000" w14:paraId="0000033A" wp14:textId="77777777">
            <w:pPr>
              <w:keepNext w:val="0"/>
              <w:keepLines w:val="0"/>
              <w:widowControl w:val="1"/>
              <w:numPr>
                <w:ilvl w:val="0"/>
                <w:numId w:val="84"/>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IYCF Face to Face Counselling, Partial Mobility Restrictions- Slide 11</w:t>
            </w:r>
          </w:p>
          <w:p w:rsidRPr="00000000" w:rsidR="00000000" w:rsidDel="00000000" w:rsidP="00000000" w:rsidRDefault="00000000" w14:paraId="0000033B" wp14:textId="77777777">
            <w:pPr>
              <w:keepNext w:val="0"/>
              <w:keepLines w:val="0"/>
              <w:widowControl w:val="1"/>
              <w:numPr>
                <w:ilvl w:val="0"/>
                <w:numId w:val="84"/>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IYCF Counselling Hotline- Slide 12</w:t>
            </w:r>
          </w:p>
        </w:tc>
        <w:tc>
          <w:tcPr>
            <w:tcBorders>
              <w:top w:val="nil" w:color="000000" w:sz="0" w:space="0"/>
              <w:left w:val="nil" w:color="000000" w:sz="0" w:space="0"/>
              <w:bottom w:val="single" w:color="000000" w:sz="6" w:space="0"/>
              <w:right w:val="single" w:color="000000" w:sz="6" w:space="0"/>
            </w:tcBorders>
            <w:shd w:val="clear" w:fill="auto"/>
          </w:tcPr>
          <w:p w:rsidRPr="00000000" w:rsidR="00000000" w:rsidDel="00000000" w:rsidP="00000000" w:rsidRDefault="00000000" w14:paraId="0000033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5 Min</w:t>
            </w:r>
            <w:r w:rsidRPr="00000000" w:rsidDel="00000000" w:rsidR="00000000">
              <w:rPr>
                <w:rtl w:val="0"/>
              </w:rPr>
            </w:r>
          </w:p>
          <w:p w:rsidRPr="00000000" w:rsidR="00000000" w:rsidDel="00000000" w:rsidP="00000000" w:rsidRDefault="00000000" w14:paraId="0000033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15 Min</w:t>
            </w:r>
            <w:r w:rsidRPr="00000000" w:rsidDel="00000000" w:rsidR="00000000">
              <w:rPr>
                <w:rtl w:val="0"/>
              </w:rPr>
            </w:r>
          </w:p>
          <w:p w:rsidRPr="00000000" w:rsidR="00000000" w:rsidDel="00000000" w:rsidP="00000000" w:rsidRDefault="00000000" w14:paraId="0000033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rPr>
            </w:pPr>
            <w:r w:rsidRPr="00000000" w:rsidDel="00000000" w:rsidR="00000000">
              <w:rPr>
                <w:rtl w:val="0"/>
              </w:rPr>
            </w:r>
          </w:p>
          <w:p w:rsidRPr="00000000" w:rsidR="00000000" w:rsidDel="00000000" w:rsidP="00000000" w:rsidRDefault="00000000" w14:paraId="0000033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2 Min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34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10 Min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34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34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4min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34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2 min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34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rPr>
            </w:pPr>
            <w:r w:rsidRPr="00000000" w:rsidDel="00000000" w:rsidR="00000000">
              <w:rPr>
                <w:rtl w:val="0"/>
              </w:rPr>
            </w:r>
          </w:p>
          <w:p w:rsidRPr="00000000" w:rsidR="00000000" w:rsidDel="00000000" w:rsidP="00000000" w:rsidRDefault="00000000" w14:paraId="0000034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2 min</w:t>
            </w:r>
          </w:p>
        </w:tc>
      </w:tr>
    </w:tbl>
    <w:p xmlns:wp14="http://schemas.microsoft.com/office/word/2010/wordml" w:rsidRPr="00000000" w:rsidR="00000000" w:rsidDel="00000000" w:rsidP="00000000" w:rsidRDefault="00000000" w14:paraId="0000034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47" wp14:textId="77777777">
      <w:pPr>
        <w:pStyle w:val="Heading3"/>
        <w:rPr>
          <w:rFonts w:ascii="Calibri" w:hAnsi="Calibri" w:eastAsia="Calibri" w:cs="Calibri"/>
        </w:rPr>
      </w:pPr>
      <w:bookmarkStart w:name="_heading=h.4f1mdlm" w:colFirst="0" w:colLast="0" w:id="42"/>
      <w:bookmarkEnd w:id="42"/>
      <w:r w:rsidRPr="00000000" w:rsidDel="00000000" w:rsidR="00000000">
        <w:rPr>
          <w:rFonts w:ascii="Calibri" w:hAnsi="Calibri" w:eastAsia="Calibri" w:cs="Calibri"/>
          <w:rtl w:val="0"/>
        </w:rPr>
        <w:t xml:space="preserve">Advance preparation </w:t>
      </w:r>
    </w:p>
    <w:p xmlns:wp14="http://schemas.microsoft.com/office/word/2010/wordml" w:rsidRPr="00000000" w:rsidR="00000000" w:rsidDel="00000000" w:rsidP="00000000" w:rsidRDefault="00000000" w14:paraId="00000348" wp14:textId="77777777">
      <w:pPr>
        <w:keepNext w:val="0"/>
        <w:keepLines w:val="0"/>
        <w:widowControl w:val="1"/>
        <w:numPr>
          <w:ilvl w:val="0"/>
          <w:numId w:val="70"/>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Read the Introduction for guidance on giving a presentation with slides and adult learning skills. </w:t>
      </w:r>
      <w:r w:rsidRPr="00000000" w:rsidDel="00000000" w:rsidR="00000000">
        <w:rPr>
          <w:rtl w:val="0"/>
        </w:rPr>
      </w:r>
    </w:p>
    <w:p xmlns:wp14="http://schemas.microsoft.com/office/word/2010/wordml" w:rsidRPr="00000000" w:rsidR="00000000" w:rsidDel="00000000" w:rsidP="00000000" w:rsidRDefault="00000000" w14:paraId="00000349" wp14:textId="77777777">
      <w:pPr>
        <w:keepNext w:val="0"/>
        <w:keepLines w:val="0"/>
        <w:widowControl w:val="1"/>
        <w:numPr>
          <w:ilvl w:val="0"/>
          <w:numId w:val="70"/>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Make sure that </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lides are in the correct order and review the notes to be able to explain the points on the slides.  </w:t>
      </w:r>
      <w:r w:rsidRPr="00000000" w:rsidDel="00000000" w:rsidR="00000000">
        <w:rPr>
          <w:rtl w:val="0"/>
        </w:rPr>
      </w:r>
    </w:p>
    <w:p xmlns:wp14="http://schemas.microsoft.com/office/word/2010/wordml" w:rsidRPr="00000000" w:rsidR="00000000" w:rsidDel="00000000" w:rsidP="00000000" w:rsidRDefault="00000000" w14:paraId="0000034A" wp14:textId="77777777">
      <w:pPr>
        <w:keepNext w:val="0"/>
        <w:keepLines w:val="0"/>
        <w:widowControl w:val="1"/>
        <w:numPr>
          <w:ilvl w:val="0"/>
          <w:numId w:val="70"/>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34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34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Note: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The notes in the PowerPoints are to help you explain and answer any questions. They are not to be shown. </w:t>
      </w:r>
    </w:p>
    <w:p xmlns:wp14="http://schemas.microsoft.com/office/word/2010/wordml" w:rsidRPr="00000000" w:rsidR="00000000" w:rsidDel="00000000" w:rsidP="00000000" w:rsidRDefault="00000000" w14:paraId="0000034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4E" wp14:textId="77777777">
      <w:pPr>
        <w:pStyle w:val="Heading3"/>
        <w:rPr>
          <w:rFonts w:ascii="Calibri" w:hAnsi="Calibri" w:eastAsia="Calibri" w:cs="Calibri"/>
        </w:rPr>
      </w:pPr>
      <w:bookmarkStart w:name="_heading=h.2u6wntf" w:colFirst="0" w:colLast="0" w:id="43"/>
      <w:bookmarkEnd w:id="43"/>
      <w:r w:rsidRPr="00000000" w:rsidDel="00000000" w:rsidR="00000000">
        <w:rPr>
          <w:rFonts w:ascii="Calibri" w:hAnsi="Calibri" w:eastAsia="Calibri" w:cs="Calibri"/>
          <w:rtl w:val="0"/>
        </w:rPr>
        <w:t xml:space="preserve">Introduction of the Session </w:t>
      </w:r>
    </w:p>
    <w:p xmlns:wp14="http://schemas.microsoft.com/office/word/2010/wordml" w:rsidRPr="00000000" w:rsidR="00000000" w:rsidDel="00000000" w:rsidP="00000000" w:rsidRDefault="00000000" w14:paraId="0000034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5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Show Slide 1</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 (2 minutes) </w:t>
      </w:r>
    </w:p>
    <w:p xmlns:wp14="http://schemas.microsoft.com/office/word/2010/wordml" w:rsidRPr="00000000" w:rsidR="00000000" w:rsidDel="00000000" w:rsidP="51F78566" w:rsidRDefault="00000000" w14:paraId="00000351" wp14:textId="65D46D3D">
      <w:pPr>
        <w:keepNext w:val="0"/>
        <w:keepLines w:val="0"/>
        <w:widowControl w:val="1"/>
        <w:pBdr>
          <w:top w:val="nil" w:sz="0" w:space="0"/>
          <w:left w:val="nil" w:sz="0" w:space="0"/>
          <w:bottom w:val="nil" w:sz="0" w:space="0"/>
          <w:right w:val="nil" w:sz="0" w:space="0"/>
          <w:between w:val="nil" w:sz="0" w:space="0"/>
        </w:pBdr>
        <w:shd w:val="clear" w:color="auto" w:fill="auto"/>
        <w:spacing w:before="0" w:after="0" w:line="240" w:lineRule="auto"/>
        <w:ind w:left="0" w:right="0" w:firstLine="0"/>
        <w:jc w:val="left"/>
        <w:rPr>
          <w:rFonts w:ascii="Calibri" w:hAnsi="Calibri" w:eastAsia="Calibri" w:cs="Calibri"/>
        </w:rPr>
      </w:pPr>
      <w:r w:rsidRPr="51F78566" w:rsidR="51F78566">
        <w:rPr>
          <w:rFonts w:ascii="Calibri" w:hAnsi="Calibri" w:eastAsia="Calibri" w:cs="Calibri"/>
        </w:rPr>
        <w:t xml:space="preserve">Introduce the </w:t>
      </w:r>
      <w:r w:rsidRPr="51F78566" w:rsidR="51F78566">
        <w:rPr>
          <w:rFonts w:ascii="Calibri" w:hAnsi="Calibri" w:eastAsia="Calibri" w:cs="Calibri"/>
        </w:rPr>
        <w:t>session.</w:t>
      </w:r>
    </w:p>
    <w:p xmlns:wp14="http://schemas.microsoft.com/office/word/2010/wordml" w:rsidRPr="00000000" w:rsidR="00000000" w:rsidDel="00000000" w:rsidP="00000000" w:rsidRDefault="00000000" w14:paraId="0000035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5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2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(3 minutes) </w:t>
      </w:r>
    </w:p>
    <w:p xmlns:wp14="http://schemas.microsoft.com/office/word/2010/wordml" w:rsidRPr="00000000" w:rsidR="00000000" w:rsidDel="00000000" w:rsidP="00000000" w:rsidRDefault="00000000" w14:paraId="0000035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rtl w:val="0"/>
        </w:rPr>
        <w:t xml:space="preserve">Read and explain the objectives.</w:t>
      </w:r>
      <w:r w:rsidRPr="00000000" w:rsidDel="00000000" w:rsidR="00000000">
        <w:rPr>
          <w:rtl w:val="0"/>
        </w:rPr>
      </w:r>
    </w:p>
    <w:p xmlns:wp14="http://schemas.microsoft.com/office/word/2010/wordml" w:rsidRPr="00000000" w:rsidR="00000000" w:rsidDel="00000000" w:rsidP="00000000" w:rsidRDefault="00000000" w14:paraId="0000035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5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rtl w:val="0"/>
        </w:rPr>
        <w:t xml:space="preserve">:</w:t>
      </w:r>
      <w:r w:rsidRPr="00000000" w:rsidDel="00000000" w:rsidR="00000000">
        <w:rPr>
          <w:rtl w:val="0"/>
        </w:rPr>
      </w:r>
    </w:p>
    <w:p xmlns:wp14="http://schemas.microsoft.com/office/word/2010/wordml" w:rsidRPr="00000000" w:rsidR="00000000" w:rsidDel="00000000" w:rsidP="51F78566" w:rsidRDefault="00000000" w14:paraId="00000357" wp14:textId="4CF82140">
      <w:pPr>
        <w:keepNext w:val="0"/>
        <w:keepLines w:val="0"/>
        <w:widowControl w:val="1"/>
        <w:numPr>
          <w:ilvl w:val="0"/>
          <w:numId w:val="159"/>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Calibri" w:hAnsi="Calibri" w:eastAsia="Calibri" w:cs="Calibri"/>
          <w:b w:val="0"/>
          <w:bCs w:val="0"/>
          <w:i w:val="0"/>
          <w:iCs w:val="0"/>
          <w:caps w:val="0"/>
          <w:smallCaps w:val="0"/>
          <w:strike w:val="0"/>
          <w:dstrike w:val="0"/>
          <w:color w:val="000000"/>
          <w:sz w:val="22"/>
          <w:szCs w:val="22"/>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Risk reduction measures will have to be in place to safely provide IYCF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services.</w:t>
      </w:r>
      <w:r w:rsidRPr="51F78566" w:rsidDel="00000000" w:rsidR="51F78566">
        <w:rPr>
          <w:rFonts w:ascii="Calibri" w:hAnsi="Calibri" w:eastAsia="Calibri" w:cs="Calibri"/>
          <w:b w:val="0"/>
          <w:bCs w:val="0"/>
          <w:i w:val="0"/>
          <w:iCs w:val="0"/>
          <w:caps w:val="0"/>
          <w:smallCaps w:val="0"/>
          <w:strike w:val="0"/>
          <w:dstrike w:val="0"/>
          <w:color w:val="000000"/>
          <w:sz w:val="22"/>
          <w:szCs w:val="22"/>
          <w:u w:val="none"/>
          <w:shd w:val="clear" w:fill="auto"/>
          <w:vertAlign w:val="baseline"/>
        </w:rPr>
        <w:t xml:space="preserve"> </w:t>
      </w:r>
    </w:p>
    <w:p xmlns:wp14="http://schemas.microsoft.com/office/word/2010/wordml" w:rsidRPr="00000000" w:rsidR="00000000" w:rsidDel="00000000" w:rsidP="00000000" w:rsidRDefault="00000000" w14:paraId="0000035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5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5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How has COVID-19 Affected IYCF in Myanmar?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5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5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3</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 (15 mins)</w:t>
      </w:r>
    </w:p>
    <w:p xmlns:wp14="http://schemas.microsoft.com/office/word/2010/wordml" w:rsidRPr="00000000" w:rsidR="00000000" w:rsidDel="00000000" w:rsidP="00000000" w:rsidRDefault="00000000" w14:paraId="0000035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Break into small groups and pose the question to the participants and allow 5 minutes of brainstorming on how IYCF has been affected and how their programmes have changed since the start of the COVID-19 pandemic.  Allow participants to feed back to the rest of the group. </w:t>
      </w:r>
    </w:p>
    <w:p xmlns:wp14="http://schemas.microsoft.com/office/word/2010/wordml" w:rsidRPr="00000000" w:rsidR="00000000" w:rsidDel="00000000" w:rsidP="00000000" w:rsidRDefault="00000000" w14:paraId="0000035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5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6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Overview of Adaptations for IYCF Services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6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Present slide 4 </w:t>
      </w:r>
      <w:r w:rsidRPr="00000000" w:rsidDel="00000000" w:rsidR="00000000">
        <w:rPr>
          <w:rFonts w:ascii="Calibri" w:hAnsi="Calibri" w:eastAsia="Calibri" w:cs="Calibri"/>
          <w:i w:val="0"/>
          <w:smallCaps w:val="0"/>
          <w:strike w:val="0"/>
          <w:color w:val="000000"/>
          <w:sz w:val="22"/>
          <w:szCs w:val="22"/>
          <w:u w:val="none"/>
          <w:shd w:val="clear" w:fill="auto"/>
          <w:vertAlign w:val="baseline"/>
          <w:rtl w:val="0"/>
        </w:rPr>
        <w:t xml:space="preserve">(2 minutes) </w:t>
      </w:r>
      <w:r w:rsidRPr="00000000" w:rsidDel="00000000" w:rsidR="00000000">
        <w:rPr>
          <w:rtl w:val="0"/>
        </w:rPr>
      </w:r>
    </w:p>
    <w:p xmlns:wp14="http://schemas.microsoft.com/office/word/2010/wordml" w:rsidRPr="00000000" w:rsidR="00000000" w:rsidDel="00000000" w:rsidP="00000000" w:rsidRDefault="00000000" w14:paraId="0000036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63" wp14:textId="77777777">
      <w:pPr>
        <w:keepNext w:val="0"/>
        <w:keepLines w:val="0"/>
        <w:widowControl w:val="1"/>
        <w:numPr>
          <w:ilvl w:val="0"/>
          <w:numId w:val="190"/>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IYCF has been affected globally by COVID-19.  Services in many countries were disrupted. </w:t>
      </w:r>
      <w:r w:rsidRPr="00000000" w:rsidDel="00000000" w:rsidR="00000000">
        <w:rPr>
          <w:rtl w:val="0"/>
        </w:rPr>
      </w:r>
    </w:p>
    <w:p xmlns:wp14="http://schemas.microsoft.com/office/word/2010/wordml" w:rsidRPr="00000000" w:rsidR="00000000" w:rsidDel="00000000" w:rsidP="00000000" w:rsidRDefault="00000000" w14:paraId="00000364" wp14:textId="77777777">
      <w:pPr>
        <w:keepNext w:val="0"/>
        <w:keepLines w:val="0"/>
        <w:widowControl w:val="1"/>
        <w:numPr>
          <w:ilvl w:val="0"/>
          <w:numId w:val="190"/>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Many programs lost staff who were diverted to COVID-19 response. </w:t>
      </w:r>
      <w:r w:rsidRPr="00000000" w:rsidDel="00000000" w:rsidR="00000000">
        <w:rPr>
          <w:rtl w:val="0"/>
        </w:rPr>
      </w:r>
    </w:p>
    <w:p xmlns:wp14="http://schemas.microsoft.com/office/word/2010/wordml" w:rsidRPr="00000000" w:rsidR="00000000" w:rsidDel="00000000" w:rsidP="00000000" w:rsidRDefault="00000000" w14:paraId="00000365" wp14:textId="77777777">
      <w:pPr>
        <w:keepNext w:val="0"/>
        <w:keepLines w:val="0"/>
        <w:widowControl w:val="1"/>
        <w:numPr>
          <w:ilvl w:val="0"/>
          <w:numId w:val="190"/>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It is important to open services as quickly and as safely as possible. </w:t>
      </w:r>
      <w:r w:rsidRPr="00000000" w:rsidDel="00000000" w:rsidR="00000000">
        <w:rPr>
          <w:rtl w:val="0"/>
        </w:rPr>
      </w:r>
    </w:p>
    <w:p xmlns:wp14="http://schemas.microsoft.com/office/word/2010/wordml" w:rsidRPr="00000000" w:rsidR="00000000" w:rsidDel="00000000" w:rsidP="00000000" w:rsidRDefault="00000000" w14:paraId="00000366" wp14:textId="77777777">
      <w:pPr>
        <w:keepNext w:val="0"/>
        <w:keepLines w:val="0"/>
        <w:widowControl w:val="1"/>
        <w:numPr>
          <w:ilvl w:val="0"/>
          <w:numId w:val="190"/>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There is a difference between full and partial mobility restrictions. </w:t>
      </w:r>
    </w:p>
    <w:p xmlns:wp14="http://schemas.microsoft.com/office/word/2010/wordml" w:rsidRPr="00000000" w:rsidR="00000000" w:rsidDel="00000000" w:rsidP="00000000" w:rsidRDefault="00000000" w14:paraId="0000036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6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6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sz w:val="28"/>
          <w:szCs w:val="28"/>
          <w:u w:val="none"/>
          <w:shd w:val="clear" w:fill="auto"/>
          <w:vertAlign w:val="baseline"/>
        </w:rPr>
      </w:pPr>
      <w:r w:rsidRPr="00000000" w:rsidDel="00000000" w:rsidR="00000000">
        <w:rPr>
          <w:rFonts w:ascii="Calibri" w:hAnsi="Calibri" w:eastAsia="Calibri" w:cs="Calibri"/>
          <w:b w:val="1"/>
          <w:i w:val="0"/>
          <w:smallCaps w:val="0"/>
          <w:strike w:val="0"/>
          <w:color w:val="000000"/>
          <w:sz w:val="28"/>
          <w:szCs w:val="28"/>
          <w:u w:val="none"/>
          <w:shd w:val="clear" w:fill="auto"/>
          <w:vertAlign w:val="baseline"/>
          <w:rtl w:val="0"/>
        </w:rPr>
        <w:t xml:space="preserve">IYCF Group Promotion Adaptations</w:t>
      </w:r>
    </w:p>
    <w:p xmlns:wp14="http://schemas.microsoft.com/office/word/2010/wordml" w:rsidRPr="00000000" w:rsidR="00000000" w:rsidDel="00000000" w:rsidP="00000000" w:rsidRDefault="00000000" w14:paraId="0000036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sz w:val="22"/>
          <w:szCs w:val="22"/>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6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Slides 5 to 9 (8 minutes)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6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Discuss the adaptations in each slide.  Ask the participants how they have seen these adaptations?   </w:t>
      </w:r>
    </w:p>
    <w:p xmlns:wp14="http://schemas.microsoft.com/office/word/2010/wordml" w:rsidRPr="00000000" w:rsidR="00000000" w:rsidDel="00000000" w:rsidP="00000000" w:rsidRDefault="00000000" w14:paraId="0000036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6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rtl w:val="0"/>
        </w:rPr>
        <w:t xml:space="preserve">:</w:t>
      </w:r>
      <w:r w:rsidRPr="00000000" w:rsidDel="00000000" w:rsidR="00000000">
        <w:rPr>
          <w:rtl w:val="0"/>
        </w:rPr>
      </w:r>
    </w:p>
    <w:p xmlns:wp14="http://schemas.microsoft.com/office/word/2010/wordml" w:rsidRPr="00000000" w:rsidR="00000000" w:rsidDel="00000000" w:rsidP="00000000" w:rsidRDefault="00000000" w14:paraId="0000036F" wp14:textId="77777777">
      <w:pPr>
        <w:keepNext w:val="0"/>
        <w:keepLines w:val="0"/>
        <w:widowControl w:val="1"/>
        <w:numPr>
          <w:ilvl w:val="0"/>
          <w:numId w:val="192"/>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u w:val="no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Key </w:t>
      </w:r>
      <w:r w:rsidRPr="00000000" w:rsidDel="00000000" w:rsidR="00000000">
        <w:rPr>
          <w:rFonts w:ascii="Calibri" w:hAnsi="Calibri" w:eastAsia="Calibri" w:cs="Calibri"/>
          <w:rtl w:val="0"/>
        </w:rPr>
        <w:t xml:space="preserve">m</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essages should be included in all activities</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370" wp14:textId="77777777">
      <w:pPr>
        <w:keepNext w:val="0"/>
        <w:keepLines w:val="0"/>
        <w:widowControl w:val="1"/>
        <w:numPr>
          <w:ilvl w:val="0"/>
          <w:numId w:val="192"/>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u w:val="no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Global IYCF guidelines have remained in place with risk reduction activities included such as hand washing and wearing a mask</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371" wp14:textId="77777777">
      <w:pPr>
        <w:keepNext w:val="0"/>
        <w:keepLines w:val="0"/>
        <w:widowControl w:val="1"/>
        <w:numPr>
          <w:ilvl w:val="0"/>
          <w:numId w:val="192"/>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u w:val="no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Highlight the dangers of BMS use</w:t>
      </w:r>
      <w:r w:rsidRPr="00000000" w:rsidDel="00000000" w:rsidR="00000000">
        <w:rPr>
          <w:rFonts w:ascii="Calibri" w:hAnsi="Calibri" w:eastAsia="Calibri" w:cs="Calibri"/>
          <w:rtl w:val="0"/>
        </w:rPr>
        <w:t xml:space="preserve">.</w:t>
      </w:r>
      <w:r w:rsidRPr="00000000" w:rsidDel="00000000" w:rsidR="00000000">
        <w:rPr>
          <w:rtl w:val="0"/>
        </w:rPr>
      </w:r>
    </w:p>
    <w:p xmlns:wp14="http://schemas.microsoft.com/office/word/2010/wordml" w:rsidRPr="00000000" w:rsidR="00000000" w:rsidDel="00000000" w:rsidP="00000000" w:rsidRDefault="00000000" w14:paraId="0000037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7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7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sz w:val="28"/>
          <w:szCs w:val="28"/>
          <w:u w:val="none"/>
          <w:shd w:val="clear" w:fill="auto"/>
          <w:vertAlign w:val="baseline"/>
        </w:rPr>
      </w:pPr>
      <w:r w:rsidRPr="00000000" w:rsidDel="00000000" w:rsidR="00000000">
        <w:rPr>
          <w:rFonts w:ascii="Calibri" w:hAnsi="Calibri" w:eastAsia="Calibri" w:cs="Calibri"/>
          <w:b w:val="1"/>
          <w:i w:val="0"/>
          <w:smallCaps w:val="0"/>
          <w:strike w:val="0"/>
          <w:color w:val="000000"/>
          <w:sz w:val="28"/>
          <w:szCs w:val="28"/>
          <w:u w:val="none"/>
          <w:shd w:val="clear" w:fill="auto"/>
          <w:vertAlign w:val="baseline"/>
          <w:rtl w:val="0"/>
        </w:rPr>
        <w:t xml:space="preserve">IYCF Face to Face Promotion and Support Services </w:t>
      </w:r>
    </w:p>
    <w:p xmlns:wp14="http://schemas.microsoft.com/office/word/2010/wordml" w:rsidRPr="00000000" w:rsidR="00000000" w:rsidDel="00000000" w:rsidP="00000000" w:rsidRDefault="00000000" w14:paraId="0000037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7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10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(2 minutes) </w:t>
      </w:r>
    </w:p>
    <w:p xmlns:wp14="http://schemas.microsoft.com/office/word/2010/wordml" w:rsidRPr="00000000" w:rsidR="00000000" w:rsidDel="00000000" w:rsidP="00000000" w:rsidRDefault="00000000" w14:paraId="0000037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Discuss where these services could take place and what kind of services can take place at each service point.  Ask the participants how they have seen these adaptations?   </w:t>
      </w:r>
    </w:p>
    <w:p xmlns:wp14="http://schemas.microsoft.com/office/word/2010/wordml" w:rsidRPr="00000000" w:rsidR="00000000" w:rsidDel="00000000" w:rsidP="00000000" w:rsidRDefault="00000000" w14:paraId="0000037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7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rtl w:val="0"/>
        </w:rPr>
        <w:t xml:space="preserve">:</w:t>
      </w:r>
      <w:r w:rsidRPr="00000000" w:rsidDel="00000000" w:rsidR="00000000">
        <w:rPr>
          <w:rtl w:val="0"/>
        </w:rPr>
      </w:r>
    </w:p>
    <w:p xmlns:wp14="http://schemas.microsoft.com/office/word/2010/wordml" w:rsidRPr="00000000" w:rsidR="00000000" w:rsidDel="00000000" w:rsidP="00000000" w:rsidRDefault="00000000" w14:paraId="0000037A" wp14:textId="77777777">
      <w:pPr>
        <w:keepNext w:val="0"/>
        <w:keepLines w:val="0"/>
        <w:widowControl w:val="1"/>
        <w:numPr>
          <w:ilvl w:val="0"/>
          <w:numId w:val="19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Partners who are willing to include IYCF in their programming should contact the </w:t>
      </w:r>
      <w:r w:rsidRPr="00000000" w:rsidDel="00000000" w:rsidR="00000000">
        <w:rPr>
          <w:rFonts w:ascii="Calibri" w:hAnsi="Calibri" w:eastAsia="Calibri" w:cs="Calibri"/>
          <w:rtl w:val="0"/>
        </w:rPr>
        <w:t xml:space="preserve">Nutrition Sector Coordinator</w:t>
      </w:r>
      <w:r w:rsidRPr="00000000" w:rsidDel="00000000" w:rsidR="00000000">
        <w:rPr>
          <w:rtl w:val="0"/>
        </w:rPr>
      </w:r>
    </w:p>
    <w:p xmlns:wp14="http://schemas.microsoft.com/office/word/2010/wordml" w:rsidRPr="00000000" w:rsidR="00000000" w:rsidDel="00000000" w:rsidP="00000000" w:rsidRDefault="00000000" w14:paraId="0000037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7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7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sz w:val="28"/>
          <w:szCs w:val="28"/>
          <w:u w:val="none"/>
          <w:shd w:val="clear" w:fill="auto"/>
          <w:vertAlign w:val="baseline"/>
        </w:rPr>
      </w:pP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 </w:t>
      </w:r>
      <w:r w:rsidRPr="00000000" w:rsidDel="00000000" w:rsidR="00000000">
        <w:rPr>
          <w:rFonts w:ascii="Calibri" w:hAnsi="Calibri" w:eastAsia="Calibri" w:cs="Calibri"/>
          <w:b w:val="1"/>
          <w:i w:val="0"/>
          <w:smallCaps w:val="0"/>
          <w:strike w:val="0"/>
          <w:color w:val="000000"/>
          <w:sz w:val="28"/>
          <w:szCs w:val="28"/>
          <w:u w:val="none"/>
          <w:shd w:val="clear" w:fill="auto"/>
          <w:vertAlign w:val="baseline"/>
          <w:rtl w:val="0"/>
        </w:rPr>
        <w:t xml:space="preserve">IYCF Face to Face Counselling</w:t>
      </w:r>
    </w:p>
    <w:p xmlns:wp14="http://schemas.microsoft.com/office/word/2010/wordml" w:rsidRPr="00000000" w:rsidR="00000000" w:rsidDel="00000000" w:rsidP="00000000" w:rsidRDefault="00000000" w14:paraId="0000037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7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11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(2 minutes) </w:t>
      </w:r>
    </w:p>
    <w:p xmlns:wp14="http://schemas.microsoft.com/office/word/2010/wordml" w:rsidRPr="00000000" w:rsidR="00000000" w:rsidDel="00000000" w:rsidP="51F78566" w:rsidRDefault="00000000" w14:paraId="00000380" wp14:textId="5B15A6C6">
      <w:pPr>
        <w:keepNext w:val="0"/>
        <w:keepLines w:val="0"/>
        <w:widowControl w:val="1"/>
        <w:pBdr>
          <w:top w:val="nil" w:sz="0" w:space="0"/>
          <w:left w:val="nil" w:sz="0" w:space="0"/>
          <w:bottom w:val="nil" w:sz="0" w:space="0"/>
          <w:right w:val="nil" w:sz="0" w:space="0"/>
          <w:between w:val="nil" w:sz="0" w:space="0"/>
        </w:pBdr>
        <w:shd w:val="clear" w:color="auto" w:fill="auto"/>
        <w:spacing w:before="0" w:after="0" w:line="240" w:lineRule="auto"/>
        <w:ind w:left="0" w:right="0" w:firstLine="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All </w:t>
      </w:r>
      <w:r w:rsidRPr="00000000" w:rsidDel="00000000" w:rsidR="51F78566">
        <w:rPr>
          <w:rFonts w:ascii="Calibri" w:hAnsi="Calibri" w:eastAsia="Calibri" w:cs="Calibri"/>
        </w:rPr>
        <w:t xml:space="preserve">caregivers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should wash hands and counselling should take place at a reasonable distance.  If a mother has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symptoms,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she should be referred to the nearest health facility </w:t>
      </w:r>
      <w:r w:rsidRPr="00000000" w:rsidDel="00000000" w:rsidR="51F78566">
        <w:rPr>
          <w:rFonts w:ascii="Calibri" w:hAnsi="Calibri" w:eastAsia="Calibri" w:cs="Calibri"/>
        </w:rPr>
        <w:t xml:space="preserve">or hospital.</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p xmlns:wp14="http://schemas.microsoft.com/office/word/2010/wordml" w:rsidRPr="00000000" w:rsidR="00000000" w:rsidDel="00000000" w:rsidP="00000000" w:rsidRDefault="00000000" w14:paraId="0000038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8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i w:val="0"/>
          <w:smallCaps w:val="0"/>
          <w:strike w:val="0"/>
          <w:color w:val="000000"/>
          <w:sz w:val="22"/>
          <w:szCs w:val="22"/>
          <w:u w:val="none"/>
          <w:shd w:val="clear" w:fill="auto"/>
          <w:vertAlign w:val="baseline"/>
          <w:rtl w:val="0"/>
        </w:rPr>
        <w:t xml:space="preserve">Key points and additional information</w:t>
      </w:r>
      <w:r w:rsidRPr="00000000" w:rsidDel="00000000" w:rsidR="00000000">
        <w:rPr>
          <w:rFonts w:ascii="Calibri" w:hAnsi="Calibri" w:eastAsia="Calibri" w:cs="Calibri"/>
          <w:sz w:val="22"/>
          <w:szCs w:val="22"/>
          <w:rtl w:val="0"/>
        </w:rPr>
        <w:t xml:space="preserve">:</w:t>
      </w:r>
      <w:r w:rsidRPr="00000000" w:rsidDel="00000000" w:rsidR="00000000">
        <w:rPr>
          <w:rtl w:val="0"/>
        </w:rPr>
      </w:r>
    </w:p>
    <w:p xmlns:wp14="http://schemas.microsoft.com/office/word/2010/wordml" w:rsidRPr="00000000" w:rsidR="00000000" w:rsidDel="00000000" w:rsidP="51F78566" w:rsidRDefault="00000000" w14:paraId="00000383" wp14:textId="1A88C4FA">
      <w:pPr>
        <w:keepNext w:val="0"/>
        <w:keepLines w:val="0"/>
        <w:widowControl w:val="1"/>
        <w:numPr>
          <w:ilvl w:val="0"/>
          <w:numId w:val="183"/>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Calibri" w:hAnsi="Calibri" w:eastAsia="Calibri" w:cs="Calibri"/>
          <w:sz w:val="22"/>
          <w:szCs w:val="22"/>
          <w:u w:val="none"/>
        </w:rPr>
      </w:pPr>
      <w:r w:rsidRPr="00000000" w:rsidDel="00000000" w:rsidR="51F78566">
        <w:rPr>
          <w:rFonts w:ascii="Calibri" w:hAnsi="Calibri" w:eastAsia="Calibri" w:cs="Calibri"/>
          <w:sz w:val="22"/>
          <w:szCs w:val="22"/>
        </w:rPr>
        <w:t xml:space="preserve">Nutrition Sector P</w:t>
      </w:r>
      <w:r w:rsidRPr="51F78566" w:rsidDel="00000000" w:rsidR="51F78566">
        <w:rPr>
          <w:rFonts w:ascii="Calibri" w:hAnsi="Calibri" w:eastAsia="Calibri" w:cs="Calibri"/>
          <w:b w:val="0"/>
          <w:bCs w:val="0"/>
          <w:i w:val="0"/>
          <w:iCs w:val="0"/>
          <w:caps w:val="0"/>
          <w:smallCaps w:val="0"/>
          <w:strike w:val="0"/>
          <w:dstrike w:val="0"/>
          <w:color w:val="000000"/>
          <w:sz w:val="22"/>
          <w:szCs w:val="22"/>
          <w:u w:val="none"/>
          <w:shd w:val="clear" w:fill="auto"/>
          <w:vertAlign w:val="baseline"/>
        </w:rPr>
        <w:t xml:space="preserve">artners should know the closest health point for referrals when </w:t>
      </w:r>
      <w:r w:rsidRPr="51F78566" w:rsidDel="00000000" w:rsidR="51F78566">
        <w:rPr>
          <w:rFonts w:ascii="Calibri" w:hAnsi="Calibri" w:eastAsia="Calibri" w:cs="Calibri"/>
          <w:b w:val="0"/>
          <w:bCs w:val="0"/>
          <w:i w:val="0"/>
          <w:iCs w:val="0"/>
          <w:caps w:val="0"/>
          <w:smallCaps w:val="0"/>
          <w:strike w:val="0"/>
          <w:dstrike w:val="0"/>
          <w:color w:val="000000"/>
          <w:sz w:val="22"/>
          <w:szCs w:val="22"/>
          <w:u w:val="none"/>
          <w:shd w:val="clear" w:fill="auto"/>
          <w:vertAlign w:val="baseline"/>
        </w:rPr>
        <w:t xml:space="preserve">needed.</w:t>
      </w:r>
      <w:r w:rsidRPr="51F78566" w:rsidDel="00000000" w:rsidR="51F78566">
        <w:rPr>
          <w:rFonts w:ascii="Calibri" w:hAnsi="Calibri" w:eastAsia="Calibri" w:cs="Calibri"/>
          <w:b w:val="0"/>
          <w:bCs w:val="0"/>
          <w:i w:val="0"/>
          <w:iCs w:val="0"/>
          <w:caps w:val="0"/>
          <w:smallCaps w:val="0"/>
          <w:strike w:val="0"/>
          <w:dstrike w:val="0"/>
          <w:color w:val="000000"/>
          <w:sz w:val="22"/>
          <w:szCs w:val="22"/>
          <w:u w:val="none"/>
          <w:shd w:val="clear" w:fill="auto"/>
          <w:vertAlign w:val="baseline"/>
        </w:rPr>
        <w:t xml:space="preserve">  </w:t>
      </w:r>
    </w:p>
    <w:p xmlns:wp14="http://schemas.microsoft.com/office/word/2010/wordml" w:rsidRPr="00000000" w:rsidR="00000000" w:rsidDel="00000000" w:rsidP="00000000" w:rsidRDefault="00000000" w14:paraId="0000038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8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sz w:val="28"/>
          <w:szCs w:val="28"/>
          <w:u w:val="none"/>
          <w:shd w:val="clear" w:fill="auto"/>
          <w:vertAlign w:val="baseline"/>
        </w:rPr>
      </w:pPr>
      <w:r w:rsidRPr="00000000" w:rsidDel="00000000" w:rsidR="00000000">
        <w:rPr>
          <w:rFonts w:ascii="Calibri" w:hAnsi="Calibri" w:eastAsia="Calibri" w:cs="Calibri"/>
          <w:b w:val="1"/>
          <w:i w:val="0"/>
          <w:smallCaps w:val="0"/>
          <w:strike w:val="0"/>
          <w:color w:val="000000"/>
          <w:sz w:val="28"/>
          <w:szCs w:val="28"/>
          <w:u w:val="none"/>
          <w:shd w:val="clear" w:fill="auto"/>
          <w:vertAlign w:val="baseline"/>
          <w:rtl w:val="0"/>
        </w:rPr>
        <w:t xml:space="preserve">IYCF Hotline Counselling</w:t>
      </w:r>
    </w:p>
    <w:p xmlns:wp14="http://schemas.microsoft.com/office/word/2010/wordml" w:rsidRPr="00000000" w:rsidR="00000000" w:rsidDel="00000000" w:rsidP="00000000" w:rsidRDefault="00000000" w14:paraId="0000038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8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12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(2 minutes) </w:t>
      </w:r>
    </w:p>
    <w:p xmlns:wp14="http://schemas.microsoft.com/office/word/2010/wordml" w:rsidRPr="00000000" w:rsidR="00000000" w:rsidDel="00000000" w:rsidP="00000000" w:rsidRDefault="00000000" w14:paraId="0000038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Provide the hotline number to the participants.  This is for full mobility restrictions. </w:t>
      </w:r>
    </w:p>
    <w:p xmlns:wp14="http://schemas.microsoft.com/office/word/2010/wordml" w:rsidRPr="00000000" w:rsidR="00000000" w:rsidDel="00000000" w:rsidP="00000000" w:rsidRDefault="00000000" w14:paraId="0000038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8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i w:val="0"/>
          <w:smallCaps w:val="0"/>
          <w:strike w:val="0"/>
          <w:color w:val="000000"/>
          <w:u w:val="none"/>
          <w:shd w:val="clear" w:fill="auto"/>
          <w:vertAlign w:val="baseline"/>
          <w:rtl w:val="0"/>
        </w:rPr>
        <w:t xml:space="preserve">Key points and additional information: </w:t>
      </w:r>
    </w:p>
    <w:p xmlns:wp14="http://schemas.microsoft.com/office/word/2010/wordml" w:rsidRPr="00000000" w:rsidR="00000000" w:rsidDel="00000000" w:rsidP="00000000" w:rsidRDefault="00000000" w14:paraId="0000038B" wp14:textId="77777777">
      <w:pPr>
        <w:keepNext w:val="0"/>
        <w:keepLines w:val="0"/>
        <w:widowControl w:val="1"/>
        <w:numPr>
          <w:ilvl w:val="0"/>
          <w:numId w:val="20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1"/>
          <w:i w:val="0"/>
          <w:smallCaps w:val="0"/>
          <w:strike w:val="0"/>
          <w:u w:val="none"/>
          <w:shd w:val="clear" w:fill="auto"/>
          <w:vertAlign w:val="baseline"/>
        </w:rPr>
      </w:pPr>
      <w:r w:rsidRPr="00000000" w:rsidDel="00000000" w:rsidR="00000000">
        <w:rPr>
          <w:rFonts w:ascii="Calibri" w:hAnsi="Calibri" w:eastAsia="Calibri" w:cs="Calibri"/>
          <w:b w:val="1"/>
          <w:i w:val="0"/>
          <w:smallCaps w:val="0"/>
          <w:strike w:val="0"/>
          <w:color w:val="ff0000"/>
          <w:u w:val="none"/>
          <w:shd w:val="clear" w:fill="auto"/>
          <w:vertAlign w:val="baseline"/>
          <w:rtl w:val="0"/>
        </w:rPr>
        <w:t xml:space="preserve">Note that this Hotline is NOT YET implemented</w:t>
      </w:r>
      <w:r w:rsidRPr="00000000" w:rsidDel="00000000" w:rsidR="00000000">
        <w:rPr>
          <w:rtl w:val="0"/>
        </w:rPr>
      </w:r>
    </w:p>
    <w:p xmlns:wp14="http://schemas.microsoft.com/office/word/2010/wordml" w:rsidRPr="00000000" w:rsidR="00000000" w:rsidDel="00000000" w:rsidP="00000000" w:rsidRDefault="00000000" w14:paraId="0000038C" wp14:textId="77777777">
      <w:pPr>
        <w:keepNext w:val="0"/>
        <w:keepLines w:val="0"/>
        <w:widowControl w:val="1"/>
        <w:numPr>
          <w:ilvl w:val="0"/>
          <w:numId w:val="20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1"/>
          <w:i w:val="0"/>
          <w:smallCaps w:val="0"/>
          <w:strike w:val="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When it is implemented all caregivers under the age of two can be referred to the hotline. </w:t>
      </w:r>
    </w:p>
    <w:p xmlns:wp14="http://schemas.microsoft.com/office/word/2010/wordml" w:rsidRPr="00000000" w:rsidR="00000000" w:rsidDel="00000000" w:rsidP="00000000" w:rsidRDefault="00000000" w14:paraId="0000038D"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38E" wp14:textId="77777777">
      <w:pPr>
        <w:spacing w:after="160" w:line="259" w:lineRule="auto"/>
        <w:rPr>
          <w:rFonts w:ascii="Calibri" w:hAnsi="Calibri" w:eastAsia="Calibri" w:cs="Calibri"/>
          <w:color w:val="000000"/>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38F" wp14:textId="77777777">
      <w:pPr>
        <w:pStyle w:val="Heading2"/>
        <w:rPr>
          <w:rFonts w:ascii="Calibri" w:hAnsi="Calibri" w:eastAsia="Calibri" w:cs="Calibri"/>
          <w:b w:val="1"/>
          <w:i w:val="0"/>
          <w:smallCaps w:val="0"/>
          <w:strike w:val="0"/>
          <w:color w:val="000000"/>
          <w:sz w:val="22"/>
          <w:szCs w:val="22"/>
          <w:u w:val="none"/>
          <w:shd w:val="clear" w:fill="auto"/>
          <w:vertAlign w:val="baseline"/>
        </w:rPr>
      </w:pPr>
      <w:bookmarkStart w:name="_heading=h.19c6y18" w:colFirst="0" w:colLast="0" w:id="44"/>
      <w:bookmarkEnd w:id="44"/>
      <w:r w:rsidRPr="00000000" w:rsidDel="00000000" w:rsidR="00000000">
        <w:rPr>
          <w:rFonts w:ascii="Calibri" w:hAnsi="Calibri" w:eastAsia="Calibri" w:cs="Calibri"/>
          <w:sz w:val="32"/>
          <w:szCs w:val="32"/>
          <w:rtl w:val="0"/>
        </w:rPr>
        <w:t xml:space="preserve">Session 4: IYCF Counselling </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390" wp14:textId="77777777">
      <w:pPr>
        <w:pStyle w:val="Heading3"/>
        <w:rPr>
          <w:rFonts w:ascii="Calibri" w:hAnsi="Calibri" w:eastAsia="Calibri" w:cs="Calibri"/>
        </w:rPr>
      </w:pPr>
      <w:bookmarkStart w:name="_heading=h.3tbugp1" w:colFirst="0" w:colLast="0" w:id="45"/>
      <w:bookmarkEnd w:id="45"/>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39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By the end of the session, participants will be able to: </w:t>
      </w:r>
      <w:r w:rsidRPr="00000000" w:rsidDel="00000000" w:rsidR="00000000">
        <w:rPr>
          <w:rtl w:val="0"/>
        </w:rPr>
      </w:r>
    </w:p>
    <w:p xmlns:wp14="http://schemas.microsoft.com/office/word/2010/wordml" w:rsidRPr="00000000" w:rsidR="00000000" w:rsidDel="00000000" w:rsidP="00000000" w:rsidRDefault="00000000" w14:paraId="00000392" wp14:textId="77777777">
      <w:pPr>
        <w:keepNext w:val="0"/>
        <w:keepLines w:val="0"/>
        <w:widowControl w:val="1"/>
        <w:numPr>
          <w:ilvl w:val="0"/>
          <w:numId w:val="20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Know the adapted IYCF counselling cards and Recommended Practices Booklet </w:t>
      </w:r>
      <w:r w:rsidRPr="00000000" w:rsidDel="00000000" w:rsidR="00000000">
        <w:rPr>
          <w:rtl w:val="0"/>
        </w:rPr>
      </w:r>
    </w:p>
    <w:p xmlns:wp14="http://schemas.microsoft.com/office/word/2010/wordml" w:rsidRPr="00000000" w:rsidR="00000000" w:rsidDel="00000000" w:rsidP="51F78566" w:rsidRDefault="00000000" w14:paraId="00000393" wp14:textId="240E4DFA">
      <w:pPr>
        <w:keepNext w:val="0"/>
        <w:keepLines w:val="0"/>
        <w:widowControl w:val="1"/>
        <w:numPr>
          <w:ilvl w:val="0"/>
          <w:numId w:val="208"/>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Understand key counselling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messages.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r w:rsidRPr="00000000" w:rsidDel="00000000" w:rsidR="00000000">
        <w:rPr>
          <w:rtl w:val="0"/>
        </w:rPr>
      </w:r>
    </w:p>
    <w:p xmlns:wp14="http://schemas.microsoft.com/office/word/2010/wordml" w:rsidRPr="00000000" w:rsidR="00000000" w:rsidDel="00000000" w:rsidP="00000000" w:rsidRDefault="00000000" w14:paraId="00000394" wp14:textId="77777777">
      <w:pPr>
        <w:keepNext w:val="0"/>
        <w:keepLines w:val="0"/>
        <w:widowControl w:val="1"/>
        <w:numPr>
          <w:ilvl w:val="0"/>
          <w:numId w:val="20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Gain confidence in IYCF counselling for families during the COVID-19 pandemic </w:t>
      </w:r>
    </w:p>
    <w:p xmlns:wp14="http://schemas.microsoft.com/office/word/2010/wordml" w:rsidRPr="00000000" w:rsidR="00000000" w:rsidDel="00000000" w:rsidP="00000000" w:rsidRDefault="00000000" w14:paraId="0000039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tbl>
      <w:tblPr>
        <w:tblStyle w:val="Table11"/>
        <w:tblW w:w="8805" w:type="dxa"/>
        <w:jc w:val="left"/>
        <w:tblInd w:w="0.0" w:type="pct"/>
        <w:tblBorders>
          <w:top w:val="single" w:color="000000" w:sz="6" w:space="0"/>
          <w:left w:val="single" w:color="000000" w:sz="6" w:space="0"/>
          <w:bottom w:val="single" w:color="000000" w:sz="6" w:space="0"/>
          <w:right w:val="single" w:color="000000" w:sz="6" w:space="0"/>
        </w:tblBorders>
        <w:tblLayout w:type="fixed"/>
        <w:tblLook w:val="0400"/>
        <w:tblPrChange w:author="">
          <w:tblPr/>
        </w:tblPrChange>
      </w:tblPr>
      <w:tblGrid>
        <w:gridCol w:w="6825"/>
        <w:gridCol w:w="1980"/>
      </w:tblGrid>
      <w:tr xmlns:wp14="http://schemas.microsoft.com/office/word/2010/wordml" w:rsidTr="51F78566" w14:paraId="123C3707" wp14:textId="77777777">
        <w:tc>
          <w:tcPr>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96" wp14:textId="77777777">
            <w:pPr>
              <w:pStyle w:val="Heading3"/>
              <w:rPr>
                <w:rFonts w:ascii="Calibri" w:hAnsi="Calibri" w:eastAsia="Calibri" w:cs="Calibri"/>
              </w:rPr>
            </w:pPr>
            <w:bookmarkStart w:name="_heading=h.28h4qwu" w:colFirst="0" w:colLast="0" w:id="46"/>
            <w:bookmarkEnd w:id="46"/>
            <w:r w:rsidRPr="00000000" w:rsidDel="00000000" w:rsidR="00000000">
              <w:rPr>
                <w:rFonts w:ascii="Calibri" w:hAnsi="Calibri" w:eastAsia="Calibri" w:cs="Calibri"/>
                <w:rtl w:val="0"/>
              </w:rPr>
              <w:t xml:space="preserve">Session outline                                   </w:t>
            </w:r>
          </w:p>
        </w:tc>
        <w:tc>
          <w:tcPr>
            <w:tcBorders>
              <w:top w:val="single" w:color="000000" w:themeColor="text1" w:sz="6"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9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sz w:val="22"/>
                <w:szCs w:val="22"/>
              </w:rPr>
            </w:pPr>
            <w:r w:rsidRPr="00000000" w:rsidDel="00000000" w:rsidR="00000000">
              <w:rPr>
                <w:rtl w:val="0"/>
              </w:rPr>
            </w:r>
          </w:p>
          <w:p w:rsidRPr="00000000" w:rsidR="00000000" w:rsidDel="00000000" w:rsidP="00000000" w:rsidRDefault="00000000" w14:paraId="0000039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Total time: </w:t>
            </w:r>
            <w:r w:rsidRPr="00000000" w:rsidDel="00000000" w:rsidR="00000000">
              <w:rPr>
                <w:rFonts w:ascii="Calibri" w:hAnsi="Calibri" w:eastAsia="Calibri" w:cs="Calibri"/>
                <w:b w:val="1"/>
                <w:rtl w:val="0"/>
              </w:rPr>
              <w:t xml:space="preserve">80</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 mins</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tc>
      </w:tr>
      <w:tr xmlns:wp14="http://schemas.microsoft.com/office/word/2010/wordml" w:rsidTr="51F78566" w14:paraId="59C2DF3A" wp14:textId="77777777">
        <w:trPr>
          <w:trHeight w:val="2790" w:hRule="atLeast"/>
        </w:trPr>
        <w:tc>
          <w:tcPr>
            <w:tcBorders>
              <w:top w:val="nil" w:color="000000" w:themeColor="text1" w:sz="0" w:space="0"/>
              <w:left w:val="single" w:color="000000" w:themeColor="text1" w:sz="6"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99"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ntroduction of the session including objectives- Slides 1 to 2 </w:t>
            </w:r>
          </w:p>
          <w:p w:rsidRPr="00000000" w:rsidR="00000000" w:rsidDel="00000000" w:rsidP="00000000" w:rsidRDefault="00000000" w14:paraId="0000039A"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Why is breastfeeding important? -Slide 3 and 4  </w:t>
            </w:r>
          </w:p>
          <w:p w:rsidRPr="00000000" w:rsidR="00000000" w:rsidDel="00000000" w:rsidP="00000000" w:rsidRDefault="00000000" w14:paraId="0000039B"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Why is IYCF Counselling Important? -Slide 5, 6, and 7 </w:t>
            </w:r>
          </w:p>
          <w:p w:rsidRPr="00000000" w:rsidR="00000000" w:rsidDel="00000000" w:rsidP="00000000" w:rsidRDefault="00000000" w14:paraId="0000039C"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Key IYCF Messages for Counselling Sessions - Slide 8 to 12 </w:t>
            </w:r>
          </w:p>
          <w:p w:rsidRPr="00000000" w:rsidR="00000000" w:rsidDel="00000000" w:rsidP="00000000" w:rsidRDefault="00000000" w14:paraId="0000039D"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Prevention measures for Breastfeeding: Exercise- Slide 13</w:t>
            </w:r>
          </w:p>
          <w:p w:rsidRPr="00000000" w:rsidR="00000000" w:rsidDel="00000000" w:rsidP="00000000" w:rsidRDefault="00000000" w14:paraId="0000039E"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Prevention measures for Breastfeeding- Slide 14  </w:t>
            </w:r>
          </w:p>
          <w:p w:rsidRPr="00000000" w:rsidR="00000000" w:rsidDel="00000000" w:rsidP="00000000" w:rsidRDefault="00000000" w14:paraId="0000039F"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Key Counselling Skills- Slides 15 to 18 </w:t>
            </w:r>
          </w:p>
          <w:p w:rsidRPr="00000000" w:rsidR="00000000" w:rsidDel="00000000" w:rsidP="00000000" w:rsidRDefault="00000000" w14:paraId="000003A0"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IYCF and COVID-19 Counselling- Slides 19 to 35 </w:t>
            </w:r>
          </w:p>
          <w:p w:rsidRPr="00000000" w:rsidR="00000000" w:rsidDel="00000000" w:rsidP="00000000" w:rsidRDefault="00000000" w14:paraId="000003A1"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Dangers of BMS - Slide 36</w:t>
            </w:r>
          </w:p>
        </w:tc>
        <w:tc>
          <w:tcPr>
            <w:tcBorders>
              <w:top w:val="nil" w:color="000000" w:themeColor="text1" w:sz="0"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A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5 Min</w:t>
            </w:r>
            <w:r w:rsidRPr="00000000" w:rsidDel="00000000" w:rsidR="00000000">
              <w:rPr>
                <w:rtl w:val="0"/>
              </w:rPr>
            </w:r>
          </w:p>
          <w:p w:rsidRPr="00000000" w:rsidR="00000000" w:rsidDel="00000000" w:rsidP="00000000" w:rsidRDefault="00000000" w14:paraId="000003A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10 Min</w:t>
            </w:r>
            <w:r w:rsidRPr="00000000" w:rsidDel="00000000" w:rsidR="00000000">
              <w:rPr>
                <w:rtl w:val="0"/>
              </w:rPr>
            </w:r>
          </w:p>
          <w:p w:rsidRPr="00000000" w:rsidR="00000000" w:rsidDel="00000000" w:rsidP="00000000" w:rsidRDefault="00000000" w14:paraId="000003A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5 Min</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p w:rsidRPr="00000000" w:rsidR="00000000" w:rsidDel="00000000" w:rsidP="51F78566" w:rsidRDefault="00000000" w14:paraId="000003A5" wp14:textId="77777777">
            <w:pPr>
              <w:pStyle w:val="Normal"/>
              <w:keepNext w:val="0"/>
              <w:keepLines w:val="0"/>
              <w:widowControl w:val="1"/>
              <w:pBdr>
                <w:top w:val="nil" w:sz="0" w:space="0"/>
                <w:left w:val="nil" w:sz="0" w:space="0"/>
                <w:bottom w:val="nil" w:sz="0" w:space="0"/>
                <w:right w:val="nil" w:sz="0" w:space="0"/>
                <w:between w:val="nil" w:sz="0" w:space="0"/>
              </w:pBdr>
              <w:shd w:val="clear" w:color="auto" w:fill="auto"/>
              <w:spacing w:before="0" w:after="0" w:line="240" w:lineRule="auto"/>
              <w:ind w:left="0" w:right="0" w:firstLine="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10 Min</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p w:rsidR="51F78566" w:rsidP="51F78566" w:rsidRDefault="51F78566" w14:paraId="081E14FD" w14:textId="034B65B2">
            <w:pPr>
              <w:shd w:val="clear" w:color="auto" w:fill="auto"/>
              <w:spacing w:before="0" w:after="0" w:line="240" w:lineRule="auto"/>
              <w:ind w:left="0" w:right="0" w:firstLine="0"/>
              <w:jc w:val="left"/>
              <w:rPr>
                <w:rFonts w:ascii="Calibri" w:hAnsi="Calibri" w:eastAsia="Calibri" w:cs="Calibri"/>
                <w:b w:val="1"/>
                <w:bCs w:val="1"/>
                <w:i w:val="0"/>
                <w:iCs w:val="0"/>
                <w:caps w:val="0"/>
                <w:smallCaps w:val="0"/>
                <w:strike w:val="0"/>
                <w:dstrike w:val="0"/>
                <w:color w:val="000000" w:themeColor="text1" w:themeTint="FF" w:themeShade="FF"/>
                <w:u w:val="none"/>
                <w:vertAlign w:val="baseline"/>
                <w:rtl w:val="0"/>
              </w:rPr>
            </w:pPr>
          </w:p>
          <w:p w:rsidRPr="00000000" w:rsidR="00000000" w:rsidDel="00000000" w:rsidP="00000000" w:rsidRDefault="00000000" w14:paraId="000003A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5 Min</w:t>
            </w:r>
            <w:r w:rsidRPr="00000000" w:rsidDel="00000000" w:rsidR="00000000">
              <w:rPr>
                <w:rtl w:val="0"/>
              </w:rPr>
            </w:r>
          </w:p>
          <w:p w:rsidRPr="00000000" w:rsidR="00000000" w:rsidDel="00000000" w:rsidP="00000000" w:rsidRDefault="00000000" w14:paraId="000003A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2 Min</w:t>
            </w:r>
          </w:p>
          <w:p w:rsidRPr="00000000" w:rsidR="00000000" w:rsidDel="00000000" w:rsidP="00000000" w:rsidRDefault="00000000" w14:paraId="000003A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15 Min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3A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20 Min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3A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u w:val="none"/>
                <w:shd w:val="clear" w:fill="auto"/>
                <w:vertAlign w:val="baseline"/>
              </w:rPr>
            </w:pPr>
            <w:r w:rsidRPr="00000000" w:rsidDel="00000000" w:rsidR="00000000">
              <w:rPr>
                <w:rFonts w:ascii="Calibri" w:hAnsi="Calibri" w:eastAsia="Calibri" w:cs="Calibri"/>
                <w:b w:val="1"/>
                <w:rtl w:val="0"/>
              </w:rPr>
              <w:t xml:space="preserve">8</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 Min</w:t>
            </w:r>
          </w:p>
        </w:tc>
      </w:tr>
    </w:tbl>
    <w:p xmlns:wp14="http://schemas.microsoft.com/office/word/2010/wordml" w:rsidRPr="00000000" w:rsidR="00000000" w:rsidDel="00000000" w:rsidP="00000000" w:rsidRDefault="00000000" w14:paraId="000003A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AC" wp14:textId="77777777">
      <w:pPr>
        <w:pStyle w:val="Heading3"/>
        <w:rPr>
          <w:rFonts w:ascii="Calibri" w:hAnsi="Calibri" w:eastAsia="Calibri" w:cs="Calibri"/>
        </w:rPr>
      </w:pPr>
      <w:bookmarkStart w:name="_heading=h.nmf14n" w:colFirst="0" w:colLast="0" w:id="47"/>
      <w:bookmarkEnd w:id="47"/>
      <w:r w:rsidRPr="00000000" w:rsidDel="00000000" w:rsidR="00000000">
        <w:rPr>
          <w:rFonts w:ascii="Calibri" w:hAnsi="Calibri" w:eastAsia="Calibri" w:cs="Calibri"/>
          <w:rtl w:val="0"/>
        </w:rPr>
        <w:t xml:space="preserve">Advance preparation </w:t>
      </w:r>
    </w:p>
    <w:p xmlns:wp14="http://schemas.microsoft.com/office/word/2010/wordml" w:rsidRPr="00000000" w:rsidR="00000000" w:rsidDel="00000000" w:rsidP="00000000" w:rsidRDefault="00000000" w14:paraId="000003AD" wp14:textId="77777777">
      <w:pPr>
        <w:keepNext w:val="0"/>
        <w:keepLines w:val="0"/>
        <w:widowControl w:val="1"/>
        <w:numPr>
          <w:ilvl w:val="0"/>
          <w:numId w:val="12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R</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ead the Facilitator’s Guide Introduction and relevant appendix for guidance on giving a presentation with slides and adult learning skills. </w:t>
      </w:r>
      <w:r w:rsidRPr="00000000" w:rsidDel="00000000" w:rsidR="00000000">
        <w:rPr>
          <w:rtl w:val="0"/>
        </w:rPr>
      </w:r>
    </w:p>
    <w:p xmlns:wp14="http://schemas.microsoft.com/office/word/2010/wordml" w:rsidRPr="00000000" w:rsidR="00000000" w:rsidDel="00000000" w:rsidP="00000000" w:rsidRDefault="00000000" w14:paraId="000003AE" wp14:textId="77777777">
      <w:pPr>
        <w:keepNext w:val="0"/>
        <w:keepLines w:val="0"/>
        <w:widowControl w:val="1"/>
        <w:numPr>
          <w:ilvl w:val="0"/>
          <w:numId w:val="12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Make sure that Slides are in the correct order and review the notes so to be able to explain the points on the slides.  </w:t>
      </w:r>
      <w:r w:rsidRPr="00000000" w:rsidDel="00000000" w:rsidR="00000000">
        <w:rPr>
          <w:rtl w:val="0"/>
        </w:rPr>
      </w:r>
    </w:p>
    <w:p xmlns:wp14="http://schemas.microsoft.com/office/word/2010/wordml" w:rsidRPr="00000000" w:rsidR="00000000" w:rsidDel="00000000" w:rsidP="00000000" w:rsidRDefault="00000000" w14:paraId="000003AF" wp14:textId="77777777">
      <w:pPr>
        <w:keepNext w:val="0"/>
        <w:keepLines w:val="0"/>
        <w:widowControl w:val="1"/>
        <w:numPr>
          <w:ilvl w:val="0"/>
          <w:numId w:val="12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3B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3B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Note: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The notes in the PowerPoints are to help you explain and answer any questions. They are not to be shown. </w:t>
      </w:r>
    </w:p>
    <w:p xmlns:wp14="http://schemas.microsoft.com/office/word/2010/wordml" w:rsidRPr="00000000" w:rsidR="00000000" w:rsidDel="00000000" w:rsidP="00000000" w:rsidRDefault="00000000" w14:paraId="000003B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B3" wp14:textId="77777777">
      <w:pPr>
        <w:pStyle w:val="Heading3"/>
        <w:rPr>
          <w:rFonts w:ascii="Calibri" w:hAnsi="Calibri" w:eastAsia="Calibri" w:cs="Calibri"/>
        </w:rPr>
      </w:pPr>
      <w:bookmarkStart w:name="_heading=h.37m2jsg" w:colFirst="0" w:colLast="0" w:id="48"/>
      <w:bookmarkEnd w:id="48"/>
      <w:r w:rsidRPr="00000000" w:rsidDel="00000000" w:rsidR="00000000">
        <w:rPr>
          <w:rFonts w:ascii="Calibri" w:hAnsi="Calibri" w:eastAsia="Calibri" w:cs="Calibri"/>
          <w:rtl w:val="0"/>
        </w:rPr>
        <w:t xml:space="preserve">Introduction of the session</w:t>
      </w:r>
    </w:p>
    <w:p xmlns:wp14="http://schemas.microsoft.com/office/word/2010/wordml" w:rsidRPr="00000000" w:rsidR="00000000" w:rsidDel="00000000" w:rsidP="00000000" w:rsidRDefault="00000000" w14:paraId="000003B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51F78566" w:rsidRDefault="00000000" w14:paraId="000003B5" wp14:textId="3E6F57E0">
      <w:pPr>
        <w:keepNext w:val="0"/>
        <w:keepLines w:val="0"/>
        <w:widowControl w:val="1"/>
        <w:pBdr>
          <w:top w:val="nil" w:sz="0" w:space="0"/>
          <w:left w:val="nil" w:sz="0" w:space="0"/>
          <w:bottom w:val="nil" w:sz="0" w:space="0"/>
          <w:right w:val="nil" w:sz="0" w:space="0"/>
          <w:between w:val="nil" w:sz="0" w:space="0"/>
        </w:pBdr>
        <w:shd w:val="clear" w:color="auto" w:fill="auto"/>
        <w:spacing w:before="0" w:after="0" w:line="240" w:lineRule="auto"/>
        <w:ind w:left="0" w:right="0" w:firstLine="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1"/>
          <w:bCs w:val="1"/>
        </w:rPr>
        <w:t xml:space="preserve">Present</w:t>
      </w: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 Slide </w:t>
      </w: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1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2 minutes) </w:t>
      </w:r>
    </w:p>
    <w:p xmlns:wp14="http://schemas.microsoft.com/office/word/2010/wordml" w:rsidRPr="00000000" w:rsidR="00000000" w:rsidDel="00000000" w:rsidP="00000000" w:rsidRDefault="00000000" w14:paraId="000003B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Fonts w:ascii="Calibri" w:hAnsi="Calibri" w:eastAsia="Calibri" w:cs="Calibri"/>
          <w:rtl w:val="0"/>
        </w:rPr>
        <w:t xml:space="preserve">Introduce the Session.</w:t>
      </w:r>
      <w:r w:rsidRPr="00000000" w:rsidDel="00000000" w:rsidR="00000000">
        <w:rPr>
          <w:rtl w:val="0"/>
        </w:rPr>
      </w:r>
    </w:p>
    <w:p xmlns:wp14="http://schemas.microsoft.com/office/word/2010/wordml" w:rsidRPr="00000000" w:rsidR="00000000" w:rsidDel="00000000" w:rsidP="00000000" w:rsidRDefault="00000000" w14:paraId="000003B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B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2</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(3 minutes) </w:t>
      </w:r>
    </w:p>
    <w:p xmlns:wp14="http://schemas.microsoft.com/office/word/2010/wordml" w:rsidRPr="00000000" w:rsidR="00000000" w:rsidDel="00000000" w:rsidP="00000000" w:rsidRDefault="00000000" w14:paraId="000003B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Fonts w:ascii="Calibri" w:hAnsi="Calibri" w:eastAsia="Calibri" w:cs="Calibri"/>
          <w:rtl w:val="0"/>
        </w:rPr>
        <w:t xml:space="preserve">Read and explain the objectives.</w:t>
      </w:r>
      <w:r w:rsidRPr="00000000" w:rsidDel="00000000" w:rsidR="00000000">
        <w:rPr>
          <w:rtl w:val="0"/>
        </w:rPr>
      </w:r>
    </w:p>
    <w:p xmlns:wp14="http://schemas.microsoft.com/office/word/2010/wordml" w:rsidRPr="00000000" w:rsidR="00000000" w:rsidDel="00000000" w:rsidP="00000000" w:rsidRDefault="00000000" w14:paraId="000003B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B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B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Fonts w:ascii="Calibri" w:hAnsi="Calibri" w:eastAsia="Calibri" w:cs="Calibri"/>
          <w:b w:val="1"/>
          <w:i w:val="0"/>
          <w:smallCaps w:val="0"/>
          <w:strike w:val="0"/>
          <w:color w:val="000000"/>
          <w:sz w:val="28"/>
          <w:szCs w:val="28"/>
          <w:u w:val="none"/>
          <w:shd w:val="clear" w:fill="auto"/>
          <w:vertAlign w:val="baseline"/>
          <w:rtl w:val="0"/>
        </w:rPr>
        <w:t xml:space="preserve">Why is breastfeeding important? </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B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B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3</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(5 mins)</w:t>
      </w:r>
    </w:p>
    <w:p xmlns:wp14="http://schemas.microsoft.com/office/word/2010/wordml" w:rsidRPr="00000000" w:rsidR="00000000" w:rsidDel="00000000" w:rsidP="00000000" w:rsidRDefault="00000000" w14:paraId="000003B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Brainstorm and write on a flip chart why breastfeeding is important and discuss the answers. </w:t>
      </w:r>
      <w:r w:rsidRPr="00000000" w:rsidDel="00000000" w:rsidR="00000000">
        <w:rPr>
          <w:rtl w:val="0"/>
        </w:rPr>
      </w:r>
    </w:p>
    <w:p xmlns:wp14="http://schemas.microsoft.com/office/word/2010/wordml" w:rsidRPr="00000000" w:rsidR="00000000" w:rsidDel="00000000" w:rsidP="00000000" w:rsidRDefault="00000000" w14:paraId="000003C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C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4</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(5 mins) </w:t>
      </w:r>
      <w:r w:rsidRPr="00000000" w:rsidDel="00000000" w:rsidR="00000000">
        <w:rPr>
          <w:rtl w:val="0"/>
        </w:rPr>
      </w:r>
    </w:p>
    <w:p xmlns:wp14="http://schemas.microsoft.com/office/word/2010/wordml" w:rsidRPr="00000000" w:rsidR="00000000" w:rsidDel="00000000" w:rsidP="00000000" w:rsidRDefault="00000000" w14:paraId="000003C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Discuss how this and the participants answers to the exercise are similar. </w:t>
      </w:r>
    </w:p>
    <w:p xmlns:wp14="http://schemas.microsoft.com/office/word/2010/wordml" w:rsidRPr="00000000" w:rsidR="00000000" w:rsidDel="00000000" w:rsidP="00000000" w:rsidRDefault="00000000" w14:paraId="000003C3"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C4" wp14:textId="77777777">
      <w:pPr>
        <w:rPr>
          <w:rFonts w:ascii="Calibri" w:hAnsi="Calibri" w:eastAsia="Calibri" w:cs="Calibri"/>
        </w:rPr>
      </w:pPr>
      <w:r w:rsidRPr="00000000" w:rsidDel="00000000" w:rsidR="00000000">
        <w:rPr>
          <w:rFonts w:ascii="Calibri" w:hAnsi="Calibri" w:eastAsia="Calibri" w:cs="Calibri"/>
          <w:rtl w:val="0"/>
        </w:rPr>
        <w:t xml:space="preserve">Key points and additional information:</w:t>
      </w:r>
    </w:p>
    <w:p xmlns:wp14="http://schemas.microsoft.com/office/word/2010/wordml" w:rsidRPr="00000000" w:rsidR="00000000" w:rsidDel="00000000" w:rsidP="00000000" w:rsidRDefault="00000000" w14:paraId="000003C5" wp14:textId="5CF4F9E0">
      <w:pPr>
        <w:numPr>
          <w:ilvl w:val="0"/>
          <w:numId w:val="204"/>
        </w:numPr>
        <w:ind w:left="720" w:hanging="360"/>
        <w:rPr>
          <w:rFonts w:ascii="Calibri" w:hAnsi="Calibri" w:eastAsia="Calibri" w:cs="Calibri"/>
          <w:u w:val="none"/>
        </w:rPr>
      </w:pPr>
      <w:r w:rsidRPr="51F78566" w:rsidR="51F78566">
        <w:rPr>
          <w:rFonts w:ascii="Calibri" w:hAnsi="Calibri" w:eastAsia="Calibri" w:cs="Calibri"/>
        </w:rPr>
        <w:t xml:space="preserve">Breastfeeding is the single most important intervention for child </w:t>
      </w:r>
      <w:r w:rsidRPr="51F78566" w:rsidR="51F78566">
        <w:rPr>
          <w:rFonts w:ascii="Calibri" w:hAnsi="Calibri" w:eastAsia="Calibri" w:cs="Calibri"/>
        </w:rPr>
        <w:t>survival.</w:t>
      </w:r>
      <w:r w:rsidRPr="51F78566" w:rsidR="51F78566">
        <w:rPr>
          <w:rFonts w:ascii="Calibri" w:hAnsi="Calibri" w:eastAsia="Calibri" w:cs="Calibri"/>
        </w:rPr>
        <w:t> </w:t>
      </w:r>
    </w:p>
    <w:p xmlns:wp14="http://schemas.microsoft.com/office/word/2010/wordml" w:rsidRPr="00000000" w:rsidR="00000000" w:rsidDel="00000000" w:rsidP="00000000" w:rsidRDefault="00000000" w14:paraId="000003C6" wp14:textId="06A00AE9">
      <w:pPr>
        <w:numPr>
          <w:ilvl w:val="0"/>
          <w:numId w:val="204"/>
        </w:numPr>
        <w:ind w:left="720" w:hanging="360"/>
        <w:rPr>
          <w:rFonts w:ascii="Calibri" w:hAnsi="Calibri" w:eastAsia="Calibri" w:cs="Calibri"/>
          <w:u w:val="none"/>
        </w:rPr>
      </w:pPr>
      <w:r w:rsidRPr="00000000" w:rsidDel="00000000" w:rsidR="51F78566">
        <w:rPr>
          <w:rFonts w:ascii="Calibri" w:hAnsi="Calibri" w:eastAsia="Calibri" w:cs="Calibri"/>
        </w:rPr>
        <w:t xml:space="preserve">Global guidance is the same in COVID regarding IYCF key </w:t>
      </w:r>
      <w:r w:rsidRPr="00000000" w:rsidDel="00000000" w:rsidR="51F78566">
        <w:rPr>
          <w:rFonts w:ascii="Calibri" w:hAnsi="Calibri" w:eastAsia="Calibri" w:cs="Calibri"/>
        </w:rPr>
        <w:t xml:space="preserve">messages.</w:t>
      </w:r>
      <w:r w:rsidRPr="00000000" w:rsidDel="00000000" w:rsidR="51F78566">
        <w:rPr>
          <w:rFonts w:ascii="Calibri" w:hAnsi="Calibri" w:eastAsia="Calibri" w:cs="Calibri"/>
        </w:rPr>
        <w:t xml:space="preserve"> </w:t>
      </w:r>
      <w:r w:rsidRPr="00000000" w:rsidDel="00000000" w:rsidR="00000000">
        <w:rPr>
          <w:rtl w:val="0"/>
        </w:rPr>
      </w:r>
    </w:p>
    <w:p xmlns:wp14="http://schemas.microsoft.com/office/word/2010/wordml" w:rsidRPr="00000000" w:rsidR="00000000" w:rsidDel="00000000" w:rsidP="00000000" w:rsidRDefault="00000000" w14:paraId="000003C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C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rPr>
      </w:pPr>
      <w:r w:rsidRPr="00000000" w:rsidDel="00000000" w:rsidR="00000000">
        <w:rPr>
          <w:rFonts w:ascii="Calibri" w:hAnsi="Calibri" w:eastAsia="Calibri" w:cs="Calibri"/>
          <w:b w:val="1"/>
          <w:i w:val="0"/>
          <w:smallCaps w:val="0"/>
          <w:strike w:val="0"/>
          <w:color w:val="000000"/>
          <w:sz w:val="28"/>
          <w:szCs w:val="28"/>
          <w:u w:val="none"/>
          <w:shd w:val="clear" w:fill="auto"/>
          <w:vertAlign w:val="baseline"/>
          <w:rtl w:val="0"/>
        </w:rPr>
        <w:t xml:space="preserve">Why is IYCF Counselling important?</w:t>
      </w:r>
      <w:r w:rsidRPr="00000000" w:rsidDel="00000000" w:rsidR="00000000">
        <w:rPr>
          <w:rFonts w:ascii="Calibri" w:hAnsi="Calibri" w:eastAsia="Calibri" w:cs="Calibri"/>
          <w:b w:val="0"/>
          <w:i w:val="0"/>
          <w:smallCaps w:val="0"/>
          <w:strike w:val="0"/>
          <w:color w:val="000000"/>
          <w:sz w:val="28"/>
          <w:szCs w:val="28"/>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C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3C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5, 6, and 7</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(6 minutes) </w:t>
      </w:r>
    </w:p>
    <w:p xmlns:wp14="http://schemas.microsoft.com/office/word/2010/wordml" w:rsidRPr="00000000" w:rsidR="00000000" w:rsidDel="00000000" w:rsidP="00000000" w:rsidRDefault="00000000" w14:paraId="000003CB" wp14:textId="77777777">
      <w:pPr>
        <w:rPr>
          <w:rFonts w:ascii="Calibri" w:hAnsi="Calibri" w:eastAsia="Calibri" w:cs="Calibri"/>
        </w:rPr>
      </w:pPr>
      <w:r w:rsidRPr="00000000" w:rsidDel="00000000" w:rsidR="00000000">
        <w:rPr>
          <w:rFonts w:ascii="Calibri" w:hAnsi="Calibri" w:eastAsia="Calibri" w:cs="Calibri"/>
          <w:rtl w:val="0"/>
        </w:rPr>
        <w:t xml:space="preserve">Key points and additional information: </w:t>
      </w:r>
    </w:p>
    <w:p xmlns:wp14="http://schemas.microsoft.com/office/word/2010/wordml" w:rsidRPr="00000000" w:rsidR="00000000" w:rsidDel="00000000" w:rsidP="00000000" w:rsidRDefault="00000000" w14:paraId="000003CC" wp14:textId="0C7CE284">
      <w:pPr>
        <w:numPr>
          <w:ilvl w:val="0"/>
          <w:numId w:val="2"/>
        </w:numPr>
        <w:ind w:left="720" w:hanging="360"/>
        <w:rPr>
          <w:rFonts w:ascii="Calibri" w:hAnsi="Calibri" w:eastAsia="Calibri" w:cs="Calibri"/>
        </w:rPr>
      </w:pPr>
      <w:r w:rsidRPr="51F78566" w:rsidR="51F78566">
        <w:rPr>
          <w:rFonts w:ascii="Calibri" w:hAnsi="Calibri" w:eastAsia="Calibri" w:cs="Calibri"/>
        </w:rPr>
        <w:t xml:space="preserve">Counselling is a way to support mothers and caregivers to have optimal IYCF </w:t>
      </w:r>
      <w:r w:rsidRPr="51F78566" w:rsidR="51F78566">
        <w:rPr>
          <w:rFonts w:ascii="Calibri" w:hAnsi="Calibri" w:eastAsia="Calibri" w:cs="Calibri"/>
        </w:rPr>
        <w:t>practices.</w:t>
      </w:r>
      <w:r w:rsidRPr="51F78566" w:rsidR="51F78566">
        <w:rPr>
          <w:rFonts w:ascii="Calibri" w:hAnsi="Calibri" w:eastAsia="Calibri" w:cs="Calibri"/>
        </w:rPr>
        <w:t> </w:t>
      </w:r>
    </w:p>
    <w:p xmlns:wp14="http://schemas.microsoft.com/office/word/2010/wordml" w:rsidRPr="00000000" w:rsidR="00000000" w:rsidDel="00000000" w:rsidP="00000000" w:rsidRDefault="00000000" w14:paraId="000003CD" wp14:textId="77777777">
      <w:pPr>
        <w:numPr>
          <w:ilvl w:val="0"/>
          <w:numId w:val="2"/>
        </w:numPr>
        <w:ind w:left="720" w:hanging="360"/>
        <w:rPr>
          <w:rFonts w:ascii="Calibri" w:hAnsi="Calibri" w:eastAsia="Calibri" w:cs="Calibri"/>
        </w:rPr>
      </w:pPr>
      <w:r w:rsidRPr="00000000" w:rsidDel="00000000" w:rsidR="00000000">
        <w:rPr>
          <w:rFonts w:ascii="Calibri" w:hAnsi="Calibri" w:eastAsia="Calibri" w:cs="Calibri"/>
          <w:rtl w:val="0"/>
        </w:rPr>
        <w:t xml:space="preserve">Counselling gives advice and support but does not tell people what to do. It is meeting mother’s where they are and helping them to make the right decisions for themselves.</w:t>
      </w:r>
      <w:r w:rsidRPr="00000000" w:rsidDel="00000000" w:rsidR="00000000">
        <w:rPr>
          <w:rtl w:val="0"/>
        </w:rPr>
      </w:r>
    </w:p>
    <w:p xmlns:wp14="http://schemas.microsoft.com/office/word/2010/wordml" w:rsidRPr="00000000" w:rsidR="00000000" w:rsidDel="00000000" w:rsidP="00000000" w:rsidRDefault="00000000" w14:paraId="000003C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C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D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sz w:val="28"/>
          <w:szCs w:val="28"/>
          <w:u w:val="none"/>
          <w:shd w:val="clear" w:fill="auto"/>
          <w:vertAlign w:val="baseline"/>
          <w:rtl w:val="0"/>
        </w:rPr>
        <w:t xml:space="preserve">Key IYCF Messages for Counselling Sessions</w:t>
      </w:r>
      <w:r w:rsidRPr="00000000" w:rsidDel="00000000" w:rsidR="00000000">
        <w:rPr>
          <w:rFonts w:ascii="Calibri" w:hAnsi="Calibri" w:eastAsia="Calibri" w:cs="Calibri"/>
          <w:b w:val="0"/>
          <w:i w:val="0"/>
          <w:smallCaps w:val="0"/>
          <w:strike w:val="0"/>
          <w:color w:val="000000"/>
          <w:sz w:val="28"/>
          <w:szCs w:val="28"/>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D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sz w:val="22"/>
          <w:szCs w:val="22"/>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D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8, 9, 10, 11, 12, and 13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(10 minutes) </w:t>
      </w:r>
      <w:r w:rsidRPr="00000000" w:rsidDel="00000000" w:rsidR="00000000">
        <w:rPr>
          <w:rtl w:val="0"/>
        </w:rPr>
      </w:r>
    </w:p>
    <w:p xmlns:wp14="http://schemas.microsoft.com/office/word/2010/wordml" w:rsidRPr="00000000" w:rsidR="00000000" w:rsidDel="00000000" w:rsidP="00000000" w:rsidRDefault="00000000" w14:paraId="000003D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r w:rsidRPr="00000000" w:rsidDel="00000000" w:rsidR="00000000">
        <w:rPr>
          <w:rFonts w:ascii="Calibri" w:hAnsi="Calibri" w:eastAsia="Calibri" w:cs="Calibri"/>
          <w:rtl w:val="0"/>
        </w:rPr>
        <w:t xml:space="preserve">Key points and additional information: </w:t>
      </w:r>
    </w:p>
    <w:p xmlns:wp14="http://schemas.microsoft.com/office/word/2010/wordml" w:rsidRPr="00000000" w:rsidR="00000000" w:rsidDel="00000000" w:rsidP="00000000" w:rsidRDefault="00000000" w14:paraId="000003D4" wp14:textId="77777777">
      <w:pPr>
        <w:numPr>
          <w:ilvl w:val="0"/>
          <w:numId w:val="3"/>
        </w:numPr>
        <w:ind w:left="720" w:hanging="360"/>
        <w:rPr>
          <w:rFonts w:ascii="Calibri" w:hAnsi="Calibri" w:eastAsia="Calibri" w:cs="Calibri"/>
        </w:rPr>
      </w:pPr>
      <w:r w:rsidRPr="00000000" w:rsidDel="00000000" w:rsidR="00000000">
        <w:rPr>
          <w:rFonts w:ascii="Calibri" w:hAnsi="Calibri" w:eastAsia="Calibri" w:cs="Calibri"/>
          <w:rtl w:val="0"/>
        </w:rPr>
        <w:t xml:space="preserve">WHO, UNICEF, and the MOH advise all families with suspected or confirmed COVID-19 to continue the recommended IYCF practices with necessary hygiene precautions </w:t>
      </w:r>
    </w:p>
    <w:p xmlns:wp14="http://schemas.microsoft.com/office/word/2010/wordml" w:rsidRPr="00000000" w:rsidR="00000000" w:rsidDel="00000000" w:rsidP="00000000" w:rsidRDefault="00000000" w14:paraId="000003D5" wp14:textId="77777777">
      <w:pPr>
        <w:numPr>
          <w:ilvl w:val="0"/>
          <w:numId w:val="3"/>
        </w:numPr>
        <w:ind w:left="720" w:hanging="360"/>
        <w:rPr>
          <w:rFonts w:ascii="Calibri" w:hAnsi="Calibri" w:eastAsia="Calibri" w:cs="Calibri"/>
        </w:rPr>
      </w:pPr>
      <w:r w:rsidRPr="00000000" w:rsidDel="00000000" w:rsidR="00000000">
        <w:rPr>
          <w:rFonts w:ascii="Calibri" w:hAnsi="Calibri" w:eastAsia="Calibri" w:cs="Calibri"/>
          <w:rtl w:val="0"/>
        </w:rPr>
        <w:t xml:space="preserve">Lactating women and breastfeed children can continue to breastfeed as normal even after receiving the COVID-19 Vaccine.</w:t>
      </w:r>
    </w:p>
    <w:p xmlns:wp14="http://schemas.microsoft.com/office/word/2010/wordml" w:rsidRPr="00000000" w:rsidR="00000000" w:rsidDel="00000000" w:rsidP="00000000" w:rsidRDefault="00000000" w14:paraId="000003D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D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D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Slides 14 and 15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(15 minutes) </w:t>
      </w:r>
      <w:r w:rsidRPr="00000000" w:rsidDel="00000000" w:rsidR="00000000">
        <w:rPr>
          <w:rtl w:val="0"/>
        </w:rPr>
      </w:r>
    </w:p>
    <w:p xmlns:wp14="http://schemas.microsoft.com/office/word/2010/wordml" w:rsidRPr="00000000" w:rsidR="00000000" w:rsidDel="00000000" w:rsidP="51F78566" w:rsidRDefault="00000000" w14:paraId="000003D9" wp14:textId="6B1C2CD8">
      <w:pPr>
        <w:keepNext w:val="0"/>
        <w:keepLines w:val="0"/>
        <w:widowControl w:val="1"/>
        <w:pBdr>
          <w:top w:val="nil" w:sz="0" w:space="0"/>
          <w:left w:val="nil" w:sz="0" w:space="0"/>
          <w:bottom w:val="nil" w:sz="0" w:space="0"/>
          <w:right w:val="nil" w:sz="0" w:space="0"/>
          <w:between w:val="nil" w:sz="0" w:space="0"/>
        </w:pBdr>
        <w:shd w:val="clear" w:color="auto" w:fill="auto"/>
        <w:spacing w:before="0" w:after="0" w:line="240" w:lineRule="auto"/>
        <w:ind w:left="0" w:right="0" w:firstLine="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Ask participants what do they think are prevention measures that mothers can take while breastfeeding to prevent the spread of COVID-19? Write on a flip chart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the participants' answer</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r w:rsidRPr="00000000" w:rsidDel="00000000" w:rsidR="00000000">
        <w:rPr>
          <w:rtl w:val="0"/>
        </w:rPr>
      </w:r>
    </w:p>
    <w:p xmlns:wp14="http://schemas.microsoft.com/office/word/2010/wordml" w:rsidRPr="00000000" w:rsidR="00000000" w:rsidDel="00000000" w:rsidP="00000000" w:rsidRDefault="00000000" w14:paraId="000003D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D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Fonts w:ascii="Calibri" w:hAnsi="Calibri" w:eastAsia="Calibri" w:cs="Calibri"/>
          <w:i w:val="0"/>
          <w:smallCaps w:val="0"/>
          <w:strike w:val="0"/>
          <w:color w:val="000000"/>
          <w:u w:val="none"/>
          <w:shd w:val="clear" w:fill="auto"/>
          <w:vertAlign w:val="baseline"/>
          <w:rtl w:val="0"/>
        </w:rPr>
        <w:t xml:space="preserve">Key points and additional information:</w:t>
      </w:r>
      <w:r w:rsidRPr="00000000" w:rsidDel="00000000" w:rsidR="00000000">
        <w:rPr>
          <w:rtl w:val="0"/>
        </w:rPr>
      </w:r>
    </w:p>
    <w:p xmlns:wp14="http://schemas.microsoft.com/office/word/2010/wordml" w:rsidRPr="00000000" w:rsidR="00000000" w:rsidDel="00000000" w:rsidP="51F78566" w:rsidRDefault="00000000" w14:paraId="000003DC" wp14:textId="04AF97D6">
      <w:pPr>
        <w:keepNext w:val="0"/>
        <w:keepLines w:val="0"/>
        <w:widowControl w:val="1"/>
        <w:numPr>
          <w:ilvl w:val="0"/>
          <w:numId w:val="4"/>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Global IYCF guidelines have remained in place with risk reduction activities included such as hand washing and wearing a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mask.</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r w:rsidRPr="00000000" w:rsidDel="00000000" w:rsidR="00000000">
        <w:rPr>
          <w:rtl w:val="0"/>
        </w:rPr>
      </w:r>
    </w:p>
    <w:p xmlns:wp14="http://schemas.microsoft.com/office/word/2010/wordml" w:rsidRPr="00000000" w:rsidR="00000000" w:rsidDel="00000000" w:rsidP="51F78566" w:rsidRDefault="00000000" w14:paraId="000003DD" wp14:textId="42AE29EA">
      <w:pPr>
        <w:keepNext w:val="0"/>
        <w:keepLines w:val="0"/>
        <w:widowControl w:val="1"/>
        <w:numPr>
          <w:ilvl w:val="0"/>
          <w:numId w:val="4"/>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Highlight the dangers of BMS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use.</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p xmlns:wp14="http://schemas.microsoft.com/office/word/2010/wordml" w:rsidRPr="00000000" w:rsidR="00000000" w:rsidDel="00000000" w:rsidP="00000000" w:rsidRDefault="00000000" w14:paraId="000003D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D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E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Slides 16, 17, 18, and 19</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 (15 min)  </w:t>
      </w:r>
      <w:r w:rsidRPr="00000000" w:rsidDel="00000000" w:rsidR="00000000">
        <w:rPr>
          <w:rtl w:val="0"/>
        </w:rPr>
      </w:r>
    </w:p>
    <w:p xmlns:wp14="http://schemas.microsoft.com/office/word/2010/wordml" w:rsidRPr="00000000" w:rsidR="00000000" w:rsidDel="00000000" w:rsidP="00000000" w:rsidRDefault="00000000" w14:paraId="000003E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Introduce key counselling skills and go through why counselling is important and what are the key skills to have.   </w:t>
      </w:r>
      <w:r w:rsidRPr="00000000" w:rsidDel="00000000" w:rsidR="00000000">
        <w:rPr>
          <w:rtl w:val="0"/>
        </w:rPr>
      </w:r>
    </w:p>
    <w:p xmlns:wp14="http://schemas.microsoft.com/office/word/2010/wordml" w:rsidRPr="00000000" w:rsidR="00000000" w:rsidDel="00000000" w:rsidP="00000000" w:rsidRDefault="00000000" w14:paraId="000003E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E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In the dialogue you can see a nutrition worker providing one to one counselling with a mother.  </w:t>
      </w:r>
    </w:p>
    <w:p xmlns:wp14="http://schemas.microsoft.com/office/word/2010/wordml" w:rsidRPr="00000000" w:rsidR="00000000" w:rsidDel="00000000" w:rsidP="00000000" w:rsidRDefault="00000000" w14:paraId="000003E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51F78566" w:rsidRDefault="00000000" w14:paraId="000003E5" wp14:textId="77777777">
      <w:pPr>
        <w:keepNext w:val="0"/>
        <w:keepLines w:val="0"/>
        <w:widowControl w:val="1"/>
        <w:pBdr>
          <w:top w:val="nil" w:sz="0" w:space="0"/>
          <w:left w:val="nil" w:sz="0" w:space="0"/>
          <w:bottom w:val="nil" w:sz="0" w:space="0"/>
          <w:right w:val="nil" w:sz="0" w:space="0"/>
          <w:between w:val="nil" w:sz="0" w:space="0"/>
        </w:pBdr>
        <w:shd w:val="clear" w:color="auto" w:fill="auto"/>
        <w:spacing w:before="0" w:after="0" w:line="240" w:lineRule="auto"/>
        <w:ind w:left="0" w:right="0" w:firstLine="0"/>
        <w:jc w:val="both"/>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Non-verbal language is shown;</w:t>
      </w:r>
      <w:r w:rsidRPr="00000000" w:rsidDel="00000000" w:rsidR="51F78566">
        <w:rPr>
          <w:rFonts w:ascii="Calibri" w:hAnsi="Calibri" w:eastAsia="Calibri" w:cs="Calibri"/>
        </w:rPr>
        <w:t xml:space="preserve">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she is leaning forward, looking at the mother while talking to her, at the same level as the mother in an open way. </w:t>
      </w:r>
      <w:r w:rsidRPr="00000000" w:rsidDel="00000000" w:rsidR="00000000">
        <w:rPr>
          <w:rtl w:val="0"/>
        </w:rPr>
      </w:r>
    </w:p>
    <w:p xmlns:wp14="http://schemas.microsoft.com/office/word/2010/wordml" w:rsidRPr="00000000" w:rsidR="00000000" w:rsidDel="00000000" w:rsidP="00000000" w:rsidRDefault="00000000" w14:paraId="000003E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E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right="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rtl w:val="0"/>
        </w:rPr>
        <w:t xml:space="preserve">T</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he nutrition worker is using her counselling skills to support the mother. </w:t>
      </w:r>
      <w:r w:rsidRPr="00000000" w:rsidDel="00000000" w:rsidR="00000000">
        <w:rPr>
          <w:rtl w:val="0"/>
        </w:rPr>
      </w:r>
    </w:p>
    <w:p xmlns:wp14="http://schemas.microsoft.com/office/word/2010/wordml" w:rsidRPr="00000000" w:rsidR="00000000" w:rsidDel="00000000" w:rsidP="00000000" w:rsidRDefault="00000000" w14:paraId="000003E8" wp14:textId="77777777">
      <w:pPr>
        <w:keepNext w:val="0"/>
        <w:keepLines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How is your child feeling?</w:t>
      </w: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She is using an </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open-ended question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51F78566" w:rsidRDefault="00000000" w14:paraId="000003E9" wp14:textId="3CAC85D7">
      <w:pPr>
        <w:keepNext w:val="0"/>
        <w:keepLines w:val="0"/>
        <w:widowControl w:val="1"/>
        <w:numPr>
          <w:ilvl w:val="0"/>
          <w:numId w:val="1"/>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both"/>
        <w:rPr>
          <w:rFonts w:ascii="Calibri" w:hAnsi="Calibri" w:eastAsia="Calibri" w:cs="Calibri"/>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This allows for the mother to say more than just ‘yes’ or ‘no’ and to provide information to the nutrition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worker.</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r w:rsidRPr="00000000" w:rsidDel="00000000" w:rsidR="00000000">
        <w:rPr>
          <w:rtl w:val="0"/>
        </w:rPr>
      </w:r>
    </w:p>
    <w:p xmlns:wp14="http://schemas.microsoft.com/office/word/2010/wordml" w:rsidRPr="00000000" w:rsidR="00000000" w:rsidDel="00000000" w:rsidP="00000000" w:rsidRDefault="00000000" w14:paraId="000003EA" wp14:textId="77777777">
      <w:pPr>
        <w:keepNext w:val="0"/>
        <w:keepLines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What did your child have to eat yesterday?</w:t>
      </w: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Using an </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open-ended question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51F78566" w:rsidRDefault="00000000" w14:paraId="000003EB" wp14:textId="1A7895BF">
      <w:pPr>
        <w:keepNext w:val="0"/>
        <w:keepLines w:val="0"/>
        <w:widowControl w:val="1"/>
        <w:numPr>
          <w:ilvl w:val="0"/>
          <w:numId w:val="1"/>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both"/>
        <w:rPr>
          <w:rFonts w:ascii="Calibri" w:hAnsi="Calibri" w:eastAsia="Calibri" w:cs="Calibri"/>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The mother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can</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open</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more and express her concerns. </w:t>
      </w:r>
      <w:r w:rsidRPr="00000000" w:rsidDel="00000000" w:rsidR="00000000">
        <w:rPr>
          <w:rtl w:val="0"/>
        </w:rPr>
      </w:r>
    </w:p>
    <w:p xmlns:wp14="http://schemas.microsoft.com/office/word/2010/wordml" w:rsidRPr="00000000" w:rsidR="00000000" w:rsidDel="00000000" w:rsidP="00000000" w:rsidRDefault="00000000" w14:paraId="000003EC" wp14:textId="77777777">
      <w:pPr>
        <w:keepNext w:val="0"/>
        <w:keepLines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 hear you say you are feeling worried?</w:t>
      </w: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This is </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reflecting back</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The nutrition worker is able to show that she has listened to what the mother has said. </w:t>
      </w:r>
      <w:r w:rsidRPr="00000000" w:rsidDel="00000000" w:rsidR="00000000">
        <w:rPr>
          <w:rtl w:val="0"/>
        </w:rPr>
      </w:r>
    </w:p>
    <w:p xmlns:wp14="http://schemas.microsoft.com/office/word/2010/wordml" w:rsidRPr="00000000" w:rsidR="00000000" w:rsidDel="00000000" w:rsidP="51F78566" w:rsidRDefault="00000000" w14:paraId="000003ED" wp14:textId="74898E48">
      <w:pPr>
        <w:keepNext w:val="0"/>
        <w:keepLines w:val="0"/>
        <w:widowControl w:val="1"/>
        <w:numPr>
          <w:ilvl w:val="0"/>
          <w:numId w:val="1"/>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both"/>
        <w:rPr>
          <w:rFonts w:ascii="Calibri" w:hAnsi="Calibri" w:eastAsia="Calibri" w:cs="Calibri"/>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This has allowed for the mother to go more into her feelings, express her specific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concerns.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r w:rsidRPr="00000000" w:rsidDel="00000000" w:rsidR="00000000">
        <w:rPr>
          <w:rtl w:val="0"/>
        </w:rPr>
      </w:r>
    </w:p>
    <w:p xmlns:wp14="http://schemas.microsoft.com/office/word/2010/wordml" w:rsidRPr="00000000" w:rsidR="00000000" w:rsidDel="00000000" w:rsidP="00000000" w:rsidRDefault="00000000" w14:paraId="000003EE" wp14:textId="77777777">
      <w:pPr>
        <w:keepNext w:val="0"/>
        <w:keepLines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That can be a very scary feeling.  Tell me more about how you are feeling.</w:t>
      </w: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This</w:t>
      </w:r>
      <w:r w:rsidRPr="00000000" w:rsidDel="00000000" w:rsidR="00000000">
        <w:rPr>
          <w:rFonts w:ascii="Calibri" w:hAnsi="Calibri" w:eastAsia="Calibri" w:cs="Calibri"/>
          <w:rtl w:val="0"/>
        </w:rPr>
        <w:t xml:space="preserve"> </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is </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empathy</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The nutrition worker shows the mother that she understands and feels her concerns from her point of view.  By allowing for empathy the nutrition worker is opening the conversation more for the mother to continue to talk so they can work through the issues she may be having. </w:t>
      </w:r>
    </w:p>
    <w:p xmlns:wp14="http://schemas.microsoft.com/office/word/2010/wordml" w:rsidRPr="00000000" w:rsidR="00000000" w:rsidDel="00000000" w:rsidP="00000000" w:rsidRDefault="00000000" w14:paraId="000003E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F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F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sz w:val="20"/>
          <w:szCs w:val="20"/>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20 to 36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(30 minutes) </w:t>
      </w:r>
      <w:r w:rsidRPr="00000000" w:rsidDel="00000000" w:rsidR="00000000">
        <w:rPr>
          <w:rtl w:val="0"/>
        </w:rPr>
      </w:r>
    </w:p>
    <w:p xmlns:wp14="http://schemas.microsoft.com/office/word/2010/wordml" w:rsidRPr="00000000" w:rsidR="00000000" w:rsidDel="00000000" w:rsidP="00000000" w:rsidRDefault="00000000" w14:paraId="000003F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rtl w:val="0"/>
        </w:rPr>
        <w:t xml:space="preserve">Explain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the COVID-19 adaptations for IYCF counselling.  Ensure time for participants to ask questions or get clarification.   </w:t>
      </w:r>
    </w:p>
    <w:p xmlns:wp14="http://schemas.microsoft.com/office/word/2010/wordml" w:rsidRPr="00000000" w:rsidR="00000000" w:rsidDel="00000000" w:rsidP="00000000" w:rsidRDefault="00000000" w14:paraId="000003F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F4" wp14:textId="77777777">
      <w:pPr>
        <w:jc w:val="both"/>
        <w:rPr>
          <w:rFonts w:ascii="Calibri" w:hAnsi="Calibri" w:eastAsia="Calibri" w:cs="Calibri"/>
        </w:rPr>
      </w:pPr>
      <w:r w:rsidRPr="00000000" w:rsidDel="00000000" w:rsidR="00000000">
        <w:rPr>
          <w:rFonts w:ascii="Calibri" w:hAnsi="Calibri" w:eastAsia="Calibri" w:cs="Calibri"/>
          <w:rtl w:val="0"/>
        </w:rPr>
        <w:t xml:space="preserve">Slide 20 is an exercise where two participants can read out the dialogue between the nutrition worker and mother.  Then ask the participants what are the key counselling skills that the nutrition worker is using when speaking with the mother.  Have them identify what skills they can see. </w:t>
      </w:r>
    </w:p>
    <w:p xmlns:wp14="http://schemas.microsoft.com/office/word/2010/wordml" w:rsidRPr="00000000" w:rsidR="00000000" w:rsidDel="00000000" w:rsidP="00000000" w:rsidRDefault="00000000" w14:paraId="000003F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F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rtl w:val="0"/>
        </w:rPr>
        <w:t xml:space="preserve">:</w:t>
      </w:r>
      <w:r w:rsidRPr="00000000" w:rsidDel="00000000" w:rsidR="00000000">
        <w:rPr>
          <w:rtl w:val="0"/>
        </w:rPr>
      </w:r>
    </w:p>
    <w:p xmlns:wp14="http://schemas.microsoft.com/office/word/2010/wordml" w:rsidRPr="00000000" w:rsidR="00000000" w:rsidDel="00000000" w:rsidP="00000000" w:rsidRDefault="00000000" w14:paraId="000003F7" wp14:textId="77777777">
      <w:pPr>
        <w:keepNext w:val="0"/>
        <w:keepLines w:val="0"/>
        <w:widowControl w:val="1"/>
        <w:numPr>
          <w:ilvl w:val="0"/>
          <w:numId w:val="1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When discussing hand expression and cup feeding ensure to walk through step by step on the process of each.   </w:t>
      </w:r>
      <w:r w:rsidRPr="00000000" w:rsidDel="00000000" w:rsidR="00000000">
        <w:rPr>
          <w:rtl w:val="0"/>
        </w:rPr>
      </w:r>
    </w:p>
    <w:p xmlns:wp14="http://schemas.microsoft.com/office/word/2010/wordml" w:rsidRPr="00000000" w:rsidR="00000000" w:rsidDel="00000000" w:rsidP="00000000" w:rsidRDefault="00000000" w14:paraId="000003F8" wp14:textId="77777777">
      <w:pPr>
        <w:keepNext w:val="0"/>
        <w:keepLines w:val="0"/>
        <w:widowControl w:val="1"/>
        <w:numPr>
          <w:ilvl w:val="0"/>
          <w:numId w:val="1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It is important to highlight the dangers of bottles and animal milk before 6 months.   </w:t>
      </w:r>
      <w:r w:rsidRPr="00000000" w:rsidDel="00000000" w:rsidR="00000000">
        <w:rPr>
          <w:rtl w:val="0"/>
        </w:rPr>
      </w:r>
    </w:p>
    <w:p xmlns:wp14="http://schemas.microsoft.com/office/word/2010/wordml" w:rsidRPr="00000000" w:rsidR="00000000" w:rsidDel="00000000" w:rsidP="00000000" w:rsidRDefault="00000000" w14:paraId="000003F9" wp14:textId="77777777">
      <w:pPr>
        <w:keepNext w:val="0"/>
        <w:keepLines w:val="0"/>
        <w:widowControl w:val="1"/>
        <w:numPr>
          <w:ilvl w:val="0"/>
          <w:numId w:val="1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When discussing infant formula ensure that it is clear that it is to be used only as a last resort and under supervision of a health or nutrition worker with close follow-up.   </w:t>
      </w:r>
      <w:r w:rsidRPr="00000000" w:rsidDel="00000000" w:rsidR="00000000">
        <w:rPr>
          <w:rtl w:val="0"/>
        </w:rPr>
      </w:r>
    </w:p>
    <w:p xmlns:wp14="http://schemas.microsoft.com/office/word/2010/wordml" w:rsidRPr="00000000" w:rsidR="00000000" w:rsidDel="00000000" w:rsidP="00000000" w:rsidRDefault="00000000" w14:paraId="000003FA" wp14:textId="77777777">
      <w:pPr>
        <w:keepNext w:val="0"/>
        <w:keepLines w:val="0"/>
        <w:widowControl w:val="1"/>
        <w:numPr>
          <w:ilvl w:val="0"/>
          <w:numId w:val="1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Preparing the infant formula correctly is important to reduce the risk of the child becoming ill.   </w:t>
      </w:r>
    </w:p>
    <w:p xmlns:wp14="http://schemas.microsoft.com/office/word/2010/wordml" w:rsidRPr="00000000" w:rsidR="00000000" w:rsidDel="00000000" w:rsidP="00000000" w:rsidRDefault="00000000" w14:paraId="000003F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F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sz w:val="28"/>
          <w:szCs w:val="28"/>
          <w:u w:val="none"/>
          <w:shd w:val="clear" w:fill="auto"/>
          <w:vertAlign w:val="baseline"/>
        </w:rPr>
      </w:pPr>
      <w:r w:rsidRPr="00000000" w:rsidDel="00000000" w:rsidR="00000000">
        <w:rPr>
          <w:rFonts w:ascii="Calibri" w:hAnsi="Calibri" w:eastAsia="Calibri" w:cs="Calibri"/>
          <w:b w:val="1"/>
          <w:i w:val="0"/>
          <w:smallCaps w:val="0"/>
          <w:strike w:val="0"/>
          <w:color w:val="000000"/>
          <w:sz w:val="28"/>
          <w:szCs w:val="28"/>
          <w:u w:val="none"/>
          <w:shd w:val="clear" w:fill="auto"/>
          <w:vertAlign w:val="baseline"/>
          <w:rtl w:val="0"/>
        </w:rPr>
        <w:t xml:space="preserve">Dangers of Infant Formula</w:t>
      </w:r>
    </w:p>
    <w:p xmlns:wp14="http://schemas.microsoft.com/office/word/2010/wordml" w:rsidRPr="00000000" w:rsidR="00000000" w:rsidDel="00000000" w:rsidP="00000000" w:rsidRDefault="00000000" w14:paraId="000003F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3F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35, 36, 37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w:t>
      </w:r>
      <w:r w:rsidRPr="00000000" w:rsidDel="00000000" w:rsidR="00000000">
        <w:rPr>
          <w:rFonts w:ascii="Calibri" w:hAnsi="Calibri" w:eastAsia="Calibri" w:cs="Calibri"/>
          <w:rtl w:val="0"/>
        </w:rPr>
        <w:t xml:space="preserve">8</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 min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3F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Highlight the dangers of infant formula donations and let the participants know that any donations should be reported to the</w:t>
      </w:r>
      <w:r w:rsidRPr="00000000" w:rsidDel="00000000" w:rsidR="00000000">
        <w:rPr>
          <w:rFonts w:ascii="Calibri" w:hAnsi="Calibri" w:eastAsia="Calibri" w:cs="Calibri"/>
          <w:rtl w:val="0"/>
        </w:rPr>
        <w:t xml:space="preserve"> Nutrition Sector.</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40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401" wp14:textId="77777777">
      <w:pPr>
        <w:pStyle w:val="Heading2"/>
        <w:rPr>
          <w:rFonts w:ascii="Calibri" w:hAnsi="Calibri" w:eastAsia="Calibri" w:cs="Calibri"/>
        </w:rPr>
      </w:pPr>
      <w:bookmarkStart w:name="_heading=h.1mrcu09" w:colFirst="0" w:colLast="0" w:id="49"/>
      <w:bookmarkEnd w:id="49"/>
      <w:r w:rsidRPr="00000000" w:rsidDel="00000000" w:rsidR="00000000">
        <w:br w:type="page"/>
      </w:r>
      <w:r w:rsidRPr="00000000" w:rsidDel="00000000" w:rsidR="00000000">
        <w:rPr>
          <w:rFonts w:ascii="Calibri" w:hAnsi="Calibri" w:eastAsia="Calibri" w:cs="Calibri"/>
          <w:sz w:val="32"/>
          <w:szCs w:val="32"/>
          <w:rtl w:val="0"/>
        </w:rPr>
        <w:t xml:space="preserve">Session 5: Complementary Feeding and COVID-19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02" wp14:textId="77777777">
      <w:pPr>
        <w:pStyle w:val="Heading3"/>
        <w:rPr>
          <w:rFonts w:ascii="Calibri" w:hAnsi="Calibri" w:eastAsia="Calibri" w:cs="Calibri"/>
        </w:rPr>
      </w:pPr>
      <w:bookmarkStart w:name="_heading=h.46r0co2" w:colFirst="0" w:colLast="0" w:id="50"/>
      <w:bookmarkEnd w:id="50"/>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403"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By the end of the session, participants will be able to:</w:t>
      </w:r>
      <w:r w:rsidRPr="00000000" w:rsidDel="00000000" w:rsidR="00000000">
        <w:rPr>
          <w:rtl w:val="0"/>
        </w:rPr>
      </w:r>
    </w:p>
    <w:p xmlns:wp14="http://schemas.microsoft.com/office/word/2010/wordml" w:rsidRPr="00000000" w:rsidR="00000000" w:rsidDel="00000000" w:rsidP="00000000" w:rsidRDefault="00000000" w14:paraId="00000404" wp14:textId="77777777">
      <w:pPr>
        <w:numPr>
          <w:ilvl w:val="0"/>
          <w:numId w:val="23"/>
        </w:numPr>
        <w:ind w:left="720" w:hanging="360"/>
        <w:rPr>
          <w:sz w:val="24"/>
          <w:szCs w:val="24"/>
        </w:rPr>
      </w:pPr>
      <w:r w:rsidRPr="00000000" w:rsidDel="00000000" w:rsidR="00000000">
        <w:rPr>
          <w:rFonts w:ascii="Calibri" w:hAnsi="Calibri" w:eastAsia="Calibri" w:cs="Calibri"/>
          <w:color w:val="000000"/>
          <w:rtl w:val="0"/>
        </w:rPr>
        <w:t xml:space="preserve">Understand complementary feeding guidelines in the context of COVID-19</w:t>
      </w:r>
    </w:p>
    <w:p xmlns:wp14="http://schemas.microsoft.com/office/word/2010/wordml" w:rsidRPr="00000000" w:rsidR="00000000" w:rsidDel="00000000" w:rsidP="00000000" w:rsidRDefault="00000000" w14:paraId="00000405" wp14:textId="77777777">
      <w:pPr>
        <w:numPr>
          <w:ilvl w:val="0"/>
          <w:numId w:val="23"/>
        </w:numPr>
        <w:ind w:left="720" w:hanging="360"/>
        <w:rPr>
          <w:sz w:val="24"/>
          <w:szCs w:val="24"/>
        </w:rPr>
      </w:pPr>
      <w:r w:rsidRPr="00000000" w:rsidDel="00000000" w:rsidR="00000000">
        <w:rPr>
          <w:rFonts w:ascii="Calibri" w:hAnsi="Calibri" w:eastAsia="Calibri" w:cs="Calibri"/>
          <w:color w:val="000000"/>
          <w:rtl w:val="0"/>
        </w:rPr>
        <w:t xml:space="preserve">Know key IYCF counselling messages for COVID-19</w:t>
      </w:r>
    </w:p>
    <w:p xmlns:wp14="http://schemas.microsoft.com/office/word/2010/wordml" w:rsidRPr="00000000" w:rsidR="00000000" w:rsidDel="00000000" w:rsidP="00000000" w:rsidRDefault="00000000" w14:paraId="00000406" wp14:textId="77777777">
      <w:pPr>
        <w:rPr>
          <w:rFonts w:ascii="Calibri" w:hAnsi="Calibri" w:eastAsia="Calibri" w:cs="Calibri"/>
        </w:rPr>
      </w:pPr>
      <w:r w:rsidRPr="00000000" w:rsidDel="00000000" w:rsidR="00000000">
        <w:rPr>
          <w:rtl w:val="0"/>
        </w:rPr>
      </w:r>
    </w:p>
    <w:tbl>
      <w:tblPr>
        <w:tblStyle w:val="Table12"/>
        <w:tblW w:w="9016.0" w:type="dxa"/>
        <w:jc w:val="left"/>
        <w:tblInd w:w="0.0" w:type="dxa"/>
        <w:tblLayout w:type="fixed"/>
        <w:tblLook w:val="0400"/>
      </w:tblPr>
      <w:tblGrid>
        <w:gridCol w:w="7073"/>
        <w:gridCol w:w="1943"/>
        <w:tblGridChange w:id="0">
          <w:tblGrid>
            <w:gridCol w:w="7073"/>
            <w:gridCol w:w="1943"/>
          </w:tblGrid>
        </w:tblGridChange>
      </w:tblGrid>
      <w:tr xmlns:wp14="http://schemas.microsoft.com/office/word/2010/wordml" w14:paraId="7DC87D99" wp14:textId="77777777">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07" wp14:textId="77777777">
            <w:pPr>
              <w:pStyle w:val="Heading3"/>
              <w:rPr>
                <w:rFonts w:ascii="Calibri" w:hAnsi="Calibri" w:eastAsia="Calibri" w:cs="Calibri"/>
              </w:rPr>
            </w:pPr>
            <w:bookmarkStart w:name="_heading=h.2lwamvv" w:colFirst="0" w:colLast="0" w:id="51"/>
            <w:bookmarkEnd w:id="51"/>
            <w:r w:rsidRPr="00000000" w:rsidDel="00000000" w:rsidR="00000000">
              <w:rPr>
                <w:rFonts w:ascii="Calibri" w:hAnsi="Calibri" w:eastAsia="Calibri" w:cs="Calibri"/>
                <w:rtl w:val="0"/>
              </w:rPr>
              <w:t xml:space="preserve">Session outline</w:t>
            </w:r>
            <w:r w:rsidRPr="00000000" w:rsidDel="00000000" w:rsidR="00000000">
              <w:rPr>
                <w:rFonts w:ascii="Calibri" w:hAnsi="Calibri" w:eastAsia="Calibri" w:cs="Calibri"/>
                <w:rtl w:val="0"/>
              </w:rPr>
              <w:tab/>
            </w:r>
            <w:r w:rsidRPr="00000000" w:rsidDel="00000000" w:rsidR="00000000">
              <w:rPr>
                <w:rFonts w:ascii="Calibri" w:hAnsi="Calibri" w:eastAsia="Calibri" w:cs="Calibri"/>
                <w:rtl w:val="0"/>
              </w:rPr>
              <w:t xml:space="preserve">                                  </w:t>
            </w:r>
          </w:p>
        </w:tc>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08" wp14:textId="77777777">
            <w:pPr>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Total time: 35 mins</w:t>
            </w:r>
            <w:r w:rsidRPr="00000000" w:rsidDel="00000000" w:rsidR="00000000">
              <w:rPr>
                <w:rtl w:val="0"/>
              </w:rPr>
            </w:r>
          </w:p>
        </w:tc>
      </w:tr>
      <w:tr xmlns:wp14="http://schemas.microsoft.com/office/word/2010/wordml" w14:paraId="3512B5B5" wp14:textId="77777777">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09" wp14:textId="77777777">
            <w:pPr>
              <w:numPr>
                <w:ilvl w:val="0"/>
                <w:numId w:val="22"/>
              </w:numPr>
              <w:ind w:left="720" w:hanging="360"/>
              <w:rPr>
                <w:sz w:val="26"/>
                <w:szCs w:val="26"/>
              </w:rPr>
            </w:pPr>
            <w:r w:rsidRPr="00000000" w:rsidDel="00000000" w:rsidR="00000000">
              <w:rPr>
                <w:rFonts w:ascii="Calibri" w:hAnsi="Calibri" w:eastAsia="Calibri" w:cs="Calibri"/>
                <w:color w:val="000000"/>
                <w:rtl w:val="0"/>
              </w:rPr>
              <w:t xml:space="preserve">Introduction and Aims of the session - Slides 1 to 2</w:t>
            </w:r>
          </w:p>
          <w:p w:rsidRPr="00000000" w:rsidR="00000000" w:rsidDel="00000000" w:rsidP="00000000" w:rsidRDefault="00000000" w14:paraId="0000040A" wp14:textId="77777777">
            <w:pPr>
              <w:numPr>
                <w:ilvl w:val="0"/>
                <w:numId w:val="22"/>
              </w:numPr>
              <w:ind w:left="720" w:hanging="360"/>
              <w:rPr>
                <w:sz w:val="26"/>
                <w:szCs w:val="26"/>
              </w:rPr>
            </w:pPr>
            <w:r w:rsidRPr="00000000" w:rsidDel="00000000" w:rsidR="00000000">
              <w:rPr>
                <w:rFonts w:ascii="Calibri" w:hAnsi="Calibri" w:eastAsia="Calibri" w:cs="Calibri"/>
                <w:color w:val="000000"/>
                <w:rtl w:val="0"/>
              </w:rPr>
              <w:t xml:space="preserve">Key counselling messages for Complementary Feeding-Slides 3 and 4  </w:t>
            </w:r>
          </w:p>
          <w:p w:rsidRPr="00000000" w:rsidR="00000000" w:rsidDel="00000000" w:rsidP="00000000" w:rsidRDefault="00000000" w14:paraId="0000040B" wp14:textId="77777777">
            <w:pPr>
              <w:numPr>
                <w:ilvl w:val="0"/>
                <w:numId w:val="22"/>
              </w:numPr>
              <w:ind w:left="720" w:hanging="360"/>
              <w:rPr>
                <w:sz w:val="26"/>
                <w:szCs w:val="26"/>
              </w:rPr>
            </w:pPr>
            <w:r w:rsidRPr="00000000" w:rsidDel="00000000" w:rsidR="00000000">
              <w:rPr>
                <w:rFonts w:ascii="Calibri" w:hAnsi="Calibri" w:eastAsia="Calibri" w:cs="Calibri"/>
                <w:color w:val="000000"/>
                <w:rtl w:val="0"/>
              </w:rPr>
              <w:t xml:space="preserve">Locally available complementary foods-Slide 5</w:t>
            </w:r>
          </w:p>
          <w:p w:rsidRPr="00000000" w:rsidR="00000000" w:rsidDel="00000000" w:rsidP="00000000" w:rsidRDefault="00000000" w14:paraId="0000040C" wp14:textId="77777777">
            <w:pPr>
              <w:numPr>
                <w:ilvl w:val="0"/>
                <w:numId w:val="22"/>
              </w:numPr>
              <w:ind w:left="720" w:hanging="360"/>
              <w:rPr>
                <w:sz w:val="26"/>
                <w:szCs w:val="26"/>
              </w:rPr>
            </w:pPr>
            <w:r w:rsidRPr="00000000" w:rsidDel="00000000" w:rsidR="00000000">
              <w:rPr>
                <w:rFonts w:ascii="Calibri" w:hAnsi="Calibri" w:eastAsia="Calibri" w:cs="Calibri"/>
                <w:color w:val="000000"/>
                <w:rtl w:val="0"/>
              </w:rPr>
              <w:t xml:space="preserve">Complementary foods characteristics- Slide 6</w:t>
            </w:r>
          </w:p>
          <w:p w:rsidRPr="00000000" w:rsidR="00000000" w:rsidDel="00000000" w:rsidP="00000000" w:rsidRDefault="00000000" w14:paraId="0000040D" wp14:textId="77777777">
            <w:pPr>
              <w:numPr>
                <w:ilvl w:val="0"/>
                <w:numId w:val="22"/>
              </w:numPr>
              <w:ind w:left="720" w:hanging="360"/>
              <w:rPr>
                <w:sz w:val="26"/>
                <w:szCs w:val="26"/>
              </w:rPr>
            </w:pPr>
            <w:r w:rsidRPr="00000000" w:rsidDel="00000000" w:rsidR="00000000">
              <w:rPr>
                <w:rFonts w:ascii="Calibri" w:hAnsi="Calibri" w:eastAsia="Calibri" w:cs="Calibri"/>
                <w:color w:val="000000"/>
                <w:rtl w:val="0"/>
              </w:rPr>
              <w:t xml:space="preserve">Foods to avoid- Slide 7</w:t>
            </w:r>
          </w:p>
          <w:p w:rsidRPr="00000000" w:rsidR="00000000" w:rsidDel="00000000" w:rsidP="00000000" w:rsidRDefault="00000000" w14:paraId="0000040E" wp14:textId="77777777">
            <w:pPr>
              <w:numPr>
                <w:ilvl w:val="0"/>
                <w:numId w:val="22"/>
              </w:numPr>
              <w:ind w:left="720" w:hanging="360"/>
              <w:rPr>
                <w:sz w:val="26"/>
                <w:szCs w:val="26"/>
              </w:rPr>
            </w:pPr>
            <w:r w:rsidRPr="00000000" w:rsidDel="00000000" w:rsidR="00000000">
              <w:rPr>
                <w:rFonts w:ascii="Calibri" w:hAnsi="Calibri" w:eastAsia="Calibri" w:cs="Calibri"/>
                <w:color w:val="000000"/>
                <w:rtl w:val="0"/>
              </w:rPr>
              <w:t xml:space="preserve">How much to feed the child- Slide 8 and 9</w:t>
            </w:r>
          </w:p>
          <w:p w:rsidRPr="00000000" w:rsidR="00000000" w:rsidDel="00000000" w:rsidP="00000000" w:rsidRDefault="00000000" w14:paraId="0000040F" wp14:textId="77777777">
            <w:pPr>
              <w:numPr>
                <w:ilvl w:val="0"/>
                <w:numId w:val="22"/>
              </w:numPr>
              <w:ind w:left="720" w:hanging="360"/>
              <w:rPr>
                <w:sz w:val="26"/>
                <w:szCs w:val="26"/>
              </w:rPr>
            </w:pPr>
            <w:r w:rsidRPr="00000000" w:rsidDel="00000000" w:rsidR="00000000">
              <w:rPr>
                <w:rFonts w:ascii="Calibri" w:hAnsi="Calibri" w:eastAsia="Calibri" w:cs="Calibri"/>
                <w:color w:val="000000"/>
                <w:rtl w:val="0"/>
              </w:rPr>
              <w:t xml:space="preserve">Prevention measures for COVID-19- Slide 10</w:t>
            </w:r>
          </w:p>
          <w:p w:rsidRPr="00000000" w:rsidR="00000000" w:rsidDel="00000000" w:rsidP="00000000" w:rsidRDefault="00000000" w14:paraId="00000410" wp14:textId="77777777">
            <w:pPr>
              <w:numPr>
                <w:ilvl w:val="0"/>
                <w:numId w:val="22"/>
              </w:numPr>
              <w:ind w:left="720" w:hanging="360"/>
              <w:rPr>
                <w:sz w:val="26"/>
                <w:szCs w:val="26"/>
              </w:rPr>
            </w:pPr>
            <w:r w:rsidRPr="00000000" w:rsidDel="00000000" w:rsidR="00000000">
              <w:rPr>
                <w:rFonts w:ascii="Calibri" w:hAnsi="Calibri" w:eastAsia="Calibri" w:cs="Calibri"/>
                <w:color w:val="000000"/>
                <w:rtl w:val="0"/>
              </w:rPr>
              <w:t xml:space="preserve">Psychosocial Considerations </w:t>
            </w:r>
            <w:r w:rsidRPr="00000000" w:rsidDel="00000000" w:rsidR="00000000">
              <w:rPr>
                <w:rFonts w:ascii="Calibri" w:hAnsi="Calibri" w:eastAsia="Calibri" w:cs="Calibri"/>
                <w:rtl w:val="0"/>
              </w:rPr>
              <w:t xml:space="preserve">for </w:t>
            </w:r>
            <w:r w:rsidRPr="00000000" w:rsidDel="00000000" w:rsidR="00000000">
              <w:rPr>
                <w:rFonts w:ascii="Calibri" w:hAnsi="Calibri" w:eastAsia="Calibri" w:cs="Calibri"/>
                <w:color w:val="000000"/>
                <w:rtl w:val="0"/>
              </w:rPr>
              <w:t xml:space="preserve">COVID-19- Slide 11</w:t>
            </w:r>
          </w:p>
          <w:p w:rsidRPr="00000000" w:rsidR="00000000" w:rsidDel="00000000" w:rsidP="00000000" w:rsidRDefault="00000000" w14:paraId="00000411" wp14:textId="77777777">
            <w:pPr>
              <w:numPr>
                <w:ilvl w:val="0"/>
                <w:numId w:val="22"/>
              </w:numPr>
              <w:spacing w:after="160" w:lineRule="auto"/>
              <w:ind w:left="720" w:hanging="360"/>
              <w:rPr>
                <w:sz w:val="26"/>
                <w:szCs w:val="26"/>
              </w:rPr>
            </w:pPr>
            <w:r w:rsidRPr="00000000" w:rsidDel="00000000" w:rsidR="00000000">
              <w:rPr>
                <w:rFonts w:ascii="Calibri" w:hAnsi="Calibri" w:eastAsia="Calibri" w:cs="Calibri"/>
                <w:color w:val="000000"/>
                <w:rtl w:val="0"/>
              </w:rPr>
              <w:t xml:space="preserve">Referral Exercise- Slide 12</w:t>
            </w:r>
          </w:p>
        </w:tc>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12"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4 </w:t>
            </w:r>
            <w:r w:rsidRPr="00000000" w:rsidDel="00000000" w:rsidR="00000000">
              <w:rPr>
                <w:rFonts w:ascii="Calibri" w:hAnsi="Calibri" w:eastAsia="Calibri" w:cs="Calibri"/>
                <w:b w:val="1"/>
                <w:color w:val="000000"/>
                <w:rtl w:val="0"/>
              </w:rPr>
              <w:t xml:space="preserve">Mins</w:t>
            </w:r>
            <w:r w:rsidRPr="00000000" w:rsidDel="00000000" w:rsidR="00000000">
              <w:rPr>
                <w:rtl w:val="0"/>
              </w:rPr>
            </w:r>
          </w:p>
          <w:p w:rsidRPr="00000000" w:rsidR="00000000" w:rsidDel="00000000" w:rsidP="00000000" w:rsidRDefault="00000000" w14:paraId="00000413"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4 Mins</w:t>
            </w:r>
            <w:r w:rsidRPr="00000000" w:rsidDel="00000000" w:rsidR="00000000">
              <w:rPr>
                <w:rtl w:val="0"/>
              </w:rPr>
            </w:r>
          </w:p>
          <w:p w:rsidRPr="00000000" w:rsidR="00000000" w:rsidDel="00000000" w:rsidP="00000000" w:rsidRDefault="00000000" w14:paraId="00000414" wp14:textId="77777777">
            <w:pPr>
              <w:rPr>
                <w:rFonts w:ascii="Calibri" w:hAnsi="Calibri" w:eastAsia="Calibri" w:cs="Calibri"/>
              </w:rPr>
            </w:pPr>
            <w:r w:rsidRPr="00000000" w:rsidDel="00000000" w:rsidR="00000000">
              <w:rPr>
                <w:rtl w:val="0"/>
              </w:rPr>
            </w:r>
          </w:p>
          <w:p w:rsidRPr="00000000" w:rsidR="00000000" w:rsidDel="00000000" w:rsidP="00000000" w:rsidRDefault="00000000" w14:paraId="00000415"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10 Mins</w:t>
            </w:r>
            <w:r w:rsidRPr="00000000" w:rsidDel="00000000" w:rsidR="00000000">
              <w:rPr>
                <w:rtl w:val="0"/>
              </w:rPr>
            </w:r>
          </w:p>
          <w:p w:rsidRPr="00000000" w:rsidR="00000000" w:rsidDel="00000000" w:rsidP="00000000" w:rsidRDefault="00000000" w14:paraId="00000416"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Mins</w:t>
            </w:r>
            <w:r w:rsidRPr="00000000" w:rsidDel="00000000" w:rsidR="00000000">
              <w:rPr>
                <w:rtl w:val="0"/>
              </w:rPr>
            </w:r>
          </w:p>
          <w:p w:rsidRPr="00000000" w:rsidR="00000000" w:rsidDel="00000000" w:rsidP="00000000" w:rsidRDefault="00000000" w14:paraId="00000417"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Mins</w:t>
            </w:r>
            <w:r w:rsidRPr="00000000" w:rsidDel="00000000" w:rsidR="00000000">
              <w:rPr>
                <w:rtl w:val="0"/>
              </w:rPr>
            </w:r>
          </w:p>
          <w:p w:rsidRPr="00000000" w:rsidR="00000000" w:rsidDel="00000000" w:rsidP="00000000" w:rsidRDefault="00000000" w14:paraId="00000418"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4 min</w:t>
            </w:r>
            <w:r w:rsidRPr="00000000" w:rsidDel="00000000" w:rsidR="00000000">
              <w:rPr>
                <w:rtl w:val="0"/>
              </w:rPr>
            </w:r>
          </w:p>
          <w:p w:rsidRPr="00000000" w:rsidR="00000000" w:rsidDel="00000000" w:rsidP="00000000" w:rsidRDefault="00000000" w14:paraId="00000419"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w:t>
            </w:r>
            <w:r w:rsidRPr="00000000" w:rsidDel="00000000" w:rsidR="00000000">
              <w:rPr>
                <w:rtl w:val="0"/>
              </w:rPr>
            </w:r>
          </w:p>
          <w:p w:rsidRPr="00000000" w:rsidR="00000000" w:rsidDel="00000000" w:rsidP="00000000" w:rsidRDefault="00000000" w14:paraId="0000041A"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w:t>
            </w:r>
            <w:r w:rsidRPr="00000000" w:rsidDel="00000000" w:rsidR="00000000">
              <w:rPr>
                <w:rtl w:val="0"/>
              </w:rPr>
            </w:r>
          </w:p>
          <w:p w:rsidRPr="00000000" w:rsidR="00000000" w:rsidDel="00000000" w:rsidP="00000000" w:rsidRDefault="00000000" w14:paraId="0000041B"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5 m</w:t>
            </w:r>
            <w:r w:rsidRPr="00000000" w:rsidDel="00000000" w:rsidR="00000000">
              <w:rPr>
                <w:rFonts w:ascii="Calibri" w:hAnsi="Calibri" w:eastAsia="Calibri" w:cs="Calibri"/>
                <w:b w:val="1"/>
                <w:color w:val="000000"/>
                <w:sz w:val="22"/>
                <w:szCs w:val="22"/>
                <w:rtl w:val="0"/>
              </w:rPr>
              <w:t xml:space="preserve">i</w:t>
            </w:r>
            <w:r w:rsidRPr="00000000" w:rsidDel="00000000" w:rsidR="00000000">
              <w:rPr>
                <w:rFonts w:ascii="Calibri" w:hAnsi="Calibri" w:eastAsia="Calibri" w:cs="Calibri"/>
                <w:b w:val="1"/>
                <w:color w:val="000000"/>
                <w:rtl w:val="0"/>
              </w:rPr>
              <w:t xml:space="preserve">n</w:t>
            </w:r>
            <w:r w:rsidRPr="00000000" w:rsidDel="00000000" w:rsidR="00000000">
              <w:rPr>
                <w:rtl w:val="0"/>
              </w:rPr>
            </w:r>
          </w:p>
        </w:tc>
      </w:tr>
    </w:tbl>
    <w:p xmlns:wp14="http://schemas.microsoft.com/office/word/2010/wordml" w:rsidRPr="00000000" w:rsidR="00000000" w:rsidDel="00000000" w:rsidP="00000000" w:rsidRDefault="00000000" w14:paraId="0000041C"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1D" wp14:textId="77777777">
      <w:pPr>
        <w:pStyle w:val="Heading3"/>
        <w:rPr>
          <w:rFonts w:ascii="Calibri" w:hAnsi="Calibri" w:eastAsia="Calibri" w:cs="Calibri"/>
        </w:rPr>
      </w:pPr>
      <w:bookmarkStart w:name="_heading=h.111kx3o" w:colFirst="0" w:colLast="0" w:id="52"/>
      <w:bookmarkEnd w:id="52"/>
      <w:r w:rsidRPr="00000000" w:rsidDel="00000000" w:rsidR="00000000">
        <w:rPr>
          <w:rFonts w:ascii="Calibri" w:hAnsi="Calibri" w:eastAsia="Calibri" w:cs="Calibri"/>
          <w:rtl w:val="0"/>
        </w:rPr>
        <w:t xml:space="preserve">Advance preparation</w:t>
      </w:r>
    </w:p>
    <w:p xmlns:wp14="http://schemas.microsoft.com/office/word/2010/wordml" w:rsidRPr="00000000" w:rsidR="00000000" w:rsidDel="00000000" w:rsidP="00000000" w:rsidRDefault="00000000" w14:paraId="0000041E" wp14:textId="77777777">
      <w:pPr>
        <w:numPr>
          <w:ilvl w:val="0"/>
          <w:numId w:val="195"/>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Read the Introduction for guidance on giving a presentation with slides and adult learning skills.</w:t>
      </w:r>
      <w:r w:rsidRPr="00000000" w:rsidDel="00000000" w:rsidR="00000000">
        <w:rPr>
          <w:rtl w:val="0"/>
        </w:rPr>
      </w:r>
    </w:p>
    <w:p xmlns:wp14="http://schemas.microsoft.com/office/word/2010/wordml" w:rsidRPr="00000000" w:rsidR="00000000" w:rsidDel="00000000" w:rsidP="00000000" w:rsidRDefault="00000000" w14:paraId="0000041F" wp14:textId="77777777">
      <w:pPr>
        <w:numPr>
          <w:ilvl w:val="0"/>
          <w:numId w:val="195"/>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Make sure that Slides are in the correct order and review the notes to be able to explain the points on the slides. </w:t>
      </w:r>
      <w:r w:rsidRPr="00000000" w:rsidDel="00000000" w:rsidR="00000000">
        <w:rPr>
          <w:rtl w:val="0"/>
        </w:rPr>
      </w:r>
    </w:p>
    <w:p xmlns:wp14="http://schemas.microsoft.com/office/word/2010/wordml" w:rsidRPr="00000000" w:rsidR="00000000" w:rsidDel="00000000" w:rsidP="00000000" w:rsidRDefault="00000000" w14:paraId="00000420" wp14:textId="77777777">
      <w:pPr>
        <w:numPr>
          <w:ilvl w:val="0"/>
          <w:numId w:val="195"/>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Ensure you have the updated version of the adaptations to nutrition programming in the context of COVID-19. </w:t>
      </w:r>
      <w:r w:rsidRPr="00000000" w:rsidDel="00000000" w:rsidR="00000000">
        <w:rPr>
          <w:rtl w:val="0"/>
        </w:rPr>
      </w:r>
    </w:p>
    <w:p xmlns:wp14="http://schemas.microsoft.com/office/word/2010/wordml" w:rsidRPr="00000000" w:rsidR="00000000" w:rsidDel="00000000" w:rsidP="00000000" w:rsidRDefault="00000000" w14:paraId="00000421" wp14:textId="21C90B14">
      <w:pPr>
        <w:numPr>
          <w:ilvl w:val="0"/>
          <w:numId w:val="195"/>
        </w:numPr>
        <w:ind w:left="720" w:hanging="360"/>
        <w:rPr>
          <w:rFonts w:ascii="Calibri" w:hAnsi="Calibri" w:eastAsia="Calibri" w:cs="Calibri"/>
          <w:color w:val="000000"/>
          <w:u w:val="none"/>
        </w:rPr>
      </w:pPr>
      <w:r w:rsidRPr="51F78566" w:rsidR="51F78566">
        <w:rPr>
          <w:rFonts w:ascii="Calibri" w:hAnsi="Calibri" w:eastAsia="Calibri" w:cs="Calibri"/>
          <w:color w:val="000000" w:themeColor="text1" w:themeTint="FF" w:themeShade="FF"/>
        </w:rPr>
        <w:t xml:space="preserve">Bring locally available, appropriate complementary foods to the session to explain to the participants in the exercise in slide </w:t>
      </w:r>
      <w:r w:rsidRPr="51F78566" w:rsidR="51F78566">
        <w:rPr>
          <w:rFonts w:ascii="Calibri" w:hAnsi="Calibri" w:eastAsia="Calibri" w:cs="Calibri"/>
          <w:color w:val="000000" w:themeColor="text1" w:themeTint="FF" w:themeShade="FF"/>
        </w:rPr>
        <w:t>5.</w:t>
      </w:r>
    </w:p>
    <w:p xmlns:wp14="http://schemas.microsoft.com/office/word/2010/wordml" w:rsidRPr="00000000" w:rsidR="00000000" w:rsidDel="00000000" w:rsidP="00000000" w:rsidRDefault="00000000" w14:paraId="00000422" wp14:textId="77777777">
      <w:pPr>
        <w:ind w:left="720" w:firstLine="0"/>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423" wp14:textId="77777777">
      <w:pPr>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Note:</w:t>
      </w:r>
      <w:r w:rsidRPr="00000000" w:rsidDel="00000000" w:rsidR="00000000">
        <w:rPr>
          <w:rFonts w:ascii="Calibri" w:hAnsi="Calibri" w:eastAsia="Calibri" w:cs="Calibri"/>
          <w:color w:val="000000"/>
          <w:rtl w:val="0"/>
        </w:rPr>
        <w:t xml:space="preserve"> The notes in the PowerPoints are to help you explain and answer any questions. They are not to be shown.</w:t>
      </w:r>
    </w:p>
    <w:p xmlns:wp14="http://schemas.microsoft.com/office/word/2010/wordml" w:rsidRPr="00000000" w:rsidR="00000000" w:rsidDel="00000000" w:rsidP="00000000" w:rsidRDefault="00000000" w14:paraId="00000424"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25" wp14:textId="77777777">
      <w:pPr>
        <w:pStyle w:val="Heading3"/>
        <w:rPr>
          <w:rFonts w:ascii="Calibri" w:hAnsi="Calibri" w:eastAsia="Calibri" w:cs="Calibri"/>
          <w:b w:val="1"/>
        </w:rPr>
      </w:pPr>
      <w:bookmarkStart w:name="_heading=h.3l18frh" w:colFirst="0" w:colLast="0" w:id="53"/>
      <w:bookmarkEnd w:id="53"/>
      <w:r w:rsidRPr="00000000" w:rsidDel="00000000" w:rsidR="00000000">
        <w:rPr>
          <w:rFonts w:ascii="Calibri" w:hAnsi="Calibri" w:eastAsia="Calibri" w:cs="Calibri"/>
          <w:rtl w:val="0"/>
        </w:rPr>
        <w:t xml:space="preserve">Introduction to the Session</w:t>
      </w:r>
      <w:r w:rsidRPr="00000000" w:rsidDel="00000000" w:rsidR="00000000">
        <w:rPr>
          <w:rtl w:val="0"/>
        </w:rPr>
      </w:r>
    </w:p>
    <w:p xmlns:wp14="http://schemas.microsoft.com/office/word/2010/wordml" w:rsidRPr="00000000" w:rsidR="00000000" w:rsidDel="00000000" w:rsidP="00000000" w:rsidRDefault="00000000" w14:paraId="00000426" wp14:textId="77777777">
      <w:pPr>
        <w:keepLines w:val="1"/>
        <w:spacing w:after="160" w:lineRule="auto"/>
        <w:rPr>
          <w:rFonts w:ascii="Calibri" w:hAnsi="Calibri" w:eastAsia="Calibri" w:cs="Calibri"/>
        </w:rPr>
      </w:pPr>
      <w:r w:rsidRPr="00000000" w:rsidDel="00000000" w:rsidR="00000000">
        <w:rPr>
          <w:rFonts w:ascii="Calibri" w:hAnsi="Calibri" w:eastAsia="Calibri" w:cs="Calibri"/>
          <w:b w:val="1"/>
          <w:rtl w:val="0"/>
        </w:rPr>
        <w:t xml:space="preserve">Present</w:t>
      </w:r>
      <w:r w:rsidRPr="00000000" w:rsidDel="00000000" w:rsidR="00000000">
        <w:rPr>
          <w:rFonts w:ascii="Calibri" w:hAnsi="Calibri" w:eastAsia="Calibri" w:cs="Calibri"/>
          <w:b w:val="1"/>
          <w:color w:val="000000"/>
          <w:rtl w:val="0"/>
        </w:rPr>
        <w:t xml:space="preserve"> Slide 1 </w:t>
      </w:r>
      <w:r w:rsidRPr="00000000" w:rsidDel="00000000" w:rsidR="00000000">
        <w:rPr>
          <w:rFonts w:ascii="Calibri" w:hAnsi="Calibri" w:eastAsia="Calibri" w:cs="Calibri"/>
          <w:color w:val="000000"/>
          <w:rtl w:val="0"/>
        </w:rPr>
        <w:t xml:space="preserve">(2 minutes)</w:t>
      </w:r>
      <w:r w:rsidRPr="00000000" w:rsidDel="00000000" w:rsidR="00000000">
        <w:rPr>
          <w:rtl w:val="0"/>
        </w:rPr>
      </w:r>
    </w:p>
    <w:p xmlns:wp14="http://schemas.microsoft.com/office/word/2010/wordml" w:rsidRPr="00000000" w:rsidR="00000000" w:rsidDel="00000000" w:rsidP="00000000" w:rsidRDefault="00000000" w14:paraId="00000427" wp14:textId="636305E4">
      <w:pPr>
        <w:keepLines w:val="1"/>
        <w:spacing w:after="160" w:lineRule="auto"/>
        <w:rPr>
          <w:rFonts w:ascii="Calibri" w:hAnsi="Calibri" w:eastAsia="Calibri" w:cs="Calibri"/>
        </w:rPr>
      </w:pPr>
      <w:r w:rsidRPr="00000000" w:rsidDel="00000000" w:rsidR="51F78566">
        <w:rPr>
          <w:rFonts w:ascii="Calibri" w:hAnsi="Calibri" w:eastAsia="Calibri" w:cs="Calibri"/>
        </w:rPr>
        <w:t xml:space="preserve">I</w:t>
      </w:r>
      <w:r w:rsidRPr="00000000" w:rsidDel="00000000" w:rsidR="51F78566">
        <w:rPr>
          <w:rFonts w:ascii="Calibri" w:hAnsi="Calibri" w:eastAsia="Calibri" w:cs="Calibri"/>
          <w:color w:val="000000"/>
        </w:rPr>
        <w:t xml:space="preserve">ntroduce the </w:t>
      </w:r>
      <w:r w:rsidRPr="00000000" w:rsidDel="00000000" w:rsidR="51F78566">
        <w:rPr>
          <w:rFonts w:ascii="Calibri" w:hAnsi="Calibri" w:eastAsia="Calibri" w:cs="Calibri"/>
          <w:color w:val="000000"/>
        </w:rPr>
        <w:t xml:space="preserve">session.</w:t>
      </w:r>
      <w:r w:rsidRPr="00000000" w:rsidDel="00000000" w:rsidR="00000000">
        <w:rPr>
          <w:rtl w:val="0"/>
        </w:rPr>
      </w:r>
    </w:p>
    <w:p xmlns:wp14="http://schemas.microsoft.com/office/word/2010/wordml" w:rsidRPr="00000000" w:rsidR="00000000" w:rsidDel="00000000" w:rsidP="00000000" w:rsidRDefault="00000000" w14:paraId="00000428"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2</w:t>
      </w:r>
      <w:r w:rsidRPr="00000000" w:rsidDel="00000000" w:rsidR="00000000">
        <w:rPr>
          <w:rFonts w:ascii="Calibri" w:hAnsi="Calibri" w:eastAsia="Calibri" w:cs="Calibri"/>
          <w:color w:val="000000"/>
          <w:rtl w:val="0"/>
        </w:rPr>
        <w:t xml:space="preserve"> (2 minutes)</w:t>
      </w:r>
      <w:r w:rsidRPr="00000000" w:rsidDel="00000000" w:rsidR="00000000">
        <w:rPr>
          <w:rtl w:val="0"/>
        </w:rPr>
      </w:r>
    </w:p>
    <w:p xmlns:wp14="http://schemas.microsoft.com/office/word/2010/wordml" w:rsidRPr="00000000" w:rsidR="00000000" w:rsidDel="00000000" w:rsidP="00000000" w:rsidRDefault="00000000" w14:paraId="00000429" wp14:textId="6719BACB">
      <w:pPr>
        <w:spacing w:after="160" w:lineRule="auto"/>
        <w:rPr>
          <w:rFonts w:ascii="Calibri" w:hAnsi="Calibri" w:eastAsia="Calibri" w:cs="Calibri"/>
        </w:rPr>
      </w:pPr>
      <w:r w:rsidRPr="00000000" w:rsidDel="00000000" w:rsidR="51F78566">
        <w:rPr>
          <w:rFonts w:ascii="Calibri" w:hAnsi="Calibri" w:eastAsia="Calibri" w:cs="Calibri"/>
        </w:rPr>
        <w:t xml:space="preserve">Read and explain the </w:t>
      </w:r>
      <w:r w:rsidRPr="00000000" w:rsidDel="00000000" w:rsidR="51F78566">
        <w:rPr>
          <w:rFonts w:ascii="Calibri" w:hAnsi="Calibri" w:eastAsia="Calibri" w:cs="Calibri"/>
        </w:rPr>
        <w:t xml:space="preserve">objectives.</w:t>
      </w:r>
      <w:r w:rsidRPr="00000000" w:rsidDel="00000000" w:rsidR="00000000">
        <w:rPr>
          <w:rFonts w:ascii="Calibri" w:hAnsi="Calibri" w:eastAsia="Calibri" w:cs="Calibri"/>
          <w:rtl w:val="0"/>
        </w:rPr>
        <w:br w:type="textWrapping"/>
      </w:r>
    </w:p>
    <w:p xmlns:wp14="http://schemas.microsoft.com/office/word/2010/wordml" w:rsidRPr="00000000" w:rsidR="00000000" w:rsidDel="00000000" w:rsidP="00000000" w:rsidRDefault="00000000" w14:paraId="0000042A" wp14:textId="77777777">
      <w:pPr>
        <w:rPr>
          <w:rFonts w:ascii="Calibri" w:hAnsi="Calibri" w:eastAsia="Calibri" w:cs="Calibri"/>
          <w:sz w:val="22"/>
          <w:szCs w:val="22"/>
        </w:rPr>
      </w:pPr>
      <w:r w:rsidRPr="00000000" w:rsidDel="00000000" w:rsidR="00000000">
        <w:rPr>
          <w:rFonts w:ascii="Calibri" w:hAnsi="Calibri" w:eastAsia="Calibri" w:cs="Calibri"/>
          <w:b w:val="1"/>
          <w:sz w:val="28"/>
          <w:szCs w:val="28"/>
          <w:rtl w:val="0"/>
        </w:rPr>
        <w:t xml:space="preserve">Key Counselling Messages: Complementary Feeding</w:t>
      </w:r>
      <w:r w:rsidRPr="00000000" w:rsidDel="00000000" w:rsidR="00000000">
        <w:rPr>
          <w:rFonts w:ascii="Calibri" w:hAnsi="Calibri" w:eastAsia="Calibri" w:cs="Calibri"/>
          <w:b w:val="1"/>
          <w:rtl w:val="0"/>
        </w:rPr>
        <w:t xml:space="preserve"> </w:t>
      </w:r>
      <w:r w:rsidRPr="00000000" w:rsidDel="00000000" w:rsidR="00000000">
        <w:rPr>
          <w:rtl w:val="0"/>
        </w:rPr>
      </w:r>
    </w:p>
    <w:p xmlns:wp14="http://schemas.microsoft.com/office/word/2010/wordml" w:rsidRPr="00000000" w:rsidR="00000000" w:rsidDel="00000000" w:rsidP="00000000" w:rsidRDefault="00000000" w14:paraId="0000042B" wp14:textId="77777777">
      <w:pPr>
        <w:spacing w:after="160" w:lineRule="auto"/>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2C"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3 and 4</w:t>
      </w:r>
      <w:r w:rsidRPr="00000000" w:rsidDel="00000000" w:rsidR="00000000">
        <w:rPr>
          <w:rFonts w:ascii="Calibri" w:hAnsi="Calibri" w:eastAsia="Calibri" w:cs="Calibri"/>
          <w:color w:val="000000"/>
          <w:rtl w:val="0"/>
        </w:rPr>
        <w:t xml:space="preserve"> (4 mins)</w:t>
      </w:r>
      <w:r w:rsidRPr="00000000" w:rsidDel="00000000" w:rsidR="00000000">
        <w:rPr>
          <w:rtl w:val="0"/>
        </w:rPr>
      </w:r>
    </w:p>
    <w:p xmlns:wp14="http://schemas.microsoft.com/office/word/2010/wordml" w:rsidRPr="00000000" w:rsidR="00000000" w:rsidDel="00000000" w:rsidP="00000000" w:rsidRDefault="00000000" w14:paraId="0000042D"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2E" wp14:textId="77777777">
      <w:pPr>
        <w:numPr>
          <w:ilvl w:val="0"/>
          <w:numId w:val="6"/>
        </w:numPr>
        <w:ind w:left="720" w:hanging="360"/>
        <w:rPr>
          <w:sz w:val="24"/>
          <w:szCs w:val="24"/>
        </w:rPr>
      </w:pPr>
      <w:r w:rsidRPr="00000000" w:rsidDel="00000000" w:rsidR="00000000">
        <w:rPr>
          <w:rFonts w:ascii="Calibri" w:hAnsi="Calibri" w:eastAsia="Calibri" w:cs="Calibri"/>
          <w:color w:val="000000"/>
          <w:rtl w:val="0"/>
        </w:rPr>
        <w:t xml:space="preserve">Exclusive breastfeeding should continue up to 6 months.  Fr</w:t>
      </w:r>
      <w:r w:rsidRPr="00000000" w:rsidDel="00000000" w:rsidR="00000000">
        <w:rPr>
          <w:rFonts w:ascii="Calibri" w:hAnsi="Calibri" w:eastAsia="Calibri" w:cs="Calibri"/>
          <w:color w:val="000000"/>
          <w:rtl w:val="0"/>
        </w:rPr>
        <w:t xml:space="preserve">om 6 months onward breastfeeding should continue with the introduction of complementary foods.</w:t>
      </w:r>
      <w:r w:rsidRPr="00000000" w:rsidDel="00000000" w:rsidR="00000000">
        <w:rPr>
          <w:rtl w:val="0"/>
        </w:rPr>
      </w:r>
    </w:p>
    <w:p xmlns:wp14="http://schemas.microsoft.com/office/word/2010/wordml" w:rsidRPr="00000000" w:rsidR="00000000" w:rsidDel="00000000" w:rsidP="00000000" w:rsidRDefault="00000000" w14:paraId="0000042F" wp14:textId="77777777">
      <w:pPr>
        <w:numPr>
          <w:ilvl w:val="0"/>
          <w:numId w:val="6"/>
        </w:numPr>
        <w:ind w:left="720" w:hanging="360"/>
        <w:rPr>
          <w:rFonts w:ascii="Calibri" w:hAnsi="Calibri" w:eastAsia="Calibri" w:cs="Calibri"/>
          <w:u w:val="none"/>
        </w:rPr>
      </w:pPr>
      <w:r w:rsidRPr="00000000" w:rsidDel="00000000" w:rsidR="00000000">
        <w:rPr>
          <w:rFonts w:ascii="Calibri" w:hAnsi="Calibri" w:eastAsia="Calibri" w:cs="Calibri"/>
          <w:rtl w:val="0"/>
        </w:rPr>
        <w:t xml:space="preserve">Complementary food should NOT be introduced before 6 months of age.  </w:t>
      </w:r>
    </w:p>
    <w:p xmlns:wp14="http://schemas.microsoft.com/office/word/2010/wordml" w:rsidRPr="00000000" w:rsidR="00000000" w:rsidDel="00000000" w:rsidP="00000000" w:rsidRDefault="00000000" w14:paraId="00000430" wp14:textId="77777777">
      <w:pPr>
        <w:numPr>
          <w:ilvl w:val="0"/>
          <w:numId w:val="6"/>
        </w:numPr>
        <w:ind w:left="720" w:hanging="360"/>
        <w:rPr>
          <w:sz w:val="24"/>
          <w:szCs w:val="24"/>
        </w:rPr>
      </w:pPr>
      <w:r w:rsidRPr="00000000" w:rsidDel="00000000" w:rsidR="00000000">
        <w:rPr>
          <w:rFonts w:ascii="Calibri" w:hAnsi="Calibri" w:eastAsia="Calibri" w:cs="Calibri"/>
          <w:color w:val="000000"/>
          <w:rtl w:val="0"/>
        </w:rPr>
        <w:t xml:space="preserve">Children should be fed a wide variety of food to fulfill nutrition requirements.</w:t>
      </w:r>
    </w:p>
    <w:p xmlns:wp14="http://schemas.microsoft.com/office/word/2010/wordml" w:rsidRPr="00000000" w:rsidR="00000000" w:rsidDel="00000000" w:rsidP="00000000" w:rsidRDefault="00000000" w14:paraId="00000431" wp14:textId="4991B29A">
      <w:pPr>
        <w:numPr>
          <w:ilvl w:val="0"/>
          <w:numId w:val="6"/>
        </w:numPr>
        <w:spacing w:after="240" w:lineRule="auto"/>
        <w:ind w:left="720" w:hanging="360"/>
        <w:rPr>
          <w:sz w:val="24"/>
          <w:szCs w:val="24"/>
        </w:rPr>
      </w:pPr>
      <w:r w:rsidRPr="51F78566" w:rsidR="51F78566">
        <w:rPr>
          <w:rFonts w:ascii="Calibri" w:hAnsi="Calibri" w:eastAsia="Calibri" w:cs="Calibri"/>
          <w:color w:val="000000" w:themeColor="text1" w:themeTint="FF" w:themeShade="FF"/>
        </w:rPr>
        <w:t xml:space="preserve">Breastfeeding should continue up to 2 years and </w:t>
      </w:r>
      <w:r w:rsidRPr="51F78566" w:rsidR="51F78566">
        <w:rPr>
          <w:rFonts w:ascii="Calibri" w:hAnsi="Calibri" w:eastAsia="Calibri" w:cs="Calibri"/>
          <w:color w:val="000000" w:themeColor="text1" w:themeTint="FF" w:themeShade="FF"/>
        </w:rPr>
        <w:t>beyond.</w:t>
      </w:r>
    </w:p>
    <w:p xmlns:wp14="http://schemas.microsoft.com/office/word/2010/wordml" w:rsidRPr="00000000" w:rsidR="00000000" w:rsidDel="00000000" w:rsidP="00000000" w:rsidRDefault="00000000" w14:paraId="00000432" wp14:textId="77777777">
      <w:pPr>
        <w:spacing w:after="160" w:lineRule="auto"/>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433"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Locally Available Complementary Foods</w:t>
      </w:r>
    </w:p>
    <w:p xmlns:wp14="http://schemas.microsoft.com/office/word/2010/wordml" w:rsidRPr="00000000" w:rsidR="00000000" w:rsidDel="00000000" w:rsidP="00000000" w:rsidRDefault="00000000" w14:paraId="00000434"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5</w:t>
      </w:r>
      <w:r w:rsidRPr="00000000" w:rsidDel="00000000" w:rsidR="00000000">
        <w:rPr>
          <w:rFonts w:ascii="Calibri" w:hAnsi="Calibri" w:eastAsia="Calibri" w:cs="Calibri"/>
          <w:color w:val="000000"/>
          <w:rtl w:val="0"/>
        </w:rPr>
        <w:t xml:space="preserve"> (10 minutes)</w:t>
      </w:r>
      <w:r w:rsidRPr="00000000" w:rsidDel="00000000" w:rsidR="00000000">
        <w:rPr>
          <w:rtl w:val="0"/>
        </w:rPr>
      </w:r>
    </w:p>
    <w:p xmlns:wp14="http://schemas.microsoft.com/office/word/2010/wordml" w:rsidRPr="00000000" w:rsidR="00000000" w:rsidDel="00000000" w:rsidP="00000000" w:rsidRDefault="00000000" w14:paraId="00000435"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Exercise: Break participants into six groups.  Have each group identify locally available foods that meet the vitamin requirement for complementary foods.  Have participants feedback their findings to the group.</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36"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r w:rsidRPr="00000000" w:rsidDel="00000000" w:rsidR="00000000">
        <w:rPr>
          <w:rtl w:val="0"/>
        </w:rPr>
      </w:r>
    </w:p>
    <w:p xmlns:wp14="http://schemas.microsoft.com/office/word/2010/wordml" w:rsidRPr="00000000" w:rsidR="00000000" w:rsidDel="00000000" w:rsidP="00000000" w:rsidRDefault="00000000" w14:paraId="00000437" wp14:textId="77777777">
      <w:pPr>
        <w:numPr>
          <w:ilvl w:val="0"/>
          <w:numId w:val="8"/>
        </w:numPr>
        <w:ind w:left="720" w:hanging="360"/>
        <w:rPr>
          <w:sz w:val="24"/>
          <w:szCs w:val="24"/>
        </w:rPr>
      </w:pPr>
      <w:r w:rsidRPr="00000000" w:rsidDel="00000000" w:rsidR="00000000">
        <w:rPr>
          <w:rFonts w:ascii="Calibri" w:hAnsi="Calibri" w:eastAsia="Calibri" w:cs="Calibri"/>
          <w:color w:val="000000"/>
          <w:rtl w:val="0"/>
        </w:rPr>
        <w:t xml:space="preserve">A wide range of foods should be identified.</w:t>
      </w:r>
    </w:p>
    <w:p xmlns:wp14="http://schemas.microsoft.com/office/word/2010/wordml" w:rsidRPr="00000000" w:rsidR="00000000" w:rsidDel="00000000" w:rsidP="00000000" w:rsidRDefault="00000000" w14:paraId="00000438" wp14:textId="77777777">
      <w:pPr>
        <w:spacing w:after="160" w:lineRule="auto"/>
        <w:rPr>
          <w:rFonts w:ascii="Calibri" w:hAnsi="Calibri" w:eastAsia="Calibri" w:cs="Calibri"/>
          <w:b w:val="1"/>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439"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Complementary Foods Characteristics</w:t>
      </w:r>
    </w:p>
    <w:p xmlns:wp14="http://schemas.microsoft.com/office/word/2010/wordml" w:rsidRPr="00000000" w:rsidR="00000000" w:rsidDel="00000000" w:rsidP="00000000" w:rsidRDefault="00000000" w14:paraId="0000043A"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Present Slide 6</w:t>
      </w:r>
      <w:r w:rsidRPr="00000000" w:rsidDel="00000000" w:rsidR="00000000">
        <w:rPr>
          <w:rFonts w:ascii="Calibri" w:hAnsi="Calibri" w:eastAsia="Calibri" w:cs="Calibri"/>
          <w:color w:val="000000"/>
          <w:sz w:val="22"/>
          <w:szCs w:val="22"/>
          <w:rtl w:val="0"/>
        </w:rPr>
        <w:t xml:space="preserve"> (2 mins)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3B"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3C" wp14:textId="77777777">
      <w:pPr>
        <w:numPr>
          <w:ilvl w:val="0"/>
          <w:numId w:val="7"/>
        </w:numPr>
        <w:ind w:left="720" w:hanging="360"/>
        <w:jc w:val="both"/>
        <w:rPr>
          <w:sz w:val="24"/>
          <w:szCs w:val="24"/>
        </w:rPr>
      </w:pPr>
      <w:r w:rsidRPr="00000000" w:rsidDel="00000000" w:rsidR="00000000">
        <w:rPr>
          <w:rFonts w:ascii="Calibri" w:hAnsi="Calibri" w:eastAsia="Calibri" w:cs="Calibri"/>
          <w:color w:val="000000"/>
          <w:rtl w:val="0"/>
        </w:rPr>
        <w:t xml:space="preserve">Often families are afraid that thick foods will be difficult to swallow, be stuck in the </w:t>
      </w:r>
      <w:r w:rsidRPr="00000000" w:rsidDel="00000000" w:rsidR="00000000">
        <w:rPr>
          <w:rFonts w:ascii="Calibri" w:hAnsi="Calibri" w:eastAsia="Calibri" w:cs="Calibri"/>
          <w:rtl w:val="0"/>
        </w:rPr>
        <w:t xml:space="preserve">child’s</w:t>
      </w:r>
      <w:r w:rsidRPr="00000000" w:rsidDel="00000000" w:rsidR="00000000">
        <w:rPr>
          <w:rFonts w:ascii="Calibri" w:hAnsi="Calibri" w:eastAsia="Calibri" w:cs="Calibri"/>
          <w:color w:val="000000"/>
          <w:rtl w:val="0"/>
        </w:rPr>
        <w:t xml:space="preserve"> throat, or give the </w:t>
      </w:r>
      <w:r w:rsidRPr="00000000" w:rsidDel="00000000" w:rsidR="00000000">
        <w:rPr>
          <w:rFonts w:ascii="Calibri" w:hAnsi="Calibri" w:eastAsia="Calibri" w:cs="Calibri"/>
          <w:rtl w:val="0"/>
        </w:rPr>
        <w:t xml:space="preserve">child</w:t>
      </w:r>
      <w:r w:rsidRPr="00000000" w:rsidDel="00000000" w:rsidR="00000000">
        <w:rPr>
          <w:rFonts w:ascii="Calibri" w:hAnsi="Calibri" w:eastAsia="Calibri" w:cs="Calibri"/>
          <w:color w:val="000000"/>
          <w:rtl w:val="0"/>
        </w:rPr>
        <w:t xml:space="preserve"> constipation. Therefore, they add extra liquid to the foods to make it easier for the child to eat.</w:t>
      </w:r>
    </w:p>
    <w:p xmlns:wp14="http://schemas.microsoft.com/office/word/2010/wordml" w:rsidRPr="00000000" w:rsidR="00000000" w:rsidDel="00000000" w:rsidP="00000000" w:rsidRDefault="00000000" w14:paraId="0000043D" wp14:textId="77777777">
      <w:pPr>
        <w:numPr>
          <w:ilvl w:val="0"/>
          <w:numId w:val="7"/>
        </w:numPr>
        <w:ind w:left="720" w:hanging="360"/>
        <w:jc w:val="both"/>
        <w:rPr>
          <w:sz w:val="24"/>
          <w:szCs w:val="24"/>
        </w:rPr>
      </w:pPr>
      <w:r w:rsidRPr="00000000" w:rsidDel="00000000" w:rsidR="00000000">
        <w:rPr>
          <w:rFonts w:ascii="Calibri" w:hAnsi="Calibri" w:eastAsia="Calibri" w:cs="Calibri"/>
          <w:color w:val="000000"/>
          <w:rtl w:val="0"/>
        </w:rPr>
        <w:t xml:space="preserve">Sometimes extra liquid is added so that it will take less time to feed the </w:t>
      </w:r>
      <w:r w:rsidRPr="00000000" w:rsidDel="00000000" w:rsidR="00000000">
        <w:rPr>
          <w:rFonts w:ascii="Calibri" w:hAnsi="Calibri" w:eastAsia="Calibri" w:cs="Calibri"/>
          <w:rtl w:val="0"/>
        </w:rPr>
        <w:t xml:space="preserve">child</w:t>
      </w:r>
      <w:r w:rsidRPr="00000000" w:rsidDel="00000000" w:rsidR="00000000">
        <w:rPr>
          <w:rFonts w:ascii="Calibri" w:hAnsi="Calibri" w:eastAsia="Calibri" w:cs="Calibri"/>
          <w:color w:val="000000"/>
          <w:rtl w:val="0"/>
        </w:rPr>
        <w:t xml:space="preserve">.</w:t>
      </w:r>
    </w:p>
    <w:p xmlns:wp14="http://schemas.microsoft.com/office/word/2010/wordml" w:rsidRPr="00000000" w:rsidR="00000000" w:rsidDel="00000000" w:rsidP="00000000" w:rsidRDefault="00000000" w14:paraId="0000043E" wp14:textId="77777777">
      <w:pPr>
        <w:numPr>
          <w:ilvl w:val="0"/>
          <w:numId w:val="7"/>
        </w:numPr>
        <w:ind w:left="720" w:hanging="360"/>
        <w:jc w:val="both"/>
        <w:rPr>
          <w:sz w:val="24"/>
          <w:szCs w:val="24"/>
        </w:rPr>
      </w:pPr>
      <w:r w:rsidRPr="00000000" w:rsidDel="00000000" w:rsidR="00000000">
        <w:rPr>
          <w:rFonts w:ascii="Calibri" w:hAnsi="Calibri" w:eastAsia="Calibri" w:cs="Calibri"/>
          <w:color w:val="000000"/>
          <w:rtl w:val="0"/>
        </w:rPr>
        <w:t xml:space="preserve">If </w:t>
      </w:r>
      <w:r w:rsidRPr="00000000" w:rsidDel="00000000" w:rsidR="00000000">
        <w:rPr>
          <w:rFonts w:ascii="Calibri" w:hAnsi="Calibri" w:eastAsia="Calibri" w:cs="Calibri"/>
          <w:rtl w:val="0"/>
        </w:rPr>
        <w:t xml:space="preserve">food is diluted</w:t>
      </w:r>
      <w:r w:rsidRPr="00000000" w:rsidDel="00000000" w:rsidR="00000000">
        <w:rPr>
          <w:rFonts w:ascii="Calibri" w:hAnsi="Calibri" w:eastAsia="Calibri" w:cs="Calibri"/>
          <w:color w:val="000000"/>
          <w:rtl w:val="0"/>
        </w:rPr>
        <w:t xml:space="preserve"> with lots of water, the stomach would be full before </w:t>
      </w:r>
      <w:r w:rsidRPr="00000000" w:rsidDel="00000000" w:rsidR="00000000">
        <w:rPr>
          <w:rFonts w:ascii="Calibri" w:hAnsi="Calibri" w:eastAsia="Calibri" w:cs="Calibri"/>
          <w:rtl w:val="0"/>
        </w:rPr>
        <w:t xml:space="preserve">the child</w:t>
      </w:r>
      <w:r w:rsidRPr="00000000" w:rsidDel="00000000" w:rsidR="00000000">
        <w:rPr>
          <w:rFonts w:ascii="Calibri" w:hAnsi="Calibri" w:eastAsia="Calibri" w:cs="Calibri"/>
          <w:color w:val="000000"/>
          <w:rtl w:val="0"/>
        </w:rPr>
        <w:t xml:space="preserve"> ha</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color w:val="000000"/>
          <w:rtl w:val="0"/>
        </w:rPr>
        <w:t xml:space="preserve"> finished the </w:t>
      </w:r>
      <w:r w:rsidRPr="00000000" w:rsidDel="00000000" w:rsidR="00000000">
        <w:rPr>
          <w:rFonts w:ascii="Calibri" w:hAnsi="Calibri" w:eastAsia="Calibri" w:cs="Calibri"/>
          <w:rtl w:val="0"/>
        </w:rPr>
        <w:t xml:space="preserve">appropriate amount and the child</w:t>
      </w:r>
      <w:r w:rsidRPr="00000000" w:rsidDel="00000000" w:rsidR="00000000">
        <w:rPr>
          <w:rFonts w:ascii="Calibri" w:hAnsi="Calibri" w:eastAsia="Calibri" w:cs="Calibri"/>
          <w:color w:val="000000"/>
          <w:rtl w:val="0"/>
        </w:rPr>
        <w:t xml:space="preserve"> would not get all the energy</w:t>
      </w:r>
      <w:r w:rsidRPr="00000000" w:rsidDel="00000000" w:rsidR="00000000">
        <w:rPr>
          <w:rFonts w:ascii="Calibri" w:hAnsi="Calibri" w:eastAsia="Calibri" w:cs="Calibri"/>
          <w:rtl w:val="0"/>
        </w:rPr>
        <w:t xml:space="preserve"> they</w:t>
      </w:r>
      <w:r w:rsidRPr="00000000" w:rsidDel="00000000" w:rsidR="00000000">
        <w:rPr>
          <w:rFonts w:ascii="Calibri" w:hAnsi="Calibri" w:eastAsia="Calibri" w:cs="Calibri"/>
          <w:color w:val="000000"/>
          <w:rtl w:val="0"/>
        </w:rPr>
        <w:t xml:space="preserve"> need to grow.</w:t>
      </w:r>
    </w:p>
    <w:p xmlns:wp14="http://schemas.microsoft.com/office/word/2010/wordml" w:rsidRPr="00000000" w:rsidR="00000000" w:rsidDel="00000000" w:rsidP="00000000" w:rsidRDefault="00000000" w14:paraId="0000043F"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40"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Foods to Avoid</w:t>
      </w:r>
    </w:p>
    <w:p xmlns:wp14="http://schemas.microsoft.com/office/word/2010/wordml" w:rsidRPr="00000000" w:rsidR="00000000" w:rsidDel="00000000" w:rsidP="00000000" w:rsidRDefault="00000000" w14:paraId="00000441"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7 </w:t>
      </w:r>
      <w:r w:rsidRPr="00000000" w:rsidDel="00000000" w:rsidR="00000000">
        <w:rPr>
          <w:rFonts w:ascii="Calibri" w:hAnsi="Calibri" w:eastAsia="Calibri" w:cs="Calibri"/>
          <w:color w:val="000000"/>
          <w:rtl w:val="0"/>
        </w:rPr>
        <w:t xml:space="preserve">(2 minutes)</w:t>
      </w:r>
      <w:r w:rsidRPr="00000000" w:rsidDel="00000000" w:rsidR="00000000">
        <w:rPr>
          <w:rtl w:val="0"/>
        </w:rPr>
      </w:r>
    </w:p>
    <w:p xmlns:wp14="http://schemas.microsoft.com/office/word/2010/wordml" w:rsidRPr="00000000" w:rsidR="00000000" w:rsidDel="00000000" w:rsidP="00000000" w:rsidRDefault="00000000" w14:paraId="00000442"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43" wp14:textId="53F9D88B">
      <w:pPr>
        <w:numPr>
          <w:ilvl w:val="0"/>
          <w:numId w:val="10"/>
        </w:numPr>
        <w:ind w:left="720" w:hanging="360"/>
        <w:rPr>
          <w:rFonts w:ascii="Calibri" w:hAnsi="Calibri" w:eastAsia="Calibri" w:cs="Calibri"/>
          <w:color w:val="000000"/>
          <w:sz w:val="24"/>
          <w:szCs w:val="24"/>
        </w:rPr>
      </w:pPr>
      <w:r w:rsidRPr="00000000" w:rsidDel="00000000" w:rsidR="51F78566">
        <w:rPr>
          <w:rFonts w:ascii="Calibri" w:hAnsi="Calibri" w:eastAsia="Calibri" w:cs="Calibri"/>
          <w:color w:val="000000"/>
        </w:rPr>
        <w:t xml:space="preserve">Black tea can inhibit iron intake and should be </w:t>
      </w:r>
      <w:r w:rsidRPr="00000000" w:rsidDel="00000000" w:rsidR="51F78566">
        <w:rPr>
          <w:rFonts w:ascii="Calibri" w:hAnsi="Calibri" w:eastAsia="Calibri" w:cs="Calibri"/>
          <w:color w:val="000000"/>
        </w:rPr>
        <w:t xml:space="preserve">avoided.</w:t>
      </w:r>
      <w:r w:rsidRPr="00000000" w:rsidDel="00000000" w:rsidR="00000000">
        <w:rPr>
          <w:rtl w:val="0"/>
        </w:rPr>
      </w:r>
    </w:p>
    <w:p xmlns:wp14="http://schemas.microsoft.com/office/word/2010/wordml" w:rsidRPr="00000000" w:rsidR="00000000" w:rsidDel="00000000" w:rsidP="00000000" w:rsidRDefault="00000000" w14:paraId="00000444" wp14:textId="77777777">
      <w:pPr>
        <w:numPr>
          <w:ilvl w:val="0"/>
          <w:numId w:val="10"/>
        </w:numPr>
        <w:spacing w:after="160" w:lineRule="auto"/>
        <w:ind w:left="720" w:hanging="360"/>
        <w:rPr>
          <w:sz w:val="24"/>
          <w:szCs w:val="24"/>
        </w:rPr>
      </w:pPr>
      <w:r w:rsidRPr="00000000" w:rsidDel="00000000" w:rsidR="00000000">
        <w:rPr>
          <w:rFonts w:ascii="Calibri" w:hAnsi="Calibri" w:eastAsia="Calibri" w:cs="Calibri"/>
          <w:color w:val="000000"/>
          <w:rtl w:val="0"/>
        </w:rPr>
        <w:t xml:space="preserve">Sugary food and drink and Inst</w:t>
      </w:r>
      <w:r w:rsidRPr="00000000" w:rsidDel="00000000" w:rsidR="00000000">
        <w:rPr>
          <w:rFonts w:ascii="Calibri" w:hAnsi="Calibri" w:eastAsia="Calibri" w:cs="Calibri"/>
          <w:rtl w:val="0"/>
        </w:rPr>
        <w:t xml:space="preserve">ant infant cereals</w:t>
      </w:r>
      <w:r w:rsidRPr="00000000" w:rsidDel="00000000" w:rsidR="00000000">
        <w:rPr>
          <w:rFonts w:ascii="Calibri" w:hAnsi="Calibri" w:eastAsia="Calibri" w:cs="Calibri"/>
          <w:color w:val="000000"/>
          <w:rtl w:val="0"/>
        </w:rPr>
        <w:t xml:space="preserve"> take up space in the stomach needed for nutritious foods, leads to tooth decay and obesity and should be avoided</w:t>
      </w:r>
      <w:r w:rsidRPr="00000000" w:rsidDel="00000000" w:rsidR="00000000">
        <w:rPr>
          <w:rFonts w:ascii="Calibri" w:hAnsi="Calibri" w:eastAsia="Calibri" w:cs="Calibri"/>
          <w:color w:val="000000"/>
          <w:rtl w:val="0"/>
        </w:rPr>
        <w:t xml:space="preserve">.</w:t>
      </w:r>
    </w:p>
    <w:p xmlns:wp14="http://schemas.microsoft.com/office/word/2010/wordml" w:rsidRPr="00000000" w:rsidR="00000000" w:rsidDel="00000000" w:rsidP="00000000" w:rsidRDefault="00000000" w14:paraId="00000445" wp14:textId="77777777">
      <w:pPr>
        <w:numPr>
          <w:ilvl w:val="0"/>
          <w:numId w:val="10"/>
        </w:numPr>
        <w:spacing w:after="160" w:lineRule="auto"/>
        <w:ind w:left="720" w:hanging="360"/>
        <w:rPr>
          <w:rFonts w:ascii="Calibri" w:hAnsi="Calibri" w:eastAsia="Calibri" w:cs="Calibri"/>
          <w:u w:val="none"/>
        </w:rPr>
      </w:pPr>
      <w:r w:rsidRPr="00000000" w:rsidDel="00000000" w:rsidR="00000000">
        <w:rPr>
          <w:rFonts w:ascii="Calibri" w:hAnsi="Calibri" w:eastAsia="Calibri" w:cs="Calibri"/>
          <w:rtl w:val="0"/>
        </w:rPr>
        <w:t xml:space="preserve">Instant infant cereals can reduce the opportunity to learn food diversity, different food texture, and responsive feeding.</w:t>
      </w:r>
    </w:p>
    <w:p xmlns:wp14="http://schemas.microsoft.com/office/word/2010/wordml" w:rsidRPr="00000000" w:rsidR="00000000" w:rsidDel="00000000" w:rsidP="00000000" w:rsidRDefault="00000000" w14:paraId="00000446"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47" wp14:textId="77777777">
      <w:pPr>
        <w:spacing w:after="160" w:lineRule="auto"/>
        <w:rPr>
          <w:rFonts w:ascii="Calibri" w:hAnsi="Calibri" w:eastAsia="Calibri" w:cs="Calibri"/>
          <w:b w:val="1"/>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448"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How much to feed the Child</w:t>
      </w:r>
    </w:p>
    <w:p xmlns:wp14="http://schemas.microsoft.com/office/word/2010/wordml" w:rsidRPr="00000000" w:rsidR="00000000" w:rsidDel="00000000" w:rsidP="00000000" w:rsidRDefault="00000000" w14:paraId="00000449"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8 and 9 </w:t>
      </w:r>
      <w:r w:rsidRPr="00000000" w:rsidDel="00000000" w:rsidR="00000000">
        <w:rPr>
          <w:rFonts w:ascii="Calibri" w:hAnsi="Calibri" w:eastAsia="Calibri" w:cs="Calibri"/>
          <w:color w:val="000000"/>
          <w:rtl w:val="0"/>
        </w:rPr>
        <w:t xml:space="preserve">(4 minutes)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4A"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4B" wp14:textId="77777777">
      <w:pPr>
        <w:numPr>
          <w:ilvl w:val="0"/>
          <w:numId w:val="9"/>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A growing child needs multiple small meals and snacks a day and this increases over time.</w:t>
      </w:r>
      <w:r w:rsidRPr="00000000" w:rsidDel="00000000" w:rsidR="00000000">
        <w:rPr>
          <w:rtl w:val="0"/>
        </w:rPr>
      </w:r>
    </w:p>
    <w:p xmlns:wp14="http://schemas.microsoft.com/office/word/2010/wordml" w:rsidRPr="00000000" w:rsidR="00000000" w:rsidDel="00000000" w:rsidP="00000000" w:rsidRDefault="00000000" w14:paraId="0000044C" wp14:textId="77777777">
      <w:pPr>
        <w:numPr>
          <w:ilvl w:val="0"/>
          <w:numId w:val="9"/>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When the child is first learning to eat breastfeeding should take place first before feeding the complementary foods.</w:t>
      </w:r>
      <w:r w:rsidRPr="00000000" w:rsidDel="00000000" w:rsidR="00000000">
        <w:rPr>
          <w:rtl w:val="0"/>
        </w:rPr>
      </w:r>
    </w:p>
    <w:p xmlns:wp14="http://schemas.microsoft.com/office/word/2010/wordml" w:rsidRPr="00000000" w:rsidR="00000000" w:rsidDel="00000000" w:rsidP="00000000" w:rsidRDefault="00000000" w14:paraId="0000044D" wp14:textId="77777777">
      <w:pPr>
        <w:spacing w:after="160" w:lineRule="auto"/>
        <w:ind w:left="720" w:firstLine="0"/>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4E" wp14:textId="77777777">
      <w:pPr>
        <w:spacing w:after="240" w:lineRule="auto"/>
        <w:rPr>
          <w:rFonts w:ascii="Calibri" w:hAnsi="Calibri" w:eastAsia="Calibri" w:cs="Calibri"/>
          <w:sz w:val="28"/>
          <w:szCs w:val="28"/>
        </w:rPr>
      </w:pPr>
      <w:r w:rsidRPr="00000000" w:rsidDel="00000000" w:rsidR="00000000">
        <w:rPr>
          <w:rFonts w:ascii="Calibri" w:hAnsi="Calibri" w:eastAsia="Calibri" w:cs="Calibri"/>
          <w:b w:val="1"/>
          <w:sz w:val="28"/>
          <w:szCs w:val="28"/>
          <w:rtl w:val="0"/>
        </w:rPr>
        <w:t xml:space="preserve">Prevention Measures for COVID-19</w:t>
      </w:r>
      <w:r w:rsidRPr="00000000" w:rsidDel="00000000" w:rsidR="00000000">
        <w:rPr>
          <w:rtl w:val="0"/>
        </w:rPr>
      </w:r>
    </w:p>
    <w:p xmlns:wp14="http://schemas.microsoft.com/office/word/2010/wordml" w:rsidRPr="00000000" w:rsidR="00000000" w:rsidDel="00000000" w:rsidP="00000000" w:rsidRDefault="00000000" w14:paraId="0000044F"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10 </w:t>
      </w:r>
      <w:r w:rsidRPr="00000000" w:rsidDel="00000000" w:rsidR="00000000">
        <w:rPr>
          <w:rFonts w:ascii="Calibri" w:hAnsi="Calibri" w:eastAsia="Calibri" w:cs="Calibri"/>
          <w:color w:val="000000"/>
          <w:rtl w:val="0"/>
        </w:rPr>
        <w:t xml:space="preserve">(2 min)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50"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51" wp14:textId="77777777">
      <w:pPr>
        <w:numPr>
          <w:ilvl w:val="0"/>
          <w:numId w:val="12"/>
        </w:numPr>
        <w:spacing w:after="0" w:afterAutospacing="0" w:lineRule="auto"/>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It is important for both the child and caregiver to wash their hands for 20 seconds before eating the meal.</w:t>
      </w:r>
      <w:r w:rsidRPr="00000000" w:rsidDel="00000000" w:rsidR="00000000">
        <w:rPr>
          <w:rtl w:val="0"/>
        </w:rPr>
      </w:r>
    </w:p>
    <w:p xmlns:wp14="http://schemas.microsoft.com/office/word/2010/wordml" w:rsidRPr="00000000" w:rsidR="00000000" w:rsidDel="00000000" w:rsidP="00000000" w:rsidRDefault="00000000" w14:paraId="00000452" wp14:textId="77777777">
      <w:pPr>
        <w:numPr>
          <w:ilvl w:val="0"/>
          <w:numId w:val="12"/>
        </w:numPr>
        <w:spacing w:after="160" w:lineRule="auto"/>
        <w:ind w:left="720" w:hanging="360"/>
        <w:rPr>
          <w:rFonts w:ascii="Calibri" w:hAnsi="Calibri" w:eastAsia="Calibri" w:cs="Calibri"/>
          <w:color w:val="000000"/>
          <w:u w:val="none"/>
        </w:rPr>
      </w:pPr>
      <w:r w:rsidRPr="00000000" w:rsidDel="00000000" w:rsidR="00000000">
        <w:rPr>
          <w:rFonts w:ascii="Calibri" w:hAnsi="Calibri" w:eastAsia="Calibri" w:cs="Calibri"/>
          <w:rtl w:val="0"/>
        </w:rPr>
        <w:t xml:space="preserve">It is recommended that the child use their </w:t>
      </w:r>
      <w:r w:rsidRPr="00000000" w:rsidDel="00000000" w:rsidR="00000000">
        <w:rPr>
          <w:rFonts w:ascii="Calibri" w:hAnsi="Calibri" w:eastAsia="Calibri" w:cs="Calibri"/>
          <w:color w:val="000000"/>
          <w:rtl w:val="0"/>
        </w:rPr>
        <w:t xml:space="preserve">own plates, bowls and cutlery </w:t>
      </w:r>
      <w:r w:rsidRPr="00000000" w:rsidDel="00000000" w:rsidR="00000000">
        <w:rPr>
          <w:rFonts w:ascii="Calibri" w:hAnsi="Calibri" w:eastAsia="Calibri" w:cs="Calibri"/>
          <w:rtl w:val="0"/>
        </w:rPr>
        <w:t xml:space="preserve">rather than shared items.</w:t>
      </w:r>
      <w:r w:rsidRPr="00000000" w:rsidDel="00000000" w:rsidR="00000000">
        <w:rPr>
          <w:rtl w:val="0"/>
        </w:rPr>
      </w:r>
    </w:p>
    <w:p xmlns:wp14="http://schemas.microsoft.com/office/word/2010/wordml" w:rsidRPr="00000000" w:rsidR="00000000" w:rsidDel="00000000" w:rsidP="00000000" w:rsidRDefault="00000000" w14:paraId="00000453" wp14:textId="77777777">
      <w:pPr>
        <w:spacing w:after="240" w:lineRule="auto"/>
        <w:rPr>
          <w:rFonts w:ascii="Calibri" w:hAnsi="Calibri" w:eastAsia="Calibri" w:cs="Calibri"/>
          <w:sz w:val="28"/>
          <w:szCs w:val="28"/>
        </w:rPr>
      </w:pPr>
      <w:r w:rsidRPr="00000000" w:rsidDel="00000000" w:rsidR="00000000">
        <w:rPr>
          <w:rFonts w:ascii="Calibri" w:hAnsi="Calibri" w:eastAsia="Calibri" w:cs="Calibri"/>
          <w:rtl w:val="0"/>
        </w:rPr>
        <w:br w:type="textWrapping"/>
      </w:r>
      <w:r w:rsidRPr="00000000" w:rsidDel="00000000" w:rsidR="00000000">
        <w:rPr>
          <w:rFonts w:ascii="Calibri" w:hAnsi="Calibri" w:eastAsia="Calibri" w:cs="Calibri"/>
          <w:b w:val="1"/>
          <w:sz w:val="28"/>
          <w:szCs w:val="28"/>
          <w:rtl w:val="0"/>
        </w:rPr>
        <w:t xml:space="preserve">Psychosocial Considerations and COVID-19</w:t>
      </w:r>
      <w:r w:rsidRPr="00000000" w:rsidDel="00000000" w:rsidR="00000000">
        <w:rPr>
          <w:rtl w:val="0"/>
        </w:rPr>
      </w:r>
    </w:p>
    <w:p xmlns:wp14="http://schemas.microsoft.com/office/word/2010/wordml" w:rsidRPr="00000000" w:rsidR="00000000" w:rsidDel="00000000" w:rsidP="00000000" w:rsidRDefault="00000000" w14:paraId="00000454" wp14:textId="77777777">
      <w:pPr>
        <w:spacing w:after="160" w:lineRule="auto"/>
        <w:rPr>
          <w:rFonts w:ascii="Calibri" w:hAnsi="Calibri" w:eastAsia="Calibri" w:cs="Calibri"/>
          <w:b w:val="1"/>
        </w:rPr>
      </w:pPr>
      <w:r w:rsidRPr="00000000" w:rsidDel="00000000" w:rsidR="00000000">
        <w:rPr>
          <w:rFonts w:ascii="Calibri" w:hAnsi="Calibri" w:eastAsia="Calibri" w:cs="Calibri"/>
          <w:b w:val="1"/>
          <w:color w:val="000000"/>
          <w:rtl w:val="0"/>
        </w:rPr>
        <w:t xml:space="preserve">Present Slides 11 (2 min) </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455"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56" wp14:textId="77777777">
      <w:pPr>
        <w:numPr>
          <w:ilvl w:val="0"/>
          <w:numId w:val="11"/>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A child needs to learn how to eat, to try new food tastes and textures.</w:t>
      </w:r>
      <w:r w:rsidRPr="00000000" w:rsidDel="00000000" w:rsidR="00000000">
        <w:rPr>
          <w:rtl w:val="0"/>
        </w:rPr>
      </w:r>
    </w:p>
    <w:p xmlns:wp14="http://schemas.microsoft.com/office/word/2010/wordml" w:rsidRPr="00000000" w:rsidR="00000000" w:rsidDel="00000000" w:rsidP="00000000" w:rsidRDefault="00000000" w14:paraId="00000457" wp14:textId="77777777">
      <w:pPr>
        <w:numPr>
          <w:ilvl w:val="0"/>
          <w:numId w:val="11"/>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A child needs to learn to chew, move food around the mouth and to swallow food.</w:t>
      </w:r>
      <w:r w:rsidRPr="00000000" w:rsidDel="00000000" w:rsidR="00000000">
        <w:rPr>
          <w:rtl w:val="0"/>
        </w:rPr>
      </w:r>
    </w:p>
    <w:p xmlns:wp14="http://schemas.microsoft.com/office/word/2010/wordml" w:rsidRPr="00000000" w:rsidR="00000000" w:rsidDel="00000000" w:rsidP="00000000" w:rsidRDefault="00000000" w14:paraId="00000458" wp14:textId="77777777">
      <w:pPr>
        <w:numPr>
          <w:ilvl w:val="0"/>
          <w:numId w:val="11"/>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The child needs to learn how to get food effectively into the mouth, how to use a spoon and how to drink from a cup.</w:t>
      </w:r>
      <w:r w:rsidRPr="00000000" w:rsidDel="00000000" w:rsidR="00000000">
        <w:rPr>
          <w:rtl w:val="0"/>
        </w:rPr>
      </w:r>
    </w:p>
    <w:p xmlns:wp14="http://schemas.microsoft.com/office/word/2010/wordml" w:rsidRPr="00000000" w:rsidR="00000000" w:rsidDel="00000000" w:rsidP="00000000" w:rsidRDefault="00000000" w14:paraId="00000459" wp14:textId="77777777">
      <w:pPr>
        <w:numPr>
          <w:ilvl w:val="0"/>
          <w:numId w:val="11"/>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Refer caregivers to MHPSS support if mental health challenges are identified.</w:t>
      </w:r>
    </w:p>
    <w:p xmlns:wp14="http://schemas.microsoft.com/office/word/2010/wordml" w:rsidRPr="00000000" w:rsidR="00000000" w:rsidDel="00000000" w:rsidP="00000000" w:rsidRDefault="00000000" w14:paraId="0000045A" wp14:textId="77777777">
      <w:pPr>
        <w:spacing w:after="240" w:lineRule="auto"/>
        <w:rPr>
          <w:rFonts w:ascii="Calibri" w:hAnsi="Calibri" w:eastAsia="Calibri" w:cs="Calibri"/>
          <w:sz w:val="28"/>
          <w:szCs w:val="28"/>
        </w:rPr>
      </w:pPr>
      <w:r w:rsidRPr="00000000" w:rsidDel="00000000" w:rsidR="00000000">
        <w:rPr>
          <w:rFonts w:ascii="Calibri" w:hAnsi="Calibri" w:eastAsia="Calibri" w:cs="Calibri"/>
          <w:rtl w:val="0"/>
        </w:rPr>
        <w:br w:type="textWrapping"/>
      </w:r>
      <w:r w:rsidRPr="00000000" w:rsidDel="00000000" w:rsidR="00000000">
        <w:rPr>
          <w:rFonts w:ascii="Calibri" w:hAnsi="Calibri" w:eastAsia="Calibri" w:cs="Calibri"/>
          <w:rtl w:val="0"/>
        </w:rPr>
        <w:br w:type="textWrapping"/>
      </w:r>
      <w:r w:rsidRPr="00000000" w:rsidDel="00000000" w:rsidR="00000000">
        <w:rPr>
          <w:rFonts w:ascii="Calibri" w:hAnsi="Calibri" w:eastAsia="Calibri" w:cs="Calibri"/>
          <w:b w:val="1"/>
          <w:sz w:val="28"/>
          <w:szCs w:val="28"/>
          <w:rtl w:val="0"/>
        </w:rPr>
        <w:t xml:space="preserve">Referral Exercise</w:t>
      </w:r>
      <w:r w:rsidRPr="00000000" w:rsidDel="00000000" w:rsidR="00000000">
        <w:rPr>
          <w:rtl w:val="0"/>
        </w:rPr>
      </w:r>
    </w:p>
    <w:p xmlns:wp14="http://schemas.microsoft.com/office/word/2010/wordml" w:rsidRPr="00000000" w:rsidR="00000000" w:rsidDel="00000000" w:rsidP="00000000" w:rsidRDefault="00000000" w14:paraId="0000045B" wp14:textId="77777777">
      <w:pPr>
        <w:spacing w:after="160" w:lineRule="auto"/>
        <w:rPr>
          <w:rFonts w:ascii="Calibri" w:hAnsi="Calibri" w:eastAsia="Calibri" w:cs="Calibri"/>
          <w:b w:val="1"/>
        </w:rPr>
      </w:pPr>
      <w:r w:rsidRPr="00000000" w:rsidDel="00000000" w:rsidR="00000000">
        <w:rPr>
          <w:rFonts w:ascii="Calibri" w:hAnsi="Calibri" w:eastAsia="Calibri" w:cs="Calibri"/>
          <w:b w:val="1"/>
          <w:color w:val="000000"/>
          <w:rtl w:val="0"/>
        </w:rPr>
        <w:t xml:space="preserve">Present Slides 12 (5 min) </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45C"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r w:rsidRPr="00000000" w:rsidDel="00000000" w:rsidR="00000000">
        <w:rPr>
          <w:rtl w:val="0"/>
        </w:rPr>
      </w:r>
    </w:p>
    <w:p xmlns:wp14="http://schemas.microsoft.com/office/word/2010/wordml" w:rsidRPr="00000000" w:rsidR="00000000" w:rsidDel="00000000" w:rsidP="00000000" w:rsidRDefault="00000000" w14:paraId="0000045D" wp14:textId="77777777">
      <w:pPr>
        <w:numPr>
          <w:ilvl w:val="0"/>
          <w:numId w:val="5"/>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It is important to identify when a child is not receiving appropriate complementary foods and to refer the child to the nearest micronutrient distribution site or BSFP.</w:t>
      </w:r>
      <w:r w:rsidRPr="00000000" w:rsidDel="00000000" w:rsidR="00000000">
        <w:rPr>
          <w:rtl w:val="0"/>
        </w:rPr>
      </w:r>
    </w:p>
    <w:p xmlns:wp14="http://schemas.microsoft.com/office/word/2010/wordml" w:rsidRPr="00000000" w:rsidR="00000000" w:rsidDel="00000000" w:rsidP="00000000" w:rsidRDefault="00000000" w14:paraId="0000045E" wp14:textId="77777777">
      <w:pPr>
        <w:numPr>
          <w:ilvl w:val="0"/>
          <w:numId w:val="5"/>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Trainers should have a map of referral points ready to give to the participants.  Participants should know referral mechanisms and be able to identify appropriate referral pathways.</w:t>
      </w:r>
    </w:p>
    <w:p xmlns:wp14="http://schemas.microsoft.com/office/word/2010/wordml" w:rsidRPr="00000000" w:rsidR="00000000" w:rsidDel="00000000" w:rsidP="00000000" w:rsidRDefault="00000000" w14:paraId="0000045F"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60" wp14:textId="77777777">
      <w:pPr>
        <w:spacing w:after="160" w:line="259" w:lineRule="auto"/>
        <w:rPr>
          <w:rFonts w:ascii="Calibri" w:hAnsi="Calibri" w:eastAsia="Calibri" w:cs="Calibri"/>
          <w:color w:val="000000"/>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461" wp14:textId="77777777">
      <w:pPr>
        <w:pStyle w:val="Heading2"/>
        <w:rPr>
          <w:rFonts w:ascii="Calibri" w:hAnsi="Calibri" w:eastAsia="Calibri" w:cs="Calibri"/>
        </w:rPr>
      </w:pPr>
      <w:bookmarkStart w:name="_heading=h.206ipza" w:colFirst="0" w:colLast="0" w:id="54"/>
      <w:bookmarkEnd w:id="54"/>
      <w:r w:rsidRPr="00000000" w:rsidDel="00000000" w:rsidR="00000000">
        <w:rPr>
          <w:rFonts w:ascii="Calibri" w:hAnsi="Calibri" w:eastAsia="Calibri" w:cs="Calibri"/>
          <w:sz w:val="32"/>
          <w:szCs w:val="32"/>
          <w:rtl w:val="0"/>
        </w:rPr>
        <w:t xml:space="preserve">Session 6: Feeding the Sick Child and COVID-19</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62" wp14:textId="77777777">
      <w:pPr>
        <w:pStyle w:val="Heading3"/>
        <w:rPr>
          <w:rFonts w:ascii="Calibri" w:hAnsi="Calibri" w:eastAsia="Calibri" w:cs="Calibri"/>
        </w:rPr>
      </w:pPr>
      <w:bookmarkStart w:name="_heading=h.4k668n3" w:colFirst="0" w:colLast="0" w:id="55"/>
      <w:bookmarkEnd w:id="55"/>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463"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By the end of the session, participants will be able to:</w:t>
      </w:r>
      <w:r w:rsidRPr="00000000" w:rsidDel="00000000" w:rsidR="00000000">
        <w:rPr>
          <w:rtl w:val="0"/>
        </w:rPr>
      </w:r>
    </w:p>
    <w:p xmlns:wp14="http://schemas.microsoft.com/office/word/2010/wordml" w:rsidRPr="00000000" w:rsidR="00000000" w:rsidDel="00000000" w:rsidP="00000000" w:rsidRDefault="00000000" w14:paraId="00000464" wp14:textId="77777777">
      <w:pPr>
        <w:numPr>
          <w:ilvl w:val="0"/>
          <w:numId w:val="49"/>
        </w:numPr>
        <w:ind w:left="720" w:hanging="360"/>
        <w:rPr>
          <w:sz w:val="24"/>
          <w:szCs w:val="24"/>
        </w:rPr>
      </w:pPr>
      <w:r w:rsidRPr="00000000" w:rsidDel="00000000" w:rsidR="00000000">
        <w:rPr>
          <w:rFonts w:ascii="Calibri" w:hAnsi="Calibri" w:eastAsia="Calibri" w:cs="Calibri"/>
          <w:color w:val="000000"/>
          <w:rtl w:val="0"/>
        </w:rPr>
        <w:t xml:space="preserve">Understand vulnerability and causes of Illness during COVID-19</w:t>
      </w:r>
    </w:p>
    <w:p xmlns:wp14="http://schemas.microsoft.com/office/word/2010/wordml" w:rsidRPr="00000000" w:rsidR="00000000" w:rsidDel="00000000" w:rsidP="00000000" w:rsidRDefault="00000000" w14:paraId="00000465" wp14:textId="77777777">
      <w:pPr>
        <w:numPr>
          <w:ilvl w:val="0"/>
          <w:numId w:val="49"/>
        </w:numPr>
        <w:ind w:left="720" w:hanging="360"/>
        <w:rPr>
          <w:sz w:val="24"/>
          <w:szCs w:val="24"/>
        </w:rPr>
      </w:pPr>
      <w:r w:rsidRPr="00000000" w:rsidDel="00000000" w:rsidR="00000000">
        <w:rPr>
          <w:rFonts w:ascii="Calibri" w:hAnsi="Calibri" w:eastAsia="Calibri" w:cs="Calibri"/>
          <w:color w:val="000000"/>
          <w:rtl w:val="0"/>
        </w:rPr>
        <w:t xml:space="preserve">Know how to counsel caregivers on signs of illness and when to go to the health facility</w:t>
      </w:r>
    </w:p>
    <w:p xmlns:wp14="http://schemas.microsoft.com/office/word/2010/wordml" w:rsidRPr="00000000" w:rsidR="00000000" w:rsidDel="00000000" w:rsidP="00000000" w:rsidRDefault="00000000" w14:paraId="00000466" wp14:textId="77777777">
      <w:pPr>
        <w:numPr>
          <w:ilvl w:val="0"/>
          <w:numId w:val="49"/>
        </w:numPr>
        <w:ind w:left="720" w:hanging="360"/>
        <w:rPr>
          <w:sz w:val="24"/>
          <w:szCs w:val="24"/>
        </w:rPr>
      </w:pPr>
      <w:r w:rsidRPr="00000000" w:rsidDel="00000000" w:rsidR="00000000">
        <w:rPr>
          <w:rFonts w:ascii="Calibri" w:hAnsi="Calibri" w:eastAsia="Calibri" w:cs="Calibri"/>
          <w:color w:val="000000"/>
          <w:rtl w:val="0"/>
        </w:rPr>
        <w:t xml:space="preserve">Understand how to feed the sick child</w:t>
      </w:r>
    </w:p>
    <w:p xmlns:wp14="http://schemas.microsoft.com/office/word/2010/wordml" w:rsidRPr="00000000" w:rsidR="00000000" w:rsidDel="00000000" w:rsidP="00000000" w:rsidRDefault="00000000" w14:paraId="00000467" wp14:textId="77777777">
      <w:pPr>
        <w:numPr>
          <w:ilvl w:val="0"/>
          <w:numId w:val="49"/>
        </w:numPr>
        <w:ind w:left="720" w:hanging="360"/>
        <w:rPr>
          <w:sz w:val="24"/>
          <w:szCs w:val="24"/>
        </w:rPr>
      </w:pPr>
      <w:r w:rsidRPr="00000000" w:rsidDel="00000000" w:rsidR="00000000">
        <w:rPr>
          <w:rFonts w:ascii="Calibri" w:hAnsi="Calibri" w:eastAsia="Calibri" w:cs="Calibri"/>
          <w:color w:val="000000"/>
          <w:rtl w:val="0"/>
        </w:rPr>
        <w:t xml:space="preserve">Know ways to support mothers and caregivers on feeding the sick child</w:t>
      </w:r>
    </w:p>
    <w:p xmlns:wp14="http://schemas.microsoft.com/office/word/2010/wordml" w:rsidRPr="00000000" w:rsidR="00000000" w:rsidDel="00000000" w:rsidP="00000000" w:rsidRDefault="00000000" w14:paraId="00000468" wp14:textId="77777777">
      <w:pPr>
        <w:rPr>
          <w:rFonts w:ascii="Calibri" w:hAnsi="Calibri" w:eastAsia="Calibri" w:cs="Calibri"/>
        </w:rPr>
      </w:pPr>
      <w:r w:rsidRPr="00000000" w:rsidDel="00000000" w:rsidR="00000000">
        <w:rPr>
          <w:rtl w:val="0"/>
        </w:rPr>
      </w:r>
    </w:p>
    <w:tbl>
      <w:tblPr>
        <w:tblStyle w:val="Table13"/>
        <w:tblW w:w="7601.0" w:type="dxa"/>
        <w:jc w:val="left"/>
        <w:tblInd w:w="0.0" w:type="dxa"/>
        <w:tblLayout w:type="fixed"/>
        <w:tblLook w:val="0400"/>
      </w:tblPr>
      <w:tblGrid>
        <w:gridCol w:w="5627"/>
        <w:gridCol w:w="1974"/>
        <w:tblGridChange w:id="0">
          <w:tblGrid>
            <w:gridCol w:w="5627"/>
            <w:gridCol w:w="1974"/>
          </w:tblGrid>
        </w:tblGridChange>
      </w:tblGrid>
      <w:tr xmlns:wp14="http://schemas.microsoft.com/office/word/2010/wordml" w14:paraId="54A4AE3D" wp14:textId="77777777">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69" wp14:textId="77777777">
            <w:pPr>
              <w:pStyle w:val="Heading3"/>
              <w:rPr>
                <w:rFonts w:ascii="Calibri" w:hAnsi="Calibri" w:eastAsia="Calibri" w:cs="Calibri"/>
              </w:rPr>
            </w:pPr>
            <w:bookmarkStart w:name="_heading=h.2zbgiuw" w:colFirst="0" w:colLast="0" w:id="56"/>
            <w:bookmarkEnd w:id="56"/>
            <w:r w:rsidRPr="00000000" w:rsidDel="00000000" w:rsidR="00000000">
              <w:rPr>
                <w:rFonts w:ascii="Calibri" w:hAnsi="Calibri" w:eastAsia="Calibri" w:cs="Calibri"/>
                <w:rtl w:val="0"/>
              </w:rPr>
              <w:t xml:space="preserve">Session outline</w:t>
            </w:r>
            <w:r w:rsidRPr="00000000" w:rsidDel="00000000" w:rsidR="00000000">
              <w:rPr>
                <w:rFonts w:ascii="Calibri" w:hAnsi="Calibri" w:eastAsia="Calibri" w:cs="Calibri"/>
                <w:rtl w:val="0"/>
              </w:rPr>
              <w:tab/>
            </w:r>
            <w:r w:rsidRPr="00000000" w:rsidDel="00000000" w:rsidR="00000000">
              <w:rPr>
                <w:rFonts w:ascii="Calibri" w:hAnsi="Calibri" w:eastAsia="Calibri" w:cs="Calibri"/>
                <w:rtl w:val="0"/>
              </w:rPr>
              <w:t xml:space="preserve">                                  </w:t>
            </w:r>
          </w:p>
        </w:tc>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6A" wp14:textId="77777777">
            <w:pPr>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Total time: 15 mins</w:t>
            </w:r>
            <w:r w:rsidRPr="00000000" w:rsidDel="00000000" w:rsidR="00000000">
              <w:rPr>
                <w:rtl w:val="0"/>
              </w:rPr>
            </w:r>
          </w:p>
        </w:tc>
      </w:tr>
      <w:tr xmlns:wp14="http://schemas.microsoft.com/office/word/2010/wordml" w14:paraId="333C94FF" wp14:textId="77777777">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6B" wp14:textId="77777777">
            <w:pPr>
              <w:numPr>
                <w:ilvl w:val="0"/>
                <w:numId w:val="48"/>
              </w:numPr>
              <w:ind w:left="720" w:hanging="360"/>
              <w:rPr>
                <w:sz w:val="26"/>
                <w:szCs w:val="26"/>
              </w:rPr>
            </w:pPr>
            <w:r w:rsidRPr="00000000" w:rsidDel="00000000" w:rsidR="00000000">
              <w:rPr>
                <w:rFonts w:ascii="Calibri" w:hAnsi="Calibri" w:eastAsia="Calibri" w:cs="Calibri"/>
                <w:color w:val="000000"/>
                <w:rtl w:val="0"/>
              </w:rPr>
              <w:t xml:space="preserve">Introduction and Aims of the session - Slides 1 to 2</w:t>
            </w:r>
          </w:p>
          <w:p w:rsidRPr="00000000" w:rsidR="00000000" w:rsidDel="00000000" w:rsidP="00000000" w:rsidRDefault="00000000" w14:paraId="0000046C" wp14:textId="77777777">
            <w:pPr>
              <w:numPr>
                <w:ilvl w:val="0"/>
                <w:numId w:val="48"/>
              </w:numPr>
              <w:ind w:left="720" w:hanging="360"/>
              <w:rPr>
                <w:sz w:val="26"/>
                <w:szCs w:val="26"/>
              </w:rPr>
            </w:pPr>
            <w:r w:rsidRPr="00000000" w:rsidDel="00000000" w:rsidR="00000000">
              <w:rPr>
                <w:rFonts w:ascii="Calibri" w:hAnsi="Calibri" w:eastAsia="Calibri" w:cs="Calibri"/>
                <w:color w:val="000000"/>
                <w:rtl w:val="0"/>
              </w:rPr>
              <w:t xml:space="preserve">Vulnerability in COVID-19-Slide 3   </w:t>
            </w:r>
          </w:p>
          <w:p w:rsidRPr="00000000" w:rsidR="00000000" w:rsidDel="00000000" w:rsidP="00000000" w:rsidRDefault="00000000" w14:paraId="0000046D" wp14:textId="77777777">
            <w:pPr>
              <w:numPr>
                <w:ilvl w:val="0"/>
                <w:numId w:val="48"/>
              </w:numPr>
              <w:ind w:left="720" w:hanging="360"/>
              <w:rPr>
                <w:sz w:val="26"/>
                <w:szCs w:val="26"/>
              </w:rPr>
            </w:pPr>
            <w:r w:rsidRPr="00000000" w:rsidDel="00000000" w:rsidR="00000000">
              <w:rPr>
                <w:rFonts w:ascii="Calibri" w:hAnsi="Calibri" w:eastAsia="Calibri" w:cs="Calibri"/>
                <w:color w:val="000000"/>
                <w:rtl w:val="0"/>
              </w:rPr>
              <w:t xml:space="preserve">Prevention of Illness -Slide 4 and 5</w:t>
            </w:r>
          </w:p>
          <w:p w:rsidRPr="00000000" w:rsidR="00000000" w:rsidDel="00000000" w:rsidP="00000000" w:rsidRDefault="00000000" w14:paraId="0000046E" wp14:textId="77777777">
            <w:pPr>
              <w:numPr>
                <w:ilvl w:val="0"/>
                <w:numId w:val="48"/>
              </w:numPr>
              <w:ind w:left="720" w:hanging="360"/>
              <w:rPr>
                <w:sz w:val="26"/>
                <w:szCs w:val="26"/>
              </w:rPr>
            </w:pPr>
            <w:r w:rsidRPr="00000000" w:rsidDel="00000000" w:rsidR="00000000">
              <w:rPr>
                <w:rFonts w:ascii="Calibri" w:hAnsi="Calibri" w:eastAsia="Calibri" w:cs="Calibri"/>
                <w:color w:val="000000"/>
                <w:rtl w:val="0"/>
              </w:rPr>
              <w:t xml:space="preserve">Counselling on Illness in COVID-19 - Slide 6</w:t>
            </w:r>
          </w:p>
          <w:p w:rsidRPr="00000000" w:rsidR="00000000" w:rsidDel="00000000" w:rsidP="00000000" w:rsidRDefault="00000000" w14:paraId="0000046F" wp14:textId="77777777">
            <w:pPr>
              <w:numPr>
                <w:ilvl w:val="0"/>
                <w:numId w:val="48"/>
              </w:numPr>
              <w:ind w:left="720" w:hanging="360"/>
              <w:rPr>
                <w:sz w:val="26"/>
                <w:szCs w:val="26"/>
              </w:rPr>
            </w:pPr>
            <w:r w:rsidRPr="00000000" w:rsidDel="00000000" w:rsidR="00000000">
              <w:rPr>
                <w:rFonts w:ascii="Calibri" w:hAnsi="Calibri" w:eastAsia="Calibri" w:cs="Calibri"/>
                <w:color w:val="000000"/>
                <w:rtl w:val="0"/>
              </w:rPr>
              <w:t xml:space="preserve">Feeding the sick child under 6 months of age- Slide 7</w:t>
            </w:r>
          </w:p>
          <w:p w:rsidRPr="00000000" w:rsidR="00000000" w:rsidDel="00000000" w:rsidP="00000000" w:rsidRDefault="00000000" w14:paraId="00000470" wp14:textId="77777777">
            <w:pPr>
              <w:numPr>
                <w:ilvl w:val="0"/>
                <w:numId w:val="48"/>
              </w:numPr>
              <w:spacing w:after="160" w:lineRule="auto"/>
              <w:ind w:left="720" w:hanging="360"/>
              <w:rPr/>
            </w:pPr>
            <w:r w:rsidRPr="00000000" w:rsidDel="00000000" w:rsidR="00000000">
              <w:rPr>
                <w:rFonts w:ascii="Calibri" w:hAnsi="Calibri" w:eastAsia="Calibri" w:cs="Calibri"/>
                <w:color w:val="000000"/>
                <w:rtl w:val="0"/>
              </w:rPr>
              <w:t xml:space="preserve">Feeding the sick child over 6 months of age- Slide 8</w:t>
            </w:r>
            <w:r w:rsidRPr="00000000" w:rsidDel="00000000" w:rsidR="00000000">
              <w:rPr>
                <w:rFonts w:ascii="Calibri" w:hAnsi="Calibri" w:eastAsia="Calibri" w:cs="Calibri"/>
                <w:color w:val="000000"/>
                <w:sz w:val="22"/>
                <w:szCs w:val="22"/>
                <w:rtl w:val="0"/>
              </w:rPr>
              <w:t xml:space="preserve"> </w:t>
            </w:r>
          </w:p>
          <w:p w:rsidRPr="00000000" w:rsidR="00000000" w:rsidDel="00000000" w:rsidP="00000000" w:rsidRDefault="00000000" w14:paraId="00000471" wp14:textId="77777777">
            <w:pPr>
              <w:rPr>
                <w:rFonts w:ascii="Calibri" w:hAnsi="Calibri" w:eastAsia="Calibri" w:cs="Calibri"/>
              </w:rPr>
            </w:pPr>
            <w:r w:rsidRPr="00000000" w:rsidDel="00000000" w:rsidR="00000000">
              <w:rPr>
                <w:rtl w:val="0"/>
              </w:rPr>
            </w:r>
          </w:p>
        </w:tc>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72"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Mins</w:t>
            </w:r>
            <w:r w:rsidRPr="00000000" w:rsidDel="00000000" w:rsidR="00000000">
              <w:rPr>
                <w:rtl w:val="0"/>
              </w:rPr>
            </w:r>
          </w:p>
          <w:p w:rsidRPr="00000000" w:rsidR="00000000" w:rsidDel="00000000" w:rsidP="00000000" w:rsidRDefault="00000000" w14:paraId="00000473" wp14:textId="77777777">
            <w:pPr>
              <w:rPr>
                <w:rFonts w:ascii="Calibri" w:hAnsi="Calibri" w:eastAsia="Calibri" w:cs="Calibri"/>
                <w:b w:val="1"/>
              </w:rPr>
            </w:pPr>
            <w:r w:rsidRPr="00000000" w:rsidDel="00000000" w:rsidR="00000000">
              <w:rPr>
                <w:rtl w:val="0"/>
              </w:rPr>
            </w:r>
          </w:p>
          <w:p w:rsidRPr="00000000" w:rsidR="00000000" w:rsidDel="00000000" w:rsidP="00000000" w:rsidRDefault="00000000" w14:paraId="00000474"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Mins</w:t>
            </w:r>
            <w:r w:rsidRPr="00000000" w:rsidDel="00000000" w:rsidR="00000000">
              <w:rPr>
                <w:rtl w:val="0"/>
              </w:rPr>
            </w:r>
          </w:p>
          <w:p w:rsidRPr="00000000" w:rsidR="00000000" w:rsidDel="00000000" w:rsidP="00000000" w:rsidRDefault="00000000" w14:paraId="00000475"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4 Mins</w:t>
            </w:r>
            <w:r w:rsidRPr="00000000" w:rsidDel="00000000" w:rsidR="00000000">
              <w:rPr>
                <w:rtl w:val="0"/>
              </w:rPr>
            </w:r>
          </w:p>
          <w:p w:rsidRPr="00000000" w:rsidR="00000000" w:rsidDel="00000000" w:rsidP="00000000" w:rsidRDefault="00000000" w14:paraId="00000476"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3 Mins</w:t>
            </w:r>
            <w:r w:rsidRPr="00000000" w:rsidDel="00000000" w:rsidR="00000000">
              <w:rPr>
                <w:rtl w:val="0"/>
              </w:rPr>
            </w:r>
          </w:p>
          <w:p w:rsidRPr="00000000" w:rsidR="00000000" w:rsidDel="00000000" w:rsidP="00000000" w:rsidRDefault="00000000" w14:paraId="00000477"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Mins</w:t>
            </w:r>
            <w:r w:rsidRPr="00000000" w:rsidDel="00000000" w:rsidR="00000000">
              <w:rPr>
                <w:rtl w:val="0"/>
              </w:rPr>
            </w:r>
          </w:p>
          <w:p w:rsidRPr="00000000" w:rsidR="00000000" w:rsidDel="00000000" w:rsidP="00000000" w:rsidRDefault="00000000" w14:paraId="00000478" wp14:textId="77777777">
            <w:pPr>
              <w:rPr>
                <w:rFonts w:ascii="Calibri" w:hAnsi="Calibri" w:eastAsia="Calibri" w:cs="Calibri"/>
                <w:b w:val="1"/>
                <w:color w:val="000000"/>
              </w:rPr>
            </w:pPr>
            <w:r w:rsidRPr="00000000" w:rsidDel="00000000" w:rsidR="00000000">
              <w:rPr>
                <w:rtl w:val="0"/>
              </w:rPr>
            </w:r>
          </w:p>
          <w:p w:rsidRPr="00000000" w:rsidR="00000000" w:rsidDel="00000000" w:rsidP="00000000" w:rsidRDefault="00000000" w14:paraId="00000479"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Mins</w:t>
            </w:r>
            <w:r w:rsidRPr="00000000" w:rsidDel="00000000" w:rsidR="00000000">
              <w:rPr>
                <w:rtl w:val="0"/>
              </w:rPr>
            </w:r>
          </w:p>
        </w:tc>
      </w:tr>
    </w:tbl>
    <w:p xmlns:wp14="http://schemas.microsoft.com/office/word/2010/wordml" w:rsidRPr="00000000" w:rsidR="00000000" w:rsidDel="00000000" w:rsidP="00000000" w:rsidRDefault="00000000" w14:paraId="0000047A"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7B" wp14:textId="77777777">
      <w:pPr>
        <w:pStyle w:val="Heading3"/>
        <w:rPr>
          <w:rFonts w:ascii="Calibri" w:hAnsi="Calibri" w:eastAsia="Calibri" w:cs="Calibri"/>
        </w:rPr>
      </w:pPr>
      <w:bookmarkStart w:name="_heading=h.1egqt2p" w:colFirst="0" w:colLast="0" w:id="57"/>
      <w:bookmarkEnd w:id="57"/>
      <w:r w:rsidRPr="00000000" w:rsidDel="00000000" w:rsidR="00000000">
        <w:rPr>
          <w:rFonts w:ascii="Calibri" w:hAnsi="Calibri" w:eastAsia="Calibri" w:cs="Calibri"/>
          <w:rtl w:val="0"/>
        </w:rPr>
        <w:t xml:space="preserve">Advance preparation</w:t>
      </w:r>
    </w:p>
    <w:p xmlns:wp14="http://schemas.microsoft.com/office/word/2010/wordml" w:rsidRPr="00000000" w:rsidR="00000000" w:rsidDel="00000000" w:rsidP="00000000" w:rsidRDefault="00000000" w14:paraId="0000047C" wp14:textId="77777777">
      <w:pPr>
        <w:numPr>
          <w:ilvl w:val="0"/>
          <w:numId w:val="137"/>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Read the Introduction for guidance on giving a presentation with slides and adult learning skills.</w:t>
      </w:r>
      <w:r w:rsidRPr="00000000" w:rsidDel="00000000" w:rsidR="00000000">
        <w:rPr>
          <w:rtl w:val="0"/>
        </w:rPr>
      </w:r>
    </w:p>
    <w:p xmlns:wp14="http://schemas.microsoft.com/office/word/2010/wordml" w:rsidRPr="00000000" w:rsidR="00000000" w:rsidDel="00000000" w:rsidP="00000000" w:rsidRDefault="00000000" w14:paraId="0000047D" wp14:textId="77777777">
      <w:pPr>
        <w:numPr>
          <w:ilvl w:val="0"/>
          <w:numId w:val="137"/>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Make sure that Slides are in the correct order and review the notes to be able to explain the points on the slides. </w:t>
      </w:r>
      <w:r w:rsidRPr="00000000" w:rsidDel="00000000" w:rsidR="00000000">
        <w:rPr>
          <w:rtl w:val="0"/>
        </w:rPr>
      </w:r>
    </w:p>
    <w:p xmlns:wp14="http://schemas.microsoft.com/office/word/2010/wordml" w:rsidRPr="00000000" w:rsidR="00000000" w:rsidDel="00000000" w:rsidP="00000000" w:rsidRDefault="00000000" w14:paraId="0000047E" wp14:textId="77777777">
      <w:pPr>
        <w:numPr>
          <w:ilvl w:val="0"/>
          <w:numId w:val="137"/>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47F" wp14:textId="77777777">
      <w:pPr>
        <w:ind w:left="0" w:firstLine="0"/>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Note:</w:t>
      </w:r>
      <w:r w:rsidRPr="00000000" w:rsidDel="00000000" w:rsidR="00000000">
        <w:rPr>
          <w:rFonts w:ascii="Calibri" w:hAnsi="Calibri" w:eastAsia="Calibri" w:cs="Calibri"/>
          <w:color w:val="000000"/>
          <w:rtl w:val="0"/>
        </w:rPr>
        <w:t xml:space="preserve"> The notes in the PowerPoints are to help you explain and answer any questions. They are not to be shown.</w:t>
      </w:r>
    </w:p>
    <w:p xmlns:wp14="http://schemas.microsoft.com/office/word/2010/wordml" w:rsidRPr="00000000" w:rsidR="00000000" w:rsidDel="00000000" w:rsidP="00000000" w:rsidRDefault="00000000" w14:paraId="00000480"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81" wp14:textId="77777777">
      <w:pPr>
        <w:pStyle w:val="Heading3"/>
        <w:rPr>
          <w:rFonts w:ascii="Calibri" w:hAnsi="Calibri" w:eastAsia="Calibri" w:cs="Calibri"/>
        </w:rPr>
      </w:pPr>
      <w:bookmarkStart w:name="_heading=h.3ygebqi" w:colFirst="0" w:colLast="0" w:id="58"/>
      <w:bookmarkEnd w:id="58"/>
      <w:r w:rsidRPr="00000000" w:rsidDel="00000000" w:rsidR="00000000">
        <w:rPr>
          <w:rFonts w:ascii="Calibri" w:hAnsi="Calibri" w:eastAsia="Calibri" w:cs="Calibri"/>
          <w:rtl w:val="0"/>
        </w:rPr>
        <w:t xml:space="preserve">Introduction to the Session</w:t>
      </w:r>
    </w:p>
    <w:p xmlns:wp14="http://schemas.microsoft.com/office/word/2010/wordml" w:rsidRPr="00000000" w:rsidR="00000000" w:rsidDel="00000000" w:rsidP="00000000" w:rsidRDefault="00000000" w14:paraId="00000482" wp14:textId="77777777">
      <w:pPr>
        <w:spacing w:after="160" w:lineRule="auto"/>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Show Slide 1 </w:t>
      </w:r>
      <w:r w:rsidRPr="00000000" w:rsidDel="00000000" w:rsidR="00000000">
        <w:rPr>
          <w:rFonts w:ascii="Calibri" w:hAnsi="Calibri" w:eastAsia="Calibri" w:cs="Calibri"/>
          <w:color w:val="000000"/>
          <w:rtl w:val="0"/>
        </w:rPr>
        <w:t xml:space="preserve">(1 minute)</w:t>
      </w:r>
    </w:p>
    <w:p xmlns:wp14="http://schemas.microsoft.com/office/word/2010/wordml" w:rsidRPr="00000000" w:rsidR="00000000" w:rsidDel="00000000" w:rsidP="00000000" w:rsidRDefault="00000000" w14:paraId="00000483" wp14:textId="77777777">
      <w:pPr>
        <w:spacing w:after="160" w:lineRule="auto"/>
        <w:rPr>
          <w:rFonts w:ascii="Calibri" w:hAnsi="Calibri" w:eastAsia="Calibri" w:cs="Calibri"/>
        </w:rPr>
      </w:pPr>
      <w:r w:rsidRPr="00000000" w:rsidDel="00000000" w:rsidR="00000000">
        <w:rPr>
          <w:rFonts w:ascii="Calibri" w:hAnsi="Calibri" w:eastAsia="Calibri" w:cs="Calibri"/>
          <w:rtl w:val="0"/>
        </w:rPr>
        <w:t xml:space="preserve">Introduce the session.</w:t>
      </w:r>
    </w:p>
    <w:p xmlns:wp14="http://schemas.microsoft.com/office/word/2010/wordml" w:rsidRPr="00000000" w:rsidR="00000000" w:rsidDel="00000000" w:rsidP="00000000" w:rsidRDefault="00000000" w14:paraId="00000484" wp14:textId="77777777">
      <w:pPr>
        <w:spacing w:after="160" w:lineRule="auto"/>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Present Slide 2</w:t>
      </w:r>
      <w:r w:rsidRPr="00000000" w:rsidDel="00000000" w:rsidR="00000000">
        <w:rPr>
          <w:rFonts w:ascii="Calibri" w:hAnsi="Calibri" w:eastAsia="Calibri" w:cs="Calibri"/>
          <w:color w:val="000000"/>
          <w:rtl w:val="0"/>
        </w:rPr>
        <w:t xml:space="preserve"> (1 minute)   </w:t>
      </w:r>
    </w:p>
    <w:p xmlns:wp14="http://schemas.microsoft.com/office/word/2010/wordml" w:rsidRPr="00000000" w:rsidR="00000000" w:rsidDel="00000000" w:rsidP="00000000" w:rsidRDefault="00000000" w14:paraId="00000485" wp14:textId="77777777">
      <w:pPr>
        <w:spacing w:after="160" w:lineRule="auto"/>
        <w:rPr>
          <w:rFonts w:ascii="Calibri" w:hAnsi="Calibri" w:eastAsia="Calibri" w:cs="Calibri"/>
        </w:rPr>
      </w:pPr>
      <w:r w:rsidRPr="00000000" w:rsidDel="00000000" w:rsidR="00000000">
        <w:rPr>
          <w:rFonts w:ascii="Calibri" w:hAnsi="Calibri" w:eastAsia="Calibri" w:cs="Calibri"/>
          <w:rtl w:val="0"/>
        </w:rPr>
        <w:t xml:space="preserve">Read and explain the objectives.</w:t>
      </w:r>
    </w:p>
    <w:p xmlns:wp14="http://schemas.microsoft.com/office/word/2010/wordml" w:rsidRPr="00000000" w:rsidR="00000000" w:rsidDel="00000000" w:rsidP="00000000" w:rsidRDefault="00000000" w14:paraId="00000486"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87" wp14:textId="77777777">
      <w:pPr>
        <w:spacing w:after="160" w:lineRule="auto"/>
        <w:rPr>
          <w:rFonts w:ascii="Calibri" w:hAnsi="Calibri" w:eastAsia="Calibri" w:cs="Calibri"/>
          <w:b w:val="1"/>
          <w:color w:val="000000"/>
          <w:sz w:val="26"/>
          <w:szCs w:val="26"/>
        </w:rPr>
      </w:pPr>
      <w:r w:rsidRPr="00000000" w:rsidDel="00000000" w:rsidR="00000000">
        <w:rPr>
          <w:rFonts w:ascii="Calibri" w:hAnsi="Calibri" w:eastAsia="Calibri" w:cs="Calibri"/>
          <w:b w:val="1"/>
          <w:color w:val="000000"/>
          <w:sz w:val="26"/>
          <w:szCs w:val="26"/>
          <w:rtl w:val="0"/>
        </w:rPr>
        <w:t xml:space="preserve">Vulnerability in COVID-19</w:t>
      </w:r>
    </w:p>
    <w:p xmlns:wp14="http://schemas.microsoft.com/office/word/2010/wordml" w:rsidRPr="00000000" w:rsidR="00000000" w:rsidDel="00000000" w:rsidP="00000000" w:rsidRDefault="00000000" w14:paraId="00000488" wp14:textId="77777777">
      <w:pPr>
        <w:spacing w:after="160" w:lineRule="auto"/>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Present Slide 3 </w:t>
      </w:r>
      <w:r w:rsidRPr="00000000" w:rsidDel="00000000" w:rsidR="00000000">
        <w:rPr>
          <w:rFonts w:ascii="Calibri" w:hAnsi="Calibri" w:eastAsia="Calibri" w:cs="Calibri"/>
          <w:color w:val="000000"/>
          <w:rtl w:val="0"/>
        </w:rPr>
        <w:t xml:space="preserve">(2 mins) </w:t>
      </w:r>
    </w:p>
    <w:p xmlns:wp14="http://schemas.microsoft.com/office/word/2010/wordml" w:rsidRPr="00000000" w:rsidR="00000000" w:rsidDel="00000000" w:rsidP="00000000" w:rsidRDefault="00000000" w14:paraId="00000489"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tl w:val="0"/>
        </w:rPr>
      </w:r>
    </w:p>
    <w:p xmlns:wp14="http://schemas.microsoft.com/office/word/2010/wordml" w:rsidRPr="00000000" w:rsidR="00000000" w:rsidDel="00000000" w:rsidP="00000000" w:rsidRDefault="00000000" w14:paraId="0000048A" wp14:textId="77777777">
      <w:pPr>
        <w:numPr>
          <w:ilvl w:val="0"/>
          <w:numId w:val="162"/>
        </w:numPr>
        <w:spacing w:after="160" w:lineRule="auto"/>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PLW and children are particularly vulnerable due to a lack of diverse foods during the COVID-19 pandemic</w:t>
      </w:r>
    </w:p>
    <w:p xmlns:wp14="http://schemas.microsoft.com/office/word/2010/wordml" w:rsidRPr="00000000" w:rsidR="00000000" w:rsidDel="00000000" w:rsidP="00000000" w:rsidRDefault="00000000" w14:paraId="0000048B"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8C"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Prevention of Illness</w:t>
      </w:r>
    </w:p>
    <w:p xmlns:wp14="http://schemas.microsoft.com/office/word/2010/wordml" w:rsidRPr="00000000" w:rsidR="00000000" w:rsidDel="00000000" w:rsidP="00000000" w:rsidRDefault="00000000" w14:paraId="0000048D" wp14:textId="77777777">
      <w:pPr>
        <w:spacing w:after="160" w:lineRule="auto"/>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Present slide 4 and 5 </w:t>
      </w:r>
      <w:r w:rsidRPr="00000000" w:rsidDel="00000000" w:rsidR="00000000">
        <w:rPr>
          <w:rFonts w:ascii="Calibri" w:hAnsi="Calibri" w:eastAsia="Calibri" w:cs="Calibri"/>
          <w:color w:val="000000"/>
          <w:rtl w:val="0"/>
        </w:rPr>
        <w:t xml:space="preserve">(4 minutes)</w:t>
      </w:r>
    </w:p>
    <w:p xmlns:wp14="http://schemas.microsoft.com/office/word/2010/wordml" w:rsidRPr="00000000" w:rsidR="00000000" w:rsidDel="00000000" w:rsidP="00000000" w:rsidRDefault="00000000" w14:paraId="0000048E"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8F" wp14:textId="77777777">
      <w:pPr>
        <w:numPr>
          <w:ilvl w:val="0"/>
          <w:numId w:val="43"/>
        </w:numPr>
        <w:ind w:left="720" w:hanging="360"/>
        <w:rPr>
          <w:sz w:val="24"/>
          <w:szCs w:val="24"/>
        </w:rPr>
      </w:pPr>
      <w:r w:rsidRPr="00000000" w:rsidDel="00000000" w:rsidR="00000000">
        <w:rPr>
          <w:rFonts w:ascii="Calibri" w:hAnsi="Calibri" w:eastAsia="Calibri" w:cs="Calibri"/>
          <w:color w:val="000000"/>
          <w:rtl w:val="0"/>
        </w:rPr>
        <w:t xml:space="preserve">All donations of BMS should be refused and reported to the </w:t>
      </w:r>
      <w:r w:rsidRPr="00000000" w:rsidDel="00000000" w:rsidR="00000000">
        <w:rPr>
          <w:rFonts w:ascii="Calibri" w:hAnsi="Calibri" w:eastAsia="Calibri" w:cs="Calibri"/>
          <w:rtl w:val="0"/>
        </w:rPr>
        <w:t xml:space="preserve">Nutrition Sector</w:t>
      </w:r>
      <w:r w:rsidRPr="00000000" w:rsidDel="00000000" w:rsidR="00000000">
        <w:rPr>
          <w:rtl w:val="0"/>
        </w:rPr>
      </w:r>
    </w:p>
    <w:p xmlns:wp14="http://schemas.microsoft.com/office/word/2010/wordml" w:rsidRPr="00000000" w:rsidR="00000000" w:rsidDel="00000000" w:rsidP="00000000" w:rsidRDefault="00000000" w14:paraId="00000490" wp14:textId="77777777">
      <w:pPr>
        <w:numPr>
          <w:ilvl w:val="0"/>
          <w:numId w:val="43"/>
        </w:numPr>
        <w:ind w:left="720" w:hanging="360"/>
        <w:rPr>
          <w:sz w:val="24"/>
          <w:szCs w:val="24"/>
        </w:rPr>
      </w:pPr>
      <w:r w:rsidRPr="00000000" w:rsidDel="00000000" w:rsidR="00000000">
        <w:rPr>
          <w:rFonts w:ascii="Calibri" w:hAnsi="Calibri" w:eastAsia="Calibri" w:cs="Calibri"/>
          <w:color w:val="000000"/>
          <w:rtl w:val="0"/>
        </w:rPr>
        <w:t xml:space="preserve">Breastfeeding should be prioritized by all partners</w:t>
      </w:r>
    </w:p>
    <w:p xmlns:wp14="http://schemas.microsoft.com/office/word/2010/wordml" w:rsidRPr="00000000" w:rsidR="00000000" w:rsidDel="00000000" w:rsidP="00000000" w:rsidRDefault="00000000" w14:paraId="00000491" wp14:textId="77777777">
      <w:pPr>
        <w:numPr>
          <w:ilvl w:val="0"/>
          <w:numId w:val="43"/>
        </w:numPr>
        <w:ind w:left="720" w:hanging="360"/>
        <w:rPr>
          <w:rFonts w:ascii="Calibri" w:hAnsi="Calibri" w:eastAsia="Calibri" w:cs="Calibri"/>
          <w:u w:val="none"/>
        </w:rPr>
      </w:pPr>
      <w:r w:rsidRPr="00000000" w:rsidDel="00000000" w:rsidR="00000000">
        <w:rPr>
          <w:rFonts w:ascii="Calibri" w:hAnsi="Calibri" w:eastAsia="Calibri" w:cs="Calibri"/>
          <w:rtl w:val="0"/>
        </w:rPr>
        <w:t xml:space="preserve">Partners should not distribute BMS unless specifically coordinating with the Nutrition Sector</w:t>
      </w:r>
    </w:p>
    <w:p xmlns:wp14="http://schemas.microsoft.com/office/word/2010/wordml" w:rsidRPr="00000000" w:rsidR="00000000" w:rsidDel="00000000" w:rsidP="00000000" w:rsidRDefault="00000000" w14:paraId="00000492" wp14:textId="77777777">
      <w:pPr>
        <w:spacing w:after="160" w:lineRule="auto"/>
        <w:rPr>
          <w:rFonts w:ascii="Calibri" w:hAnsi="Calibri" w:eastAsia="Calibri" w:cs="Calibri"/>
          <w:b w:val="1"/>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493"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Counselling on Illness in COVID-19</w:t>
      </w:r>
    </w:p>
    <w:p xmlns:wp14="http://schemas.microsoft.com/office/word/2010/wordml" w:rsidRPr="00000000" w:rsidR="00000000" w:rsidDel="00000000" w:rsidP="00000000" w:rsidRDefault="00000000" w14:paraId="00000494"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6 </w:t>
      </w:r>
      <w:r w:rsidRPr="00000000" w:rsidDel="00000000" w:rsidR="00000000">
        <w:rPr>
          <w:rFonts w:ascii="Calibri" w:hAnsi="Calibri" w:eastAsia="Calibri" w:cs="Calibri"/>
          <w:color w:val="000000"/>
          <w:rtl w:val="0"/>
        </w:rPr>
        <w:t xml:space="preserve">(3 mins)</w:t>
      </w:r>
      <w:r w:rsidRPr="00000000" w:rsidDel="00000000" w:rsidR="00000000">
        <w:rPr>
          <w:rtl w:val="0"/>
        </w:rPr>
      </w:r>
    </w:p>
    <w:p xmlns:wp14="http://schemas.microsoft.com/office/word/2010/wordml" w:rsidRPr="00000000" w:rsidR="00000000" w:rsidDel="00000000" w:rsidP="00000000" w:rsidRDefault="00000000" w14:paraId="00000495"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496" wp14:textId="77777777">
      <w:pPr>
        <w:numPr>
          <w:ilvl w:val="0"/>
          <w:numId w:val="45"/>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Take your child immediately to a trained health worker or clinic if any of the following symptoms are present:</w:t>
      </w:r>
      <w:r w:rsidRPr="00000000" w:rsidDel="00000000" w:rsidR="00000000">
        <w:rPr>
          <w:rtl w:val="0"/>
        </w:rPr>
      </w:r>
    </w:p>
    <w:p xmlns:wp14="http://schemas.microsoft.com/office/word/2010/wordml" w:rsidRPr="00000000" w:rsidR="00000000" w:rsidDel="00000000" w:rsidP="00000000" w:rsidRDefault="00000000" w14:paraId="00000497" wp14:textId="77777777">
      <w:pPr>
        <w:numPr>
          <w:ilvl w:val="1"/>
          <w:numId w:val="45"/>
        </w:numPr>
        <w:ind w:left="144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COVID-19 symptoms, including fever, dry cough, and difficulty in breathin</w:t>
      </w:r>
      <w:r w:rsidRPr="00000000" w:rsidDel="00000000" w:rsidR="00000000">
        <w:rPr>
          <w:rFonts w:ascii="Calibri" w:hAnsi="Calibri" w:eastAsia="Calibri" w:cs="Calibri"/>
          <w:rtl w:val="0"/>
        </w:rPr>
        <w:t xml:space="preserve">g.</w:t>
      </w:r>
    </w:p>
    <w:p xmlns:wp14="http://schemas.microsoft.com/office/word/2010/wordml" w:rsidRPr="00000000" w:rsidR="00000000" w:rsidDel="00000000" w:rsidP="00000000" w:rsidRDefault="00000000" w14:paraId="00000498" wp14:textId="77777777">
      <w:pPr>
        <w:numPr>
          <w:ilvl w:val="1"/>
          <w:numId w:val="45"/>
        </w:numPr>
        <w:ind w:left="144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Refusal to feed and limp or weak</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99" wp14:textId="77777777">
      <w:pPr>
        <w:numPr>
          <w:ilvl w:val="1"/>
          <w:numId w:val="45"/>
        </w:numPr>
        <w:ind w:left="144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Vomiting (cannot keep anything down).</w:t>
      </w:r>
      <w:r w:rsidRPr="00000000" w:rsidDel="00000000" w:rsidR="00000000">
        <w:rPr>
          <w:rtl w:val="0"/>
        </w:rPr>
      </w:r>
    </w:p>
    <w:p xmlns:wp14="http://schemas.microsoft.com/office/word/2010/wordml" w:rsidRPr="00000000" w:rsidR="00000000" w:rsidDel="00000000" w:rsidP="00000000" w:rsidRDefault="00000000" w14:paraId="0000049A" wp14:textId="77777777">
      <w:pPr>
        <w:numPr>
          <w:ilvl w:val="1"/>
          <w:numId w:val="45"/>
        </w:numPr>
        <w:ind w:left="144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Diarrhoea (more than 3 loose stools a day for two days or more and/or blood in the stool, sunken eyes).</w:t>
      </w:r>
      <w:r w:rsidRPr="00000000" w:rsidDel="00000000" w:rsidR="00000000">
        <w:rPr>
          <w:rtl w:val="0"/>
        </w:rPr>
      </w:r>
    </w:p>
    <w:p xmlns:wp14="http://schemas.microsoft.com/office/word/2010/wordml" w:rsidRPr="00000000" w:rsidR="00000000" w:rsidDel="00000000" w:rsidP="00000000" w:rsidRDefault="00000000" w14:paraId="0000049B" wp14:textId="77777777">
      <w:pPr>
        <w:numPr>
          <w:ilvl w:val="1"/>
          <w:numId w:val="45"/>
        </w:numPr>
        <w:ind w:left="144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Convulsions (rapid and repeated contractions of the body, shaking).</w:t>
      </w:r>
      <w:r w:rsidRPr="00000000" w:rsidDel="00000000" w:rsidR="00000000">
        <w:rPr>
          <w:rtl w:val="0"/>
        </w:rPr>
      </w:r>
    </w:p>
    <w:p xmlns:wp14="http://schemas.microsoft.com/office/word/2010/wordml" w:rsidRPr="00000000" w:rsidR="00000000" w:rsidDel="00000000" w:rsidP="00000000" w:rsidRDefault="00000000" w14:paraId="0000049C" wp14:textId="77777777">
      <w:pPr>
        <w:numPr>
          <w:ilvl w:val="1"/>
          <w:numId w:val="45"/>
        </w:numPr>
        <w:ind w:left="144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The lower part of the chest sucks in when the child breathes in, or it looks as though the stomach is moving up and down (respiratory infection)</w:t>
      </w:r>
      <w:r w:rsidRPr="00000000" w:rsidDel="00000000" w:rsidR="00000000">
        <w:rPr>
          <w:rtl w:val="0"/>
        </w:rPr>
      </w:r>
    </w:p>
    <w:p xmlns:wp14="http://schemas.microsoft.com/office/word/2010/wordml" w:rsidRPr="00000000" w:rsidR="00000000" w:rsidDel="00000000" w:rsidP="00000000" w:rsidRDefault="00000000" w14:paraId="0000049D" wp14:textId="77777777">
      <w:pPr>
        <w:numPr>
          <w:ilvl w:val="1"/>
          <w:numId w:val="45"/>
        </w:numPr>
        <w:ind w:left="144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Fever</w:t>
      </w:r>
      <w:r w:rsidRPr="00000000" w:rsidDel="00000000" w:rsidR="00000000">
        <w:rPr>
          <w:rtl w:val="0"/>
        </w:rPr>
      </w:r>
    </w:p>
    <w:p xmlns:wp14="http://schemas.microsoft.com/office/word/2010/wordml" w:rsidRPr="00000000" w:rsidR="00000000" w:rsidDel="00000000" w:rsidP="00000000" w:rsidRDefault="00000000" w14:paraId="0000049E" wp14:textId="77777777">
      <w:pPr>
        <w:numPr>
          <w:ilvl w:val="1"/>
          <w:numId w:val="45"/>
        </w:numPr>
        <w:ind w:left="144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Malnutrition (visible thinness or swelling of the body)</w:t>
      </w:r>
    </w:p>
    <w:p xmlns:wp14="http://schemas.microsoft.com/office/word/2010/wordml" w:rsidRPr="00000000" w:rsidR="00000000" w:rsidDel="00000000" w:rsidP="00000000" w:rsidRDefault="00000000" w14:paraId="0000049F"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A0"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Feeding the Sick Child Under Six Month</w:t>
      </w:r>
    </w:p>
    <w:p xmlns:wp14="http://schemas.microsoft.com/office/word/2010/wordml" w:rsidRPr="00000000" w:rsidR="00000000" w:rsidDel="00000000" w:rsidP="00000000" w:rsidRDefault="00000000" w14:paraId="000004A1"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7 </w:t>
      </w:r>
      <w:r w:rsidRPr="00000000" w:rsidDel="00000000" w:rsidR="00000000">
        <w:rPr>
          <w:rFonts w:ascii="Calibri" w:hAnsi="Calibri" w:eastAsia="Calibri" w:cs="Calibri"/>
          <w:color w:val="000000"/>
          <w:rtl w:val="0"/>
        </w:rPr>
        <w:t xml:space="preserve">(2 minutes)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A2"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A3" wp14:textId="77777777">
      <w:pPr>
        <w:numPr>
          <w:ilvl w:val="0"/>
          <w:numId w:val="44"/>
        </w:numPr>
        <w:spacing w:after="0" w:afterAutospacing="0" w:lineRule="auto"/>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Breastfeed </w:t>
      </w:r>
      <w:r w:rsidRPr="00000000" w:rsidDel="00000000" w:rsidR="00000000">
        <w:rPr>
          <w:rFonts w:ascii="Calibri" w:hAnsi="Calibri" w:eastAsia="Calibri" w:cs="Calibri"/>
          <w:rtl w:val="0"/>
        </w:rPr>
        <w:t xml:space="preserve">often and for as long as the baby needs.</w:t>
      </w:r>
    </w:p>
    <w:p xmlns:wp14="http://schemas.microsoft.com/office/word/2010/wordml" w:rsidRPr="00000000" w:rsidR="00000000" w:rsidDel="00000000" w:rsidP="00000000" w:rsidRDefault="00000000" w14:paraId="000004A4" wp14:textId="77777777">
      <w:pPr>
        <w:numPr>
          <w:ilvl w:val="0"/>
          <w:numId w:val="44"/>
        </w:numPr>
        <w:spacing w:after="0" w:afterAutospacing="0" w:lineRule="auto"/>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If the baby refuses the breast, </w:t>
      </w:r>
      <w:r w:rsidRPr="00000000" w:rsidDel="00000000" w:rsidR="00000000">
        <w:rPr>
          <w:rFonts w:ascii="Calibri" w:hAnsi="Calibri" w:eastAsia="Calibri" w:cs="Calibri"/>
          <w:rtl w:val="0"/>
        </w:rPr>
        <w:t xml:space="preserve">continue</w:t>
      </w:r>
      <w:r w:rsidRPr="00000000" w:rsidDel="00000000" w:rsidR="00000000">
        <w:rPr>
          <w:rFonts w:ascii="Calibri" w:hAnsi="Calibri" w:eastAsia="Calibri" w:cs="Calibri"/>
          <w:color w:val="000000"/>
          <w:rtl w:val="0"/>
        </w:rPr>
        <w:t xml:space="preserve"> to try through skin to skin and patience.</w:t>
      </w:r>
      <w:r w:rsidRPr="00000000" w:rsidDel="00000000" w:rsidR="00000000">
        <w:rPr>
          <w:rtl w:val="0"/>
        </w:rPr>
      </w:r>
    </w:p>
    <w:p xmlns:wp14="http://schemas.microsoft.com/office/word/2010/wordml" w:rsidRPr="00000000" w:rsidR="00000000" w:rsidDel="00000000" w:rsidP="00000000" w:rsidRDefault="00000000" w14:paraId="000004A5" wp14:textId="77777777">
      <w:pPr>
        <w:numPr>
          <w:ilvl w:val="0"/>
          <w:numId w:val="44"/>
        </w:numPr>
        <w:spacing w:after="160" w:lineRule="auto"/>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If the baby continues to refuse or if the baby is too weak to suckle expressed breast milk can be given to the baby in a cup</w:t>
      </w:r>
    </w:p>
    <w:p xmlns:wp14="http://schemas.microsoft.com/office/word/2010/wordml" w:rsidRPr="00000000" w:rsidR="00000000" w:rsidDel="00000000" w:rsidP="00000000" w:rsidRDefault="00000000" w14:paraId="000004A6"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A7"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Feeding the Sick Child Over Six Months</w:t>
      </w:r>
    </w:p>
    <w:p xmlns:wp14="http://schemas.microsoft.com/office/word/2010/wordml" w:rsidRPr="00000000" w:rsidR="00000000" w:rsidDel="00000000" w:rsidP="00000000" w:rsidRDefault="00000000" w14:paraId="000004A8"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8 </w:t>
      </w:r>
      <w:r w:rsidRPr="00000000" w:rsidDel="00000000" w:rsidR="00000000">
        <w:rPr>
          <w:rFonts w:ascii="Calibri" w:hAnsi="Calibri" w:eastAsia="Calibri" w:cs="Calibri"/>
          <w:color w:val="000000"/>
          <w:rtl w:val="0"/>
        </w:rPr>
        <w:t xml:space="preserve">(2 minutes)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A9"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AA" wp14:textId="77777777">
      <w:pPr>
        <w:numPr>
          <w:ilvl w:val="0"/>
          <w:numId w:val="40"/>
        </w:numPr>
        <w:ind w:left="720" w:hanging="360"/>
        <w:rPr>
          <w:rFonts w:ascii="Calibri" w:hAnsi="Calibri" w:eastAsia="Calibri" w:cs="Calibri"/>
          <w:color w:val="000000"/>
          <w:sz w:val="24"/>
          <w:szCs w:val="24"/>
        </w:rPr>
      </w:pPr>
      <w:r w:rsidRPr="00000000" w:rsidDel="00000000" w:rsidR="00000000">
        <w:rPr>
          <w:rFonts w:ascii="Calibri" w:hAnsi="Calibri" w:eastAsia="Calibri" w:cs="Calibri"/>
          <w:color w:val="000000"/>
          <w:rtl w:val="0"/>
        </w:rPr>
        <w:t xml:space="preserve">Encourage the child to eat multiple small amounts </w:t>
      </w:r>
      <w:r w:rsidRPr="00000000" w:rsidDel="00000000" w:rsidR="00000000">
        <w:rPr>
          <w:rFonts w:ascii="Calibri" w:hAnsi="Calibri" w:eastAsia="Calibri" w:cs="Calibri"/>
          <w:rtl w:val="0"/>
        </w:rPr>
        <w:t xml:space="preserve">throughout</w:t>
      </w:r>
      <w:r w:rsidRPr="00000000" w:rsidDel="00000000" w:rsidR="00000000">
        <w:rPr>
          <w:rFonts w:ascii="Calibri" w:hAnsi="Calibri" w:eastAsia="Calibri" w:cs="Calibri"/>
          <w:color w:val="000000"/>
          <w:rtl w:val="0"/>
        </w:rPr>
        <w:t xml:space="preserve"> the day</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AB" wp14:textId="77777777">
      <w:pPr>
        <w:numPr>
          <w:ilvl w:val="0"/>
          <w:numId w:val="40"/>
        </w:numPr>
        <w:ind w:left="720" w:hanging="360"/>
        <w:rPr>
          <w:rFonts w:ascii="Calibri" w:hAnsi="Calibri" w:eastAsia="Calibri" w:cs="Calibri"/>
          <w:color w:val="000000"/>
          <w:sz w:val="24"/>
          <w:szCs w:val="24"/>
        </w:rPr>
      </w:pPr>
      <w:r w:rsidRPr="00000000" w:rsidDel="00000000" w:rsidR="00000000">
        <w:rPr>
          <w:rFonts w:ascii="Calibri" w:hAnsi="Calibri" w:eastAsia="Calibri" w:cs="Calibri"/>
          <w:color w:val="000000"/>
          <w:rtl w:val="0"/>
        </w:rPr>
        <w:t xml:space="preserve">Avoid</w:t>
      </w:r>
      <w:r w:rsidRPr="00000000" w:rsidDel="00000000" w:rsidR="00000000">
        <w:rPr>
          <w:rFonts w:ascii="Calibri" w:hAnsi="Calibri" w:eastAsia="Calibri" w:cs="Calibri"/>
          <w:rtl w:val="0"/>
        </w:rPr>
        <w:t xml:space="preserve"> feeding the child</w:t>
      </w:r>
      <w:r w:rsidRPr="00000000" w:rsidDel="00000000" w:rsidR="00000000">
        <w:rPr>
          <w:rFonts w:ascii="Calibri" w:hAnsi="Calibri" w:eastAsia="Calibri" w:cs="Calibri"/>
          <w:color w:val="000000"/>
          <w:rtl w:val="0"/>
        </w:rPr>
        <w:t xml:space="preserve"> spicy or fatty foods.</w:t>
      </w:r>
    </w:p>
    <w:p xmlns:wp14="http://schemas.microsoft.com/office/word/2010/wordml" w:rsidRPr="00000000" w:rsidR="00000000" w:rsidDel="00000000" w:rsidP="00000000" w:rsidRDefault="00000000" w14:paraId="000004AC" wp14:textId="77777777">
      <w:pPr>
        <w:spacing w:after="160" w:lineRule="auto"/>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4AD" wp14:textId="77777777">
      <w:pPr>
        <w:spacing w:after="160" w:line="259" w:lineRule="auto"/>
        <w:rPr>
          <w:rFonts w:ascii="Calibri" w:hAnsi="Calibri" w:eastAsia="Calibri" w:cs="Calibri"/>
          <w:color w:val="000000"/>
          <w:sz w:val="22"/>
          <w:szCs w:val="22"/>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4AE" wp14:textId="77777777">
      <w:pPr>
        <w:spacing w:after="160" w:lineRule="auto"/>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4AF" wp14:textId="77777777">
      <w:pPr>
        <w:pStyle w:val="Heading2"/>
        <w:rPr>
          <w:rFonts w:ascii="Calibri" w:hAnsi="Calibri" w:eastAsia="Calibri" w:cs="Calibri"/>
        </w:rPr>
      </w:pPr>
      <w:bookmarkStart w:name="_heading=h.2dlolyb" w:colFirst="0" w:colLast="0" w:id="59"/>
      <w:bookmarkEnd w:id="59"/>
      <w:r w:rsidRPr="00000000" w:rsidDel="00000000" w:rsidR="00000000">
        <w:rPr>
          <w:rFonts w:ascii="Calibri" w:hAnsi="Calibri" w:eastAsia="Calibri" w:cs="Calibri"/>
          <w:sz w:val="32"/>
          <w:szCs w:val="32"/>
          <w:rtl w:val="0"/>
        </w:rPr>
        <w:t xml:space="preserve">Session 7: BMS and COVID-19</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B0" wp14:textId="77777777">
      <w:pPr>
        <w:pStyle w:val="Heading3"/>
        <w:rPr>
          <w:rFonts w:ascii="Calibri" w:hAnsi="Calibri" w:eastAsia="Calibri" w:cs="Calibri"/>
        </w:rPr>
      </w:pPr>
      <w:bookmarkStart w:name="_heading=h.sqyw64" w:colFirst="0" w:colLast="0" w:id="60"/>
      <w:bookmarkEnd w:id="60"/>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4B1" wp14:textId="77777777">
      <w:pPr>
        <w:spacing w:after="160" w:lineRule="auto"/>
        <w:rPr>
          <w:rFonts w:ascii="Calibri" w:hAnsi="Calibri" w:eastAsia="Calibri" w:cs="Calibri"/>
        </w:rPr>
      </w:pPr>
      <w:r w:rsidRPr="00000000" w:rsidDel="00000000" w:rsidR="51F78566">
        <w:rPr>
          <w:rFonts w:ascii="Calibri" w:hAnsi="Calibri" w:eastAsia="Calibri" w:cs="Calibri"/>
          <w:color w:val="000000"/>
        </w:rPr>
        <w:t xml:space="preserve">By the end of the session, participants will be </w:t>
      </w:r>
      <w:proofErr w:type="spellStart"/>
      <w:r w:rsidRPr="00000000" w:rsidDel="00000000" w:rsidR="51F78566">
        <w:rPr>
          <w:rFonts w:ascii="Calibri" w:hAnsi="Calibri" w:eastAsia="Calibri" w:cs="Calibri"/>
          <w:color w:val="000000"/>
        </w:rPr>
        <w:t xml:space="preserve">a</w:t>
      </w:r>
      <w:proofErr w:type="spellEnd"/>
      <w:sdt>
        <w:sdtPr>
          <w:id w:val="1256286616"/>
          <w:tag w:val="goog_rdk_8"/>
          <w:placeholder>
            <w:docPart w:val="DefaultPlaceholder_1081868574"/>
          </w:placeholder>
        </w:sdtPr>
        <w:sdtContent/>
      </w:sdt>
      <w:proofErr w:type="spellStart"/>
      <w:r w:rsidRPr="00000000" w:rsidDel="00000000" w:rsidR="51F78566">
        <w:rPr>
          <w:rFonts w:ascii="Calibri" w:hAnsi="Calibri" w:eastAsia="Calibri" w:cs="Calibri"/>
          <w:color w:val="000000"/>
        </w:rPr>
        <w:t xml:space="preserve">ble</w:t>
      </w:r>
      <w:proofErr w:type="spellEnd"/>
      <w:r w:rsidRPr="00000000" w:rsidDel="00000000" w:rsidR="51F78566">
        <w:rPr>
          <w:rFonts w:ascii="Calibri" w:hAnsi="Calibri" w:eastAsia="Calibri" w:cs="Calibri"/>
          <w:color w:val="000000"/>
        </w:rPr>
        <w:t xml:space="preserve"> to:</w:t>
      </w:r>
      <w:r w:rsidRPr="00000000" w:rsidDel="00000000" w:rsidR="00000000">
        <w:rPr>
          <w:rtl w:val="0"/>
        </w:rPr>
      </w:r>
    </w:p>
    <w:p xmlns:wp14="http://schemas.microsoft.com/office/word/2010/wordml" w:rsidRPr="00000000" w:rsidR="00000000" w:rsidDel="00000000" w:rsidP="00000000" w:rsidRDefault="00000000" w14:paraId="000004B2" wp14:textId="77777777">
      <w:pPr>
        <w:numPr>
          <w:ilvl w:val="0"/>
          <w:numId w:val="39"/>
        </w:numPr>
        <w:ind w:left="720" w:hanging="360"/>
        <w:rPr>
          <w:sz w:val="24"/>
          <w:szCs w:val="24"/>
        </w:rPr>
      </w:pPr>
      <w:r w:rsidRPr="00000000" w:rsidDel="00000000" w:rsidR="00000000">
        <w:rPr>
          <w:rFonts w:ascii="Calibri" w:hAnsi="Calibri" w:eastAsia="Calibri" w:cs="Calibri"/>
          <w:color w:val="000000"/>
          <w:rtl w:val="0"/>
        </w:rPr>
        <w:t xml:space="preserve">Understand the dangers of bottles and teats</w:t>
      </w:r>
    </w:p>
    <w:p xmlns:wp14="http://schemas.microsoft.com/office/word/2010/wordml" w:rsidRPr="00000000" w:rsidR="00000000" w:rsidDel="00000000" w:rsidP="00000000" w:rsidRDefault="00000000" w14:paraId="000004B3" wp14:textId="77777777">
      <w:pPr>
        <w:numPr>
          <w:ilvl w:val="0"/>
          <w:numId w:val="39"/>
        </w:numPr>
        <w:ind w:left="720" w:hanging="360"/>
        <w:rPr>
          <w:sz w:val="24"/>
          <w:szCs w:val="24"/>
        </w:rPr>
      </w:pPr>
      <w:r w:rsidRPr="00000000" w:rsidDel="00000000" w:rsidR="00000000">
        <w:rPr>
          <w:rFonts w:ascii="Calibri" w:hAnsi="Calibri" w:eastAsia="Calibri" w:cs="Calibri"/>
          <w:color w:val="000000"/>
          <w:rtl w:val="0"/>
        </w:rPr>
        <w:t xml:space="preserve">Know the dangers of BMS use</w:t>
      </w:r>
    </w:p>
    <w:p xmlns:wp14="http://schemas.microsoft.com/office/word/2010/wordml" w:rsidRPr="00000000" w:rsidR="00000000" w:rsidDel="00000000" w:rsidP="00000000" w:rsidRDefault="00000000" w14:paraId="000004B4" wp14:textId="77777777">
      <w:pPr>
        <w:numPr>
          <w:ilvl w:val="0"/>
          <w:numId w:val="39"/>
        </w:numPr>
        <w:ind w:left="720" w:hanging="360"/>
        <w:rPr>
          <w:sz w:val="24"/>
          <w:szCs w:val="24"/>
        </w:rPr>
      </w:pPr>
      <w:r w:rsidRPr="00000000" w:rsidDel="00000000" w:rsidR="00000000">
        <w:rPr>
          <w:rFonts w:ascii="Calibri" w:hAnsi="Calibri" w:eastAsia="Calibri" w:cs="Calibri"/>
          <w:color w:val="000000"/>
          <w:rtl w:val="0"/>
        </w:rPr>
        <w:t xml:space="preserve">Understand appropriate COVID-19 prevention measures</w:t>
      </w:r>
    </w:p>
    <w:p xmlns:wp14="http://schemas.microsoft.com/office/word/2010/wordml" w:rsidRPr="00000000" w:rsidR="00000000" w:rsidDel="00000000" w:rsidP="00000000" w:rsidRDefault="00000000" w14:paraId="000004B5" wp14:textId="77777777">
      <w:pPr>
        <w:numPr>
          <w:ilvl w:val="0"/>
          <w:numId w:val="39"/>
        </w:numPr>
        <w:ind w:left="720" w:hanging="360"/>
        <w:rPr>
          <w:sz w:val="24"/>
          <w:szCs w:val="24"/>
        </w:rPr>
      </w:pPr>
      <w:r w:rsidRPr="00000000" w:rsidDel="00000000" w:rsidR="00000000">
        <w:rPr>
          <w:rFonts w:ascii="Calibri" w:hAnsi="Calibri" w:eastAsia="Calibri" w:cs="Calibri"/>
          <w:color w:val="000000"/>
          <w:rtl w:val="0"/>
        </w:rPr>
        <w:t xml:space="preserve">Know the medical indications for BMS use</w:t>
      </w:r>
    </w:p>
    <w:p xmlns:wp14="http://schemas.microsoft.com/office/word/2010/wordml" w:rsidRPr="00000000" w:rsidR="00000000" w:rsidDel="00000000" w:rsidP="00000000" w:rsidRDefault="00000000" w14:paraId="000004B6" wp14:textId="77777777">
      <w:pPr>
        <w:numPr>
          <w:ilvl w:val="0"/>
          <w:numId w:val="39"/>
        </w:numPr>
        <w:ind w:left="720" w:hanging="360"/>
        <w:rPr>
          <w:sz w:val="24"/>
          <w:szCs w:val="24"/>
        </w:rPr>
      </w:pPr>
      <w:r w:rsidRPr="00000000" w:rsidDel="00000000" w:rsidR="00000000">
        <w:rPr>
          <w:rFonts w:ascii="Calibri" w:hAnsi="Calibri" w:eastAsia="Calibri" w:cs="Calibri"/>
          <w:color w:val="000000"/>
          <w:rtl w:val="0"/>
        </w:rPr>
        <w:t xml:space="preserve">Understand when and how to use BMS when medically indicated</w:t>
      </w:r>
    </w:p>
    <w:p xmlns:wp14="http://schemas.microsoft.com/office/word/2010/wordml" w:rsidRPr="00000000" w:rsidR="00000000" w:rsidDel="00000000" w:rsidP="00000000" w:rsidRDefault="00000000" w14:paraId="000004B7" wp14:textId="77777777">
      <w:pPr>
        <w:rPr>
          <w:rFonts w:ascii="Calibri" w:hAnsi="Calibri" w:eastAsia="Calibri" w:cs="Calibri"/>
        </w:rPr>
      </w:pPr>
      <w:r w:rsidRPr="00000000" w:rsidDel="00000000" w:rsidR="00000000">
        <w:rPr>
          <w:rtl w:val="0"/>
        </w:rPr>
      </w:r>
    </w:p>
    <w:tbl>
      <w:tblPr>
        <w:tblStyle w:val="Table14"/>
        <w:tblW w:w="7546.999999999999" w:type="dxa"/>
        <w:jc w:val="left"/>
        <w:tblInd w:w="0.0" w:type="dxa"/>
        <w:tblLayout w:type="fixed"/>
        <w:tblLook w:val="0400"/>
      </w:tblPr>
      <w:tblGrid>
        <w:gridCol w:w="5573"/>
        <w:gridCol w:w="1974"/>
        <w:tblGridChange w:id="0">
          <w:tblGrid>
            <w:gridCol w:w="5573"/>
            <w:gridCol w:w="1974"/>
          </w:tblGrid>
        </w:tblGridChange>
      </w:tblGrid>
      <w:tr xmlns:wp14="http://schemas.microsoft.com/office/word/2010/wordml" w14:paraId="7D8FFA6C" wp14:textId="77777777">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B8" wp14:textId="77777777">
            <w:pPr>
              <w:pStyle w:val="Heading3"/>
              <w:rPr>
                <w:rFonts w:ascii="Calibri" w:hAnsi="Calibri" w:eastAsia="Calibri" w:cs="Calibri"/>
              </w:rPr>
            </w:pPr>
            <w:bookmarkStart w:name="_heading=h.3cqmetx" w:colFirst="0" w:colLast="0" w:id="61"/>
            <w:bookmarkEnd w:id="61"/>
            <w:r w:rsidRPr="00000000" w:rsidDel="00000000" w:rsidR="00000000">
              <w:rPr>
                <w:rFonts w:ascii="Calibri" w:hAnsi="Calibri" w:eastAsia="Calibri" w:cs="Calibri"/>
                <w:rtl w:val="0"/>
              </w:rPr>
              <w:t xml:space="preserve">Session outline</w:t>
            </w:r>
            <w:r w:rsidRPr="00000000" w:rsidDel="00000000" w:rsidR="00000000">
              <w:rPr>
                <w:rFonts w:ascii="Calibri" w:hAnsi="Calibri" w:eastAsia="Calibri" w:cs="Calibri"/>
                <w:rtl w:val="0"/>
              </w:rPr>
              <w:tab/>
            </w:r>
            <w:r w:rsidRPr="00000000" w:rsidDel="00000000" w:rsidR="00000000">
              <w:rPr>
                <w:rFonts w:ascii="Calibri" w:hAnsi="Calibri" w:eastAsia="Calibri" w:cs="Calibri"/>
                <w:rtl w:val="0"/>
              </w:rPr>
              <w:t xml:space="preserve">                                  </w:t>
            </w:r>
          </w:p>
        </w:tc>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B9" wp14:textId="77777777">
            <w:pPr>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Total time: 30 mins</w:t>
            </w:r>
            <w:r w:rsidRPr="00000000" w:rsidDel="00000000" w:rsidR="00000000">
              <w:rPr>
                <w:rtl w:val="0"/>
              </w:rPr>
            </w:r>
          </w:p>
        </w:tc>
      </w:tr>
      <w:tr xmlns:wp14="http://schemas.microsoft.com/office/word/2010/wordml" w14:paraId="088CECB6" wp14:textId="77777777">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BA" wp14:textId="77777777">
            <w:pPr>
              <w:numPr>
                <w:ilvl w:val="0"/>
                <w:numId w:val="41"/>
              </w:numPr>
              <w:ind w:left="720" w:hanging="360"/>
              <w:rPr/>
            </w:pPr>
            <w:r w:rsidRPr="00000000" w:rsidDel="00000000" w:rsidR="00000000">
              <w:rPr>
                <w:rFonts w:ascii="Calibri" w:hAnsi="Calibri" w:eastAsia="Calibri" w:cs="Calibri"/>
                <w:color w:val="000000"/>
                <w:rtl w:val="0"/>
              </w:rPr>
              <w:t xml:space="preserve">Introduction and Aims of the session - Slides 1 to 2</w:t>
            </w:r>
          </w:p>
          <w:p w:rsidRPr="00000000" w:rsidR="00000000" w:rsidDel="00000000" w:rsidP="00000000" w:rsidRDefault="00000000" w14:paraId="000004BB" wp14:textId="77777777">
            <w:pPr>
              <w:numPr>
                <w:ilvl w:val="0"/>
                <w:numId w:val="41"/>
              </w:numPr>
              <w:ind w:left="720" w:hanging="360"/>
              <w:rPr/>
            </w:pPr>
            <w:r w:rsidRPr="00000000" w:rsidDel="00000000" w:rsidR="00000000">
              <w:rPr>
                <w:rFonts w:ascii="Calibri" w:hAnsi="Calibri" w:eastAsia="Calibri" w:cs="Calibri"/>
                <w:color w:val="000000"/>
                <w:rtl w:val="0"/>
              </w:rPr>
              <w:t xml:space="preserve">Important Key Messages for BMS use -Slide 3 and 4 </w:t>
            </w:r>
          </w:p>
          <w:p w:rsidRPr="00000000" w:rsidR="00000000" w:rsidDel="00000000" w:rsidP="00000000" w:rsidRDefault="00000000" w14:paraId="000004BC" wp14:textId="77777777">
            <w:pPr>
              <w:numPr>
                <w:ilvl w:val="0"/>
                <w:numId w:val="41"/>
              </w:numPr>
              <w:ind w:left="720" w:hanging="360"/>
              <w:rPr/>
            </w:pPr>
            <w:r w:rsidRPr="00000000" w:rsidDel="00000000" w:rsidR="00000000">
              <w:rPr>
                <w:rFonts w:ascii="Calibri" w:hAnsi="Calibri" w:eastAsia="Calibri" w:cs="Calibri"/>
                <w:color w:val="000000"/>
                <w:rtl w:val="0"/>
              </w:rPr>
              <w:t xml:space="preserve">COVID-19 Prevention Measures-Slide 5 and 6</w:t>
            </w:r>
          </w:p>
          <w:p w:rsidRPr="00000000" w:rsidR="00000000" w:rsidDel="00000000" w:rsidP="00000000" w:rsidRDefault="00000000" w14:paraId="000004BD" wp14:textId="77777777">
            <w:pPr>
              <w:numPr>
                <w:ilvl w:val="0"/>
                <w:numId w:val="41"/>
              </w:numPr>
              <w:ind w:left="720" w:hanging="360"/>
              <w:rPr/>
            </w:pPr>
            <w:r w:rsidRPr="00000000" w:rsidDel="00000000" w:rsidR="00000000">
              <w:rPr>
                <w:rFonts w:ascii="Calibri" w:hAnsi="Calibri" w:eastAsia="Calibri" w:cs="Calibri"/>
                <w:color w:val="000000"/>
                <w:rtl w:val="0"/>
              </w:rPr>
              <w:t xml:space="preserve">Criteria for using infant formula- Slide 7 to 12</w:t>
            </w:r>
          </w:p>
          <w:p w:rsidRPr="00000000" w:rsidR="00000000" w:rsidDel="00000000" w:rsidP="00000000" w:rsidRDefault="00000000" w14:paraId="000004BE" wp14:textId="77777777">
            <w:pPr>
              <w:numPr>
                <w:ilvl w:val="0"/>
                <w:numId w:val="41"/>
              </w:numPr>
              <w:ind w:left="720" w:hanging="360"/>
              <w:rPr/>
            </w:pPr>
            <w:r w:rsidRPr="00000000" w:rsidDel="00000000" w:rsidR="00000000">
              <w:rPr>
                <w:rFonts w:ascii="Calibri" w:hAnsi="Calibri" w:eastAsia="Calibri" w:cs="Calibri"/>
                <w:color w:val="000000"/>
                <w:rtl w:val="0"/>
              </w:rPr>
              <w:t xml:space="preserve">Dangers of infant formula- Slide 13</w:t>
            </w:r>
          </w:p>
          <w:p w:rsidRPr="00000000" w:rsidR="00000000" w:rsidDel="00000000" w:rsidP="00000000" w:rsidRDefault="00000000" w14:paraId="000004BF" wp14:textId="77777777">
            <w:pPr>
              <w:numPr>
                <w:ilvl w:val="0"/>
                <w:numId w:val="41"/>
              </w:numPr>
              <w:ind w:left="720" w:hanging="360"/>
              <w:rPr/>
            </w:pPr>
            <w:r w:rsidRPr="00000000" w:rsidDel="00000000" w:rsidR="00000000">
              <w:rPr>
                <w:rFonts w:ascii="Calibri" w:hAnsi="Calibri" w:eastAsia="Calibri" w:cs="Calibri"/>
                <w:color w:val="000000"/>
                <w:rtl w:val="0"/>
              </w:rPr>
              <w:t xml:space="preserve">Preparation of Infant Formula- Slide 14 and 15</w:t>
            </w:r>
          </w:p>
          <w:p w:rsidRPr="00000000" w:rsidR="00000000" w:rsidDel="00000000" w:rsidP="00000000" w:rsidRDefault="00000000" w14:paraId="000004C0" wp14:textId="77777777">
            <w:pPr>
              <w:numPr>
                <w:ilvl w:val="0"/>
                <w:numId w:val="41"/>
              </w:numPr>
              <w:spacing w:after="160" w:lineRule="auto"/>
              <w:ind w:left="720" w:hanging="360"/>
              <w:rPr/>
            </w:pPr>
            <w:r w:rsidRPr="00000000" w:rsidDel="00000000" w:rsidR="00000000">
              <w:rPr>
                <w:rFonts w:ascii="Calibri" w:hAnsi="Calibri" w:eastAsia="Calibri" w:cs="Calibri"/>
                <w:color w:val="000000"/>
                <w:rtl w:val="0"/>
              </w:rPr>
              <w:t xml:space="preserve">How to cup feed an infant- Slide 16</w:t>
            </w:r>
          </w:p>
        </w:tc>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C1"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4 Mins</w:t>
            </w:r>
            <w:r w:rsidRPr="00000000" w:rsidDel="00000000" w:rsidR="00000000">
              <w:rPr>
                <w:rtl w:val="0"/>
              </w:rPr>
            </w:r>
          </w:p>
          <w:p w:rsidRPr="00000000" w:rsidR="00000000" w:rsidDel="00000000" w:rsidP="00000000" w:rsidRDefault="00000000" w14:paraId="000004C2" wp14:textId="77777777">
            <w:pPr>
              <w:rPr>
                <w:rFonts w:ascii="Calibri" w:hAnsi="Calibri" w:eastAsia="Calibri" w:cs="Calibri"/>
                <w:b w:val="1"/>
              </w:rPr>
            </w:pPr>
            <w:r w:rsidRPr="00000000" w:rsidDel="00000000" w:rsidR="00000000">
              <w:rPr>
                <w:rtl w:val="0"/>
              </w:rPr>
            </w:r>
          </w:p>
          <w:p w:rsidRPr="00000000" w:rsidR="00000000" w:rsidDel="00000000" w:rsidP="00000000" w:rsidRDefault="00000000" w14:paraId="000004C3"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4 Mins</w:t>
            </w:r>
            <w:r w:rsidRPr="00000000" w:rsidDel="00000000" w:rsidR="00000000">
              <w:rPr>
                <w:rtl w:val="0"/>
              </w:rPr>
            </w:r>
          </w:p>
          <w:p w:rsidRPr="00000000" w:rsidR="00000000" w:rsidDel="00000000" w:rsidP="00000000" w:rsidRDefault="00000000" w14:paraId="000004C4" wp14:textId="77777777">
            <w:pPr>
              <w:rPr>
                <w:rFonts w:ascii="Calibri" w:hAnsi="Calibri" w:eastAsia="Calibri" w:cs="Calibri"/>
                <w:b w:val="1"/>
                <w:color w:val="000000"/>
              </w:rPr>
            </w:pPr>
            <w:r w:rsidRPr="00000000" w:rsidDel="00000000" w:rsidR="00000000">
              <w:rPr>
                <w:rtl w:val="0"/>
              </w:rPr>
            </w:r>
          </w:p>
          <w:p w:rsidRPr="00000000" w:rsidR="00000000" w:rsidDel="00000000" w:rsidP="00000000" w:rsidRDefault="00000000" w14:paraId="000004C5"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4 Mins</w:t>
            </w:r>
            <w:r w:rsidRPr="00000000" w:rsidDel="00000000" w:rsidR="00000000">
              <w:rPr>
                <w:rtl w:val="0"/>
              </w:rPr>
            </w:r>
          </w:p>
          <w:p w:rsidRPr="00000000" w:rsidR="00000000" w:rsidDel="00000000" w:rsidP="00000000" w:rsidRDefault="00000000" w14:paraId="000004C6"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10 Mins</w:t>
            </w:r>
            <w:r w:rsidRPr="00000000" w:rsidDel="00000000" w:rsidR="00000000">
              <w:rPr>
                <w:rtl w:val="0"/>
              </w:rPr>
            </w:r>
          </w:p>
          <w:p w:rsidRPr="00000000" w:rsidR="00000000" w:rsidDel="00000000" w:rsidP="00000000" w:rsidRDefault="00000000" w14:paraId="000004C7"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Mins</w:t>
            </w:r>
            <w:r w:rsidRPr="00000000" w:rsidDel="00000000" w:rsidR="00000000">
              <w:rPr>
                <w:rtl w:val="0"/>
              </w:rPr>
            </w:r>
          </w:p>
          <w:p w:rsidRPr="00000000" w:rsidR="00000000" w:rsidDel="00000000" w:rsidP="00000000" w:rsidRDefault="00000000" w14:paraId="000004C8"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4 min</w:t>
            </w:r>
            <w:r w:rsidRPr="00000000" w:rsidDel="00000000" w:rsidR="00000000">
              <w:rPr>
                <w:rtl w:val="0"/>
              </w:rPr>
            </w:r>
          </w:p>
          <w:p w:rsidRPr="00000000" w:rsidR="00000000" w:rsidDel="00000000" w:rsidP="00000000" w:rsidRDefault="00000000" w14:paraId="000004C9"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w:t>
            </w:r>
            <w:r w:rsidRPr="00000000" w:rsidDel="00000000" w:rsidR="00000000">
              <w:rPr>
                <w:rtl w:val="0"/>
              </w:rPr>
            </w:r>
          </w:p>
        </w:tc>
      </w:tr>
    </w:tbl>
    <w:p xmlns:wp14="http://schemas.microsoft.com/office/word/2010/wordml" w:rsidRPr="00000000" w:rsidR="00000000" w:rsidDel="00000000" w:rsidP="00000000" w:rsidRDefault="00000000" w14:paraId="000004CA"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CB" wp14:textId="77777777">
      <w:pPr>
        <w:pStyle w:val="Heading3"/>
        <w:rPr>
          <w:rFonts w:ascii="Calibri" w:hAnsi="Calibri" w:eastAsia="Calibri" w:cs="Calibri"/>
        </w:rPr>
      </w:pPr>
      <w:bookmarkStart w:name="_heading=h.1rvwp1q" w:colFirst="0" w:colLast="0" w:id="62"/>
      <w:bookmarkEnd w:id="62"/>
      <w:r w:rsidRPr="00000000" w:rsidDel="00000000" w:rsidR="00000000">
        <w:rPr>
          <w:rFonts w:ascii="Calibri" w:hAnsi="Calibri" w:eastAsia="Calibri" w:cs="Calibri"/>
          <w:rtl w:val="0"/>
        </w:rPr>
        <w:t xml:space="preserve">Advance preparation</w:t>
      </w:r>
    </w:p>
    <w:p xmlns:wp14="http://schemas.microsoft.com/office/word/2010/wordml" w:rsidRPr="00000000" w:rsidR="00000000" w:rsidDel="00000000" w:rsidP="00000000" w:rsidRDefault="00000000" w14:paraId="000004CC" wp14:textId="77777777">
      <w:pPr>
        <w:numPr>
          <w:ilvl w:val="0"/>
          <w:numId w:val="96"/>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Read the Introduction for guidance on giving a presentation with slides and adult learning skills.</w:t>
      </w:r>
      <w:r w:rsidRPr="00000000" w:rsidDel="00000000" w:rsidR="00000000">
        <w:rPr>
          <w:rtl w:val="0"/>
        </w:rPr>
      </w:r>
    </w:p>
    <w:p xmlns:wp14="http://schemas.microsoft.com/office/word/2010/wordml" w:rsidRPr="00000000" w:rsidR="00000000" w:rsidDel="00000000" w:rsidP="00000000" w:rsidRDefault="00000000" w14:paraId="000004CD" wp14:textId="77777777">
      <w:pPr>
        <w:numPr>
          <w:ilvl w:val="0"/>
          <w:numId w:val="96"/>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Make sure that </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color w:val="000000"/>
          <w:rtl w:val="0"/>
        </w:rPr>
        <w:t xml:space="preserve">lides are in the correct order and review the notes to be able to explain the points on the slides. </w:t>
      </w:r>
      <w:r w:rsidRPr="00000000" w:rsidDel="00000000" w:rsidR="00000000">
        <w:rPr>
          <w:rtl w:val="0"/>
        </w:rPr>
      </w:r>
    </w:p>
    <w:p xmlns:wp14="http://schemas.microsoft.com/office/word/2010/wordml" w:rsidRPr="00000000" w:rsidR="00000000" w:rsidDel="00000000" w:rsidP="00000000" w:rsidRDefault="00000000" w14:paraId="000004CE" wp14:textId="77777777">
      <w:pPr>
        <w:numPr>
          <w:ilvl w:val="0"/>
          <w:numId w:val="96"/>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4CF" wp14:textId="77777777">
      <w:pPr>
        <w:ind w:left="0" w:firstLine="0"/>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D0" wp14:textId="77777777">
      <w:pPr>
        <w:ind w:left="0" w:firstLine="0"/>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Note:</w:t>
      </w:r>
      <w:r w:rsidRPr="00000000" w:rsidDel="00000000" w:rsidR="00000000">
        <w:rPr>
          <w:rFonts w:ascii="Calibri" w:hAnsi="Calibri" w:eastAsia="Calibri" w:cs="Calibri"/>
          <w:color w:val="000000"/>
          <w:rtl w:val="0"/>
        </w:rPr>
        <w:t xml:space="preserve"> The notes in the PowerPoints are to help you explain and answer any questions. They are not to be shown.</w:t>
      </w:r>
    </w:p>
    <w:p xmlns:wp14="http://schemas.microsoft.com/office/word/2010/wordml" w:rsidRPr="00000000" w:rsidR="00000000" w:rsidDel="00000000" w:rsidP="00000000" w:rsidRDefault="00000000" w14:paraId="000004D1"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D2" wp14:textId="77777777">
      <w:pPr>
        <w:pStyle w:val="Heading3"/>
        <w:rPr>
          <w:rFonts w:ascii="Calibri" w:hAnsi="Calibri" w:eastAsia="Calibri" w:cs="Calibri"/>
        </w:rPr>
      </w:pPr>
      <w:bookmarkStart w:name="_heading=h.4bvk7pj" w:colFirst="0" w:colLast="0" w:id="63"/>
      <w:bookmarkEnd w:id="63"/>
      <w:r w:rsidRPr="00000000" w:rsidDel="00000000" w:rsidR="00000000">
        <w:rPr>
          <w:rFonts w:ascii="Calibri" w:hAnsi="Calibri" w:eastAsia="Calibri" w:cs="Calibri"/>
          <w:rtl w:val="0"/>
        </w:rPr>
        <w:t xml:space="preserve">Introduction of the Session</w:t>
      </w:r>
    </w:p>
    <w:p xmlns:wp14="http://schemas.microsoft.com/office/word/2010/wordml" w:rsidRPr="00000000" w:rsidR="00000000" w:rsidDel="00000000" w:rsidP="00000000" w:rsidRDefault="00000000" w14:paraId="000004D3" wp14:textId="77777777">
      <w:pPr>
        <w:spacing w:after="160" w:lineRule="auto"/>
        <w:rPr>
          <w:rFonts w:ascii="Calibri" w:hAnsi="Calibri" w:eastAsia="Calibri" w:cs="Calibri"/>
          <w:color w:val="000000"/>
        </w:rPr>
      </w:pPr>
      <w:r w:rsidRPr="00000000" w:rsidDel="00000000" w:rsidR="00000000">
        <w:rPr>
          <w:rFonts w:ascii="Calibri" w:hAnsi="Calibri" w:eastAsia="Calibri" w:cs="Calibri"/>
          <w:b w:val="1"/>
          <w:rtl w:val="0"/>
        </w:rPr>
        <w:t xml:space="preserve">Present</w:t>
      </w:r>
      <w:r w:rsidRPr="00000000" w:rsidDel="00000000" w:rsidR="00000000">
        <w:rPr>
          <w:rFonts w:ascii="Calibri" w:hAnsi="Calibri" w:eastAsia="Calibri" w:cs="Calibri"/>
          <w:b w:val="1"/>
          <w:color w:val="000000"/>
          <w:rtl w:val="0"/>
        </w:rPr>
        <w:t xml:space="preserve"> Slide 1</w:t>
      </w:r>
      <w:r w:rsidRPr="00000000" w:rsidDel="00000000" w:rsidR="00000000">
        <w:rPr>
          <w:rFonts w:ascii="Calibri" w:hAnsi="Calibri" w:eastAsia="Calibri" w:cs="Calibri"/>
          <w:color w:val="000000"/>
          <w:rtl w:val="0"/>
        </w:rPr>
        <w:t xml:space="preserve"> (2 minutes)</w:t>
      </w:r>
    </w:p>
    <w:p xmlns:wp14="http://schemas.microsoft.com/office/word/2010/wordml" w:rsidRPr="00000000" w:rsidR="00000000" w:rsidDel="00000000" w:rsidP="00000000" w:rsidRDefault="00000000" w14:paraId="000004D4" wp14:textId="77777777">
      <w:pPr>
        <w:spacing w:after="160" w:lineRule="auto"/>
        <w:rPr>
          <w:rFonts w:ascii="Calibri" w:hAnsi="Calibri" w:eastAsia="Calibri" w:cs="Calibri"/>
        </w:rPr>
      </w:pPr>
      <w:r w:rsidRPr="00000000" w:rsidDel="00000000" w:rsidR="00000000">
        <w:rPr>
          <w:rFonts w:ascii="Calibri" w:hAnsi="Calibri" w:eastAsia="Calibri" w:cs="Calibri"/>
          <w:rtl w:val="0"/>
        </w:rPr>
        <w:t xml:space="preserve">Introduce the session.</w:t>
      </w:r>
    </w:p>
    <w:p xmlns:wp14="http://schemas.microsoft.com/office/word/2010/wordml" w:rsidRPr="00000000" w:rsidR="00000000" w:rsidDel="00000000" w:rsidP="00000000" w:rsidRDefault="00000000" w14:paraId="000004D5" wp14:textId="77777777">
      <w:pPr>
        <w:spacing w:after="160" w:lineRule="auto"/>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Present Slide 2</w:t>
      </w:r>
      <w:r w:rsidRPr="00000000" w:rsidDel="00000000" w:rsidR="00000000">
        <w:rPr>
          <w:rFonts w:ascii="Calibri" w:hAnsi="Calibri" w:eastAsia="Calibri" w:cs="Calibri"/>
          <w:rtl w:val="0"/>
        </w:rPr>
        <w:t xml:space="preserve"> </w:t>
      </w:r>
      <w:r w:rsidRPr="00000000" w:rsidDel="00000000" w:rsidR="00000000">
        <w:rPr>
          <w:rFonts w:ascii="Calibri" w:hAnsi="Calibri" w:eastAsia="Calibri" w:cs="Calibri"/>
          <w:color w:val="000000"/>
          <w:rtl w:val="0"/>
        </w:rPr>
        <w:t xml:space="preserve">(2 minutes)</w:t>
      </w:r>
    </w:p>
    <w:p xmlns:wp14="http://schemas.microsoft.com/office/word/2010/wordml" w:rsidRPr="00000000" w:rsidR="00000000" w:rsidDel="00000000" w:rsidP="00000000" w:rsidRDefault="00000000" w14:paraId="000004D6" wp14:textId="77777777">
      <w:pPr>
        <w:spacing w:after="160" w:lineRule="auto"/>
        <w:rPr>
          <w:rFonts w:ascii="Calibri" w:hAnsi="Calibri" w:eastAsia="Calibri" w:cs="Calibri"/>
        </w:rPr>
      </w:pPr>
      <w:r w:rsidRPr="00000000" w:rsidDel="00000000" w:rsidR="00000000">
        <w:rPr>
          <w:rFonts w:ascii="Calibri" w:hAnsi="Calibri" w:eastAsia="Calibri" w:cs="Calibri"/>
          <w:rtl w:val="0"/>
        </w:rPr>
        <w:t xml:space="preserve">Read and explain the objectives.</w:t>
      </w:r>
    </w:p>
    <w:p xmlns:wp14="http://schemas.microsoft.com/office/word/2010/wordml" w:rsidRPr="00000000" w:rsidR="00000000" w:rsidDel="00000000" w:rsidP="00000000" w:rsidRDefault="00000000" w14:paraId="000004D7"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D8"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Important Key Messages</w:t>
      </w:r>
    </w:p>
    <w:p xmlns:wp14="http://schemas.microsoft.com/office/word/2010/wordml" w:rsidRPr="00000000" w:rsidR="00000000" w:rsidDel="00000000" w:rsidP="00000000" w:rsidRDefault="00000000" w14:paraId="000004D9"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3 and 4</w:t>
      </w:r>
      <w:r w:rsidRPr="00000000" w:rsidDel="00000000" w:rsidR="00000000">
        <w:rPr>
          <w:rFonts w:ascii="Calibri" w:hAnsi="Calibri" w:eastAsia="Calibri" w:cs="Calibri"/>
          <w:color w:val="000000"/>
          <w:rtl w:val="0"/>
        </w:rPr>
        <w:t xml:space="preserve"> (4 mins). </w:t>
      </w:r>
      <w:r w:rsidRPr="00000000" w:rsidDel="00000000" w:rsidR="00000000">
        <w:rPr>
          <w:rtl w:val="0"/>
        </w:rPr>
      </w:r>
    </w:p>
    <w:p xmlns:wp14="http://schemas.microsoft.com/office/word/2010/wordml" w:rsidRPr="00000000" w:rsidR="00000000" w:rsidDel="00000000" w:rsidP="00000000" w:rsidRDefault="00000000" w14:paraId="000004DA"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DB" wp14:textId="77777777">
      <w:pPr>
        <w:numPr>
          <w:ilvl w:val="0"/>
          <w:numId w:val="25"/>
        </w:numPr>
        <w:spacing w:after="0" w:afterAutospacing="0" w:lineRule="auto"/>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Breastfeeding is the single most important intervention for child survival</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DC" wp14:textId="77777777">
      <w:pPr>
        <w:numPr>
          <w:ilvl w:val="0"/>
          <w:numId w:val="25"/>
        </w:numPr>
        <w:spacing w:after="0" w:afterAutospacing="0" w:lineRule="auto"/>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Infant Formula should be used </w:t>
      </w:r>
      <w:r w:rsidRPr="00000000" w:rsidDel="00000000" w:rsidR="00000000">
        <w:rPr>
          <w:rFonts w:ascii="Calibri" w:hAnsi="Calibri" w:eastAsia="Calibri" w:cs="Calibri"/>
          <w:b w:val="1"/>
          <w:color w:val="ff0000"/>
          <w:rtl w:val="0"/>
        </w:rPr>
        <w:t xml:space="preserve">only as a last resort </w:t>
      </w:r>
      <w:r w:rsidRPr="00000000" w:rsidDel="00000000" w:rsidR="00000000">
        <w:rPr>
          <w:rFonts w:ascii="Calibri" w:hAnsi="Calibri" w:eastAsia="Calibri" w:cs="Calibri"/>
          <w:color w:val="000000"/>
          <w:rtl w:val="0"/>
        </w:rPr>
        <w:t xml:space="preserve">when all other options have been explored.</w:t>
      </w:r>
      <w:r w:rsidRPr="00000000" w:rsidDel="00000000" w:rsidR="00000000">
        <w:rPr>
          <w:rtl w:val="0"/>
        </w:rPr>
      </w:r>
    </w:p>
    <w:p xmlns:wp14="http://schemas.microsoft.com/office/word/2010/wordml" w:rsidRPr="00000000" w:rsidR="00000000" w:rsidDel="00000000" w:rsidP="00000000" w:rsidRDefault="00000000" w14:paraId="000004DD" wp14:textId="77777777">
      <w:pPr>
        <w:numPr>
          <w:ilvl w:val="0"/>
          <w:numId w:val="25"/>
        </w:numPr>
        <w:spacing w:after="160" w:lineRule="auto"/>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Do not use bottles or teats.  They are dan</w:t>
      </w:r>
      <w:r w:rsidRPr="00000000" w:rsidDel="00000000" w:rsidR="00000000">
        <w:rPr>
          <w:rFonts w:ascii="Calibri" w:hAnsi="Calibri" w:eastAsia="Calibri" w:cs="Calibri"/>
          <w:rtl w:val="0"/>
        </w:rPr>
        <w:t xml:space="preserve">gerous and can cause malnutrition or death.</w:t>
      </w:r>
      <w:r w:rsidRPr="00000000" w:rsidDel="00000000" w:rsidR="00000000">
        <w:rPr>
          <w:rFonts w:ascii="Calibri" w:hAnsi="Calibri" w:eastAsia="Calibri" w:cs="Calibri"/>
          <w:color w:val="000000"/>
          <w:rtl w:val="0"/>
        </w:rPr>
        <w:t xml:space="preserve">  </w:t>
      </w:r>
      <w:r w:rsidRPr="00000000" w:rsidDel="00000000" w:rsidR="00000000">
        <w:rPr>
          <w:rFonts w:ascii="Calibri" w:hAnsi="Calibri" w:eastAsia="Calibri" w:cs="Calibri"/>
          <w:rtl w:val="0"/>
        </w:rPr>
        <w:t xml:space="preserve">Only use a cup</w:t>
      </w:r>
      <w:r w:rsidRPr="00000000" w:rsidDel="00000000" w:rsidR="00000000">
        <w:rPr>
          <w:rFonts w:ascii="Calibri" w:hAnsi="Calibri" w:eastAsia="Calibri" w:cs="Calibri"/>
          <w:color w:val="000000"/>
          <w:rtl w:val="0"/>
        </w:rPr>
        <w:t xml:space="preserve"> or spoon if </w:t>
      </w:r>
      <w:r w:rsidRPr="00000000" w:rsidDel="00000000" w:rsidR="00000000">
        <w:rPr>
          <w:rFonts w:ascii="Calibri" w:hAnsi="Calibri" w:eastAsia="Calibri" w:cs="Calibri"/>
          <w:rtl w:val="0"/>
        </w:rPr>
        <w:t xml:space="preserve">artificial</w:t>
      </w:r>
      <w:r w:rsidRPr="00000000" w:rsidDel="00000000" w:rsidR="00000000">
        <w:rPr>
          <w:rFonts w:ascii="Calibri" w:hAnsi="Calibri" w:eastAsia="Calibri" w:cs="Calibri"/>
          <w:color w:val="000000"/>
          <w:rtl w:val="0"/>
        </w:rPr>
        <w:t xml:space="preserve"> feeding is required.</w:t>
      </w:r>
    </w:p>
    <w:p xmlns:wp14="http://schemas.microsoft.com/office/word/2010/wordml" w:rsidRPr="00000000" w:rsidR="00000000" w:rsidDel="00000000" w:rsidP="00000000" w:rsidRDefault="00000000" w14:paraId="000004DE" wp14:textId="77777777">
      <w:pPr>
        <w:spacing w:after="240" w:lineRule="auto"/>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DF"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Covid-19 Prevention Measures</w:t>
      </w:r>
    </w:p>
    <w:p xmlns:wp14="http://schemas.microsoft.com/office/word/2010/wordml" w:rsidRPr="00000000" w:rsidR="00000000" w:rsidDel="00000000" w:rsidP="00000000" w:rsidRDefault="00000000" w14:paraId="000004E0"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5 and 6</w:t>
      </w:r>
      <w:r w:rsidRPr="00000000" w:rsidDel="00000000" w:rsidR="00000000">
        <w:rPr>
          <w:rFonts w:ascii="Calibri" w:hAnsi="Calibri" w:eastAsia="Calibri" w:cs="Calibri"/>
          <w:color w:val="000000"/>
          <w:rtl w:val="0"/>
        </w:rPr>
        <w:t xml:space="preserve"> (4 minutes)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E1"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E2" wp14:textId="77777777">
      <w:pPr>
        <w:numPr>
          <w:ilvl w:val="0"/>
          <w:numId w:val="24"/>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Wash hands and all equipment with soap and water</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E3" wp14:textId="77777777">
      <w:pPr>
        <w:numPr>
          <w:ilvl w:val="0"/>
          <w:numId w:val="24"/>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Limit the number of caregivers feeding the infant to prevent the spread of COVID-19</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E4" wp14:textId="77777777">
      <w:pPr>
        <w:numPr>
          <w:ilvl w:val="0"/>
          <w:numId w:val="24"/>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Clean all surfaces and feeding equipment with soap and water and let dry fully.</w:t>
      </w:r>
      <w:r w:rsidRPr="00000000" w:rsidDel="00000000" w:rsidR="00000000">
        <w:rPr>
          <w:rtl w:val="0"/>
        </w:rPr>
      </w:r>
    </w:p>
    <w:p xmlns:wp14="http://schemas.microsoft.com/office/word/2010/wordml" w:rsidRPr="00000000" w:rsidR="00000000" w:rsidDel="00000000" w:rsidP="00000000" w:rsidRDefault="00000000" w14:paraId="000004E5" wp14:textId="77777777">
      <w:pPr>
        <w:numPr>
          <w:ilvl w:val="0"/>
          <w:numId w:val="24"/>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Wear a face mask when feeding the infant.</w:t>
      </w:r>
    </w:p>
    <w:p xmlns:wp14="http://schemas.microsoft.com/office/word/2010/wordml" w:rsidRPr="00000000" w:rsidR="00000000" w:rsidDel="00000000" w:rsidP="00000000" w:rsidRDefault="00000000" w14:paraId="000004E6"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E7"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Criteria for Using Infant Formula</w:t>
      </w:r>
    </w:p>
    <w:p xmlns:wp14="http://schemas.microsoft.com/office/word/2010/wordml" w:rsidRPr="00000000" w:rsidR="00000000" w:rsidDel="00000000" w:rsidP="00000000" w:rsidRDefault="00000000" w14:paraId="000004E8"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7 to 12 (10 minutes)</w:t>
      </w:r>
      <w:r w:rsidRPr="00000000" w:rsidDel="00000000" w:rsidR="00000000">
        <w:rPr>
          <w:rtl w:val="0"/>
        </w:rPr>
      </w:r>
    </w:p>
    <w:p xmlns:wp14="http://schemas.microsoft.com/office/word/2010/wordml" w:rsidRPr="00000000" w:rsidR="00000000" w:rsidDel="00000000" w:rsidP="00000000" w:rsidRDefault="00000000" w14:paraId="000004E9"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EA" wp14:textId="77777777">
      <w:pPr>
        <w:numPr>
          <w:ilvl w:val="0"/>
          <w:numId w:val="27"/>
        </w:numPr>
        <w:ind w:left="720" w:hanging="360"/>
        <w:rPr>
          <w:sz w:val="24"/>
          <w:szCs w:val="24"/>
        </w:rPr>
      </w:pPr>
      <w:r w:rsidRPr="00000000" w:rsidDel="00000000" w:rsidR="00000000">
        <w:rPr>
          <w:rFonts w:ascii="Calibri" w:hAnsi="Calibri" w:eastAsia="Calibri" w:cs="Calibri"/>
          <w:color w:val="000000"/>
          <w:rtl w:val="0"/>
        </w:rPr>
        <w:t xml:space="preserve">Infant formula should only be recommended AFTER all other options are explored including hand expression, relactation, donor milk, and wetnursing </w:t>
      </w:r>
    </w:p>
    <w:p xmlns:wp14="http://schemas.microsoft.com/office/word/2010/wordml" w:rsidRPr="00000000" w:rsidR="00000000" w:rsidDel="00000000" w:rsidP="00000000" w:rsidRDefault="00000000" w14:paraId="000004EB" wp14:textId="77777777">
      <w:pPr>
        <w:numPr>
          <w:ilvl w:val="0"/>
          <w:numId w:val="27"/>
        </w:numPr>
        <w:ind w:left="720" w:hanging="360"/>
        <w:rPr>
          <w:sz w:val="24"/>
          <w:szCs w:val="24"/>
        </w:rPr>
      </w:pPr>
      <w:r w:rsidRPr="00000000" w:rsidDel="00000000" w:rsidR="00000000">
        <w:rPr>
          <w:rFonts w:ascii="Calibri" w:hAnsi="Calibri" w:eastAsia="Calibri" w:cs="Calibri"/>
          <w:color w:val="000000"/>
          <w:rtl w:val="0"/>
        </w:rPr>
        <w:t xml:space="preserve">A full assessment must be completed before considering infant formula</w:t>
      </w:r>
    </w:p>
    <w:p xmlns:wp14="http://schemas.microsoft.com/office/word/2010/wordml" w:rsidRPr="00000000" w:rsidR="00000000" w:rsidDel="00000000" w:rsidP="00000000" w:rsidRDefault="00000000" w14:paraId="000004EC" wp14:textId="77777777">
      <w:pPr>
        <w:numPr>
          <w:ilvl w:val="0"/>
          <w:numId w:val="27"/>
        </w:numPr>
        <w:ind w:left="720" w:hanging="360"/>
        <w:rPr>
          <w:sz w:val="24"/>
          <w:szCs w:val="24"/>
        </w:rPr>
      </w:pPr>
      <w:r w:rsidRPr="00000000" w:rsidDel="00000000" w:rsidR="00000000">
        <w:rPr>
          <w:rFonts w:ascii="Calibri" w:hAnsi="Calibri" w:eastAsia="Calibri" w:cs="Calibri"/>
          <w:color w:val="000000"/>
          <w:rtl w:val="0"/>
        </w:rPr>
        <w:t xml:space="preserve">An assessment of the household’s resources including fuel, water, feeding equipment and ongoing supply should take place and careful consideration should be given to ensure these things are in place.</w:t>
      </w:r>
    </w:p>
    <w:p xmlns:wp14="http://schemas.microsoft.com/office/word/2010/wordml" w:rsidRPr="00000000" w:rsidR="00000000" w:rsidDel="00000000" w:rsidP="00000000" w:rsidRDefault="00000000" w14:paraId="000004ED" wp14:textId="77777777">
      <w:pPr>
        <w:numPr>
          <w:ilvl w:val="0"/>
          <w:numId w:val="27"/>
        </w:numPr>
        <w:ind w:left="720" w:hanging="360"/>
        <w:rPr>
          <w:sz w:val="24"/>
          <w:szCs w:val="24"/>
        </w:rPr>
      </w:pPr>
      <w:proofErr w:type="spellStart"/>
      <w:r w:rsidRPr="00000000" w:rsidDel="00000000" w:rsidR="51F78566">
        <w:rPr>
          <w:rFonts w:ascii="Calibri" w:hAnsi="Calibri" w:eastAsia="Calibri" w:cs="Calibri"/>
          <w:color w:val="000000"/>
        </w:rPr>
        <w:t xml:space="preserve">F</w:t>
      </w:r>
      <w:proofErr w:type="spellEnd"/>
      <w:sdt>
        <w:sdtPr>
          <w:id w:val="1311675950"/>
          <w:tag w:val="goog_rdk_9"/>
          <w:placeholder>
            <w:docPart w:val="DefaultPlaceholder_1081868574"/>
          </w:placeholder>
        </w:sdtPr>
        <w:sdtContent/>
      </w:sdt>
      <w:proofErr w:type="spellStart"/>
      <w:r w:rsidRPr="00000000" w:rsidDel="00000000" w:rsidR="51F78566">
        <w:rPr>
          <w:rFonts w:ascii="Calibri" w:hAnsi="Calibri" w:eastAsia="Calibri" w:cs="Calibri"/>
          <w:color w:val="000000"/>
        </w:rPr>
        <w:t xml:space="preserve">amilies</w:t>
      </w:r>
      <w:proofErr w:type="spellEnd"/>
      <w:r w:rsidRPr="00000000" w:rsidDel="00000000" w:rsidR="51F78566">
        <w:rPr>
          <w:rFonts w:ascii="Calibri" w:hAnsi="Calibri" w:eastAsia="Calibri" w:cs="Calibri"/>
          <w:color w:val="000000"/>
        </w:rPr>
        <w:t xml:space="preserve"> prescribed infant formula should be trained on infant formula use and should be followed up </w:t>
      </w:r>
      <w:proofErr w:type="gramStart"/>
      <w:r w:rsidRPr="00000000" w:rsidDel="00000000" w:rsidR="51F78566">
        <w:rPr>
          <w:rFonts w:ascii="Calibri" w:hAnsi="Calibri" w:eastAsia="Calibri" w:cs="Calibri"/>
          <w:color w:val="000000"/>
        </w:rPr>
        <w:t xml:space="preserve">regularly</w:t>
      </w:r>
      <w:proofErr w:type="gramEnd"/>
      <w:r w:rsidRPr="00000000" w:rsidDel="00000000" w:rsidR="00000000">
        <w:rPr>
          <w:rtl w:val="0"/>
        </w:rPr>
      </w:r>
    </w:p>
    <w:p xmlns:wp14="http://schemas.microsoft.com/office/word/2010/wordml" w:rsidRPr="00000000" w:rsidR="00000000" w:rsidDel="00000000" w:rsidP="00000000" w:rsidRDefault="00000000" w14:paraId="000004EE" wp14:textId="77777777">
      <w:pPr>
        <w:numPr>
          <w:ilvl w:val="0"/>
          <w:numId w:val="27"/>
        </w:numPr>
        <w:ind w:left="720" w:hanging="360"/>
        <w:rPr>
          <w:sz w:val="24"/>
          <w:szCs w:val="24"/>
        </w:rPr>
      </w:pPr>
      <w:r w:rsidRPr="00000000" w:rsidDel="00000000" w:rsidR="00000000">
        <w:rPr>
          <w:rFonts w:ascii="Calibri" w:hAnsi="Calibri" w:eastAsia="Calibri" w:cs="Calibri"/>
          <w:color w:val="000000"/>
          <w:rtl w:val="0"/>
        </w:rPr>
        <w:t xml:space="preserve">If temporary use, relactation should be considered to discontinue the use of the formula.</w:t>
      </w:r>
    </w:p>
    <w:p xmlns:wp14="http://schemas.microsoft.com/office/word/2010/wordml" w:rsidRPr="00000000" w:rsidR="00000000" w:rsidDel="00000000" w:rsidP="00000000" w:rsidRDefault="00000000" w14:paraId="000004EF" wp14:textId="77777777">
      <w:pPr>
        <w:rPr>
          <w:rFonts w:ascii="Calibri" w:hAnsi="Calibri" w:eastAsia="Calibri" w:cs="Calibri"/>
        </w:rPr>
      </w:pPr>
      <w:r w:rsidRPr="00000000" w:rsidDel="00000000" w:rsidR="00000000">
        <w:rPr>
          <w:rFonts w:ascii="Calibri" w:hAnsi="Calibri" w:eastAsia="Calibri" w:cs="Calibri"/>
          <w:rtl w:val="0"/>
        </w:rPr>
        <w:br w:type="textWrapping"/>
      </w:r>
    </w:p>
    <w:p xmlns:wp14="http://schemas.microsoft.com/office/word/2010/wordml" w:rsidRPr="00000000" w:rsidR="00000000" w:rsidDel="00000000" w:rsidP="00000000" w:rsidRDefault="00000000" w14:paraId="000004F0"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Dangers of Infant Formula</w:t>
      </w:r>
    </w:p>
    <w:p xmlns:wp14="http://schemas.microsoft.com/office/word/2010/wordml" w:rsidRPr="00000000" w:rsidR="00000000" w:rsidDel="00000000" w:rsidP="00000000" w:rsidRDefault="00000000" w14:paraId="000004F1"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Slides 13 </w:t>
      </w:r>
      <w:r w:rsidRPr="00000000" w:rsidDel="00000000" w:rsidR="00000000">
        <w:rPr>
          <w:rFonts w:ascii="Calibri" w:hAnsi="Calibri" w:eastAsia="Calibri" w:cs="Calibri"/>
          <w:color w:val="000000"/>
          <w:rtl w:val="0"/>
        </w:rPr>
        <w:t xml:space="preserve">(2 minutes)</w:t>
      </w:r>
      <w:r w:rsidRPr="00000000" w:rsidDel="00000000" w:rsidR="00000000">
        <w:rPr>
          <w:rtl w:val="0"/>
        </w:rPr>
      </w:r>
    </w:p>
    <w:p xmlns:wp14="http://schemas.microsoft.com/office/word/2010/wordml" w:rsidRPr="00000000" w:rsidR="00000000" w:rsidDel="00000000" w:rsidP="00000000" w:rsidRDefault="00000000" w14:paraId="000004F2"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F3" wp14:textId="77777777">
      <w:pPr>
        <w:numPr>
          <w:ilvl w:val="0"/>
          <w:numId w:val="26"/>
        </w:numPr>
        <w:spacing w:after="160" w:lineRule="auto"/>
        <w:ind w:left="720" w:hanging="360"/>
        <w:rPr>
          <w:sz w:val="24"/>
          <w:szCs w:val="24"/>
        </w:rPr>
      </w:pPr>
      <w:r w:rsidRPr="51F78566" w:rsidR="51F78566">
        <w:rPr>
          <w:rFonts w:ascii="Calibri" w:hAnsi="Calibri" w:eastAsia="Calibri" w:cs="Calibri"/>
          <w:color w:val="000000" w:themeColor="text1" w:themeTint="FF" w:themeShade="FF"/>
        </w:rPr>
        <w:t xml:space="preserve">Infant formula is not </w:t>
      </w:r>
      <w:sdt>
        <w:sdtPr>
          <w:id w:val="871899537"/>
          <w:tag w:val="goog_rdk_10"/>
          <w:placeholder>
            <w:docPart w:val="DefaultPlaceholder_1081868574"/>
          </w:placeholder>
        </w:sdtPr>
        <w:sdtContent/>
      </w:sdt>
      <w:r w:rsidRPr="51F78566" w:rsidR="51F78566">
        <w:rPr>
          <w:rFonts w:ascii="Calibri" w:hAnsi="Calibri" w:eastAsia="Calibri" w:cs="Calibri"/>
          <w:color w:val="000000" w:themeColor="text1" w:themeTint="FF" w:themeShade="FF"/>
        </w:rPr>
        <w:t>sterile</w:t>
      </w:r>
      <w:r w:rsidRPr="51F78566" w:rsidR="51F78566">
        <w:rPr>
          <w:rFonts w:ascii="Calibri" w:hAnsi="Calibri" w:eastAsia="Calibri" w:cs="Calibri"/>
          <w:color w:val="000000" w:themeColor="text1" w:themeTint="FF" w:themeShade="FF"/>
        </w:rPr>
        <w:t xml:space="preserve"> and is to be used as a last </w:t>
      </w:r>
      <w:proofErr w:type="gramStart"/>
      <w:r w:rsidRPr="51F78566" w:rsidR="51F78566">
        <w:rPr>
          <w:rFonts w:ascii="Calibri" w:hAnsi="Calibri" w:eastAsia="Calibri" w:cs="Calibri"/>
          <w:color w:val="000000" w:themeColor="text1" w:themeTint="FF" w:themeShade="FF"/>
        </w:rPr>
        <w:t>resort</w:t>
      </w:r>
      <w:proofErr w:type="gramEnd"/>
      <w:r w:rsidRPr="00000000" w:rsidDel="00000000" w:rsidR="00000000">
        <w:rPr>
          <w:rFonts w:ascii="Calibri" w:hAnsi="Calibri" w:eastAsia="Calibri" w:cs="Calibri"/>
          <w:color w:val="000000"/>
          <w:rtl w:val="0"/>
        </w:rPr>
        <w:t xml:space="preserve">sterile</w:t>
      </w:r>
      <w:r w:rsidRPr="00000000" w:rsidDel="00000000" w:rsidR="00000000"/>
      <w:r w:rsidRPr="00000000" w:rsidDel="00000000" w:rsidR="00000000">
        <w:rPr>
          <w:rFonts w:ascii="Calibri" w:hAnsi="Calibri" w:eastAsia="Calibri" w:cs="Calibri"/>
          <w:color w:val="000000"/>
          <w:rtl w:val="0"/>
        </w:rPr>
        <w:t xml:space="preserve"> and is to be used as a last resort</w:t>
      </w:r>
    </w:p>
    <w:p xmlns:wp14="http://schemas.microsoft.com/office/word/2010/wordml" w:rsidRPr="00000000" w:rsidR="00000000" w:rsidDel="00000000" w:rsidP="00000000" w:rsidRDefault="00000000" w14:paraId="000004F4" wp14:textId="77777777">
      <w:pPr>
        <w:rPr>
          <w:rFonts w:ascii="Calibri" w:hAnsi="Calibri" w:eastAsia="Calibri" w:cs="Calibri"/>
        </w:rPr>
      </w:pPr>
      <w:r w:rsidRPr="00000000" w:rsidDel="00000000" w:rsidR="00000000">
        <w:rPr>
          <w:rFonts w:ascii="Calibri" w:hAnsi="Calibri" w:eastAsia="Calibri" w:cs="Calibri"/>
          <w:rtl w:val="0"/>
        </w:rPr>
        <w:br w:type="textWrapping"/>
      </w:r>
    </w:p>
    <w:p xmlns:wp14="http://schemas.microsoft.com/office/word/2010/wordml" w:rsidRPr="00000000" w:rsidR="00000000" w:rsidDel="00000000" w:rsidP="00000000" w:rsidRDefault="00000000" w14:paraId="000004F5"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Key IYCF Messages for Counselling Sessions</w:t>
      </w:r>
    </w:p>
    <w:p xmlns:wp14="http://schemas.microsoft.com/office/word/2010/wordml" w:rsidRPr="00000000" w:rsidR="00000000" w:rsidDel="00000000" w:rsidP="00000000" w:rsidRDefault="00000000" w14:paraId="000004F6"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14 and 15</w:t>
      </w:r>
      <w:r w:rsidRPr="00000000" w:rsidDel="00000000" w:rsidR="00000000">
        <w:rPr>
          <w:rFonts w:ascii="Calibri" w:hAnsi="Calibri" w:eastAsia="Calibri" w:cs="Calibri"/>
          <w:color w:val="000000"/>
          <w:rtl w:val="0"/>
        </w:rPr>
        <w:t xml:space="preserve"> (4 minutes)</w:t>
      </w:r>
      <w:r w:rsidRPr="00000000" w:rsidDel="00000000" w:rsidR="00000000">
        <w:rPr>
          <w:rtl w:val="0"/>
        </w:rPr>
      </w:r>
    </w:p>
    <w:p xmlns:wp14="http://schemas.microsoft.com/office/word/2010/wordml" w:rsidRPr="00000000" w:rsidR="00000000" w:rsidDel="00000000" w:rsidP="00000000" w:rsidRDefault="00000000" w14:paraId="000004F7"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Introduce the important documents that can be used during IYCF counselling sessions.</w:t>
      </w:r>
      <w:r w:rsidRPr="00000000" w:rsidDel="00000000" w:rsidR="00000000">
        <w:rPr>
          <w:rtl w:val="0"/>
        </w:rPr>
      </w:r>
    </w:p>
    <w:p xmlns:wp14="http://schemas.microsoft.com/office/word/2010/wordml" w:rsidRPr="00000000" w:rsidR="00000000" w:rsidDel="00000000" w:rsidP="00000000" w:rsidRDefault="00000000" w14:paraId="000004F8"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F9" wp14:textId="77777777">
      <w:pPr>
        <w:numPr>
          <w:ilvl w:val="0"/>
          <w:numId w:val="28"/>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Care must be taken when preparing infant formula.</w:t>
      </w:r>
      <w:r w:rsidRPr="00000000" w:rsidDel="00000000" w:rsidR="00000000">
        <w:rPr>
          <w:rtl w:val="0"/>
        </w:rPr>
      </w:r>
    </w:p>
    <w:p xmlns:wp14="http://schemas.microsoft.com/office/word/2010/wordml" w:rsidRPr="00000000" w:rsidR="00000000" w:rsidDel="00000000" w:rsidP="00000000" w:rsidRDefault="00000000" w14:paraId="000004FA" wp14:textId="77777777">
      <w:pPr>
        <w:numPr>
          <w:ilvl w:val="0"/>
          <w:numId w:val="28"/>
        </w:numPr>
        <w:ind w:left="720" w:hanging="360"/>
        <w:rPr>
          <w:rFonts w:ascii="Calibri" w:hAnsi="Calibri" w:eastAsia="Calibri" w:cs="Calibri"/>
          <w:color w:val="000000"/>
          <w:u w:val="none"/>
        </w:rPr>
      </w:pPr>
      <w:r w:rsidRPr="00000000" w:rsidDel="00000000" w:rsidR="00000000">
        <w:rPr>
          <w:rFonts w:ascii="Calibri" w:hAnsi="Calibri" w:eastAsia="Calibri" w:cs="Calibri"/>
          <w:rtl w:val="0"/>
        </w:rPr>
        <w:t xml:space="preserve">Caregivers</w:t>
      </w:r>
      <w:r w:rsidRPr="00000000" w:rsidDel="00000000" w:rsidR="00000000">
        <w:rPr>
          <w:rFonts w:ascii="Calibri" w:hAnsi="Calibri" w:eastAsia="Calibri" w:cs="Calibri"/>
          <w:color w:val="000000"/>
          <w:rtl w:val="0"/>
        </w:rPr>
        <w:t xml:space="preserve"> must wash hands and wear a mask</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FB" wp14:textId="77777777">
      <w:pPr>
        <w:numPr>
          <w:ilvl w:val="0"/>
          <w:numId w:val="28"/>
        </w:numPr>
        <w:ind w:left="720" w:hanging="360"/>
        <w:rPr>
          <w:rFonts w:ascii="Calibri" w:hAnsi="Calibri" w:eastAsia="Calibri" w:cs="Calibri"/>
          <w:color w:val="000000"/>
          <w:u w:val="none"/>
        </w:rPr>
      </w:pPr>
      <w:r w:rsidRPr="00000000" w:rsidDel="00000000" w:rsidR="00000000">
        <w:rPr>
          <w:rFonts w:ascii="Calibri" w:hAnsi="Calibri" w:eastAsia="Calibri" w:cs="Calibri"/>
          <w:rtl w:val="0"/>
        </w:rPr>
        <w:t xml:space="preserve">Caregivers</w:t>
      </w:r>
      <w:r w:rsidRPr="00000000" w:rsidDel="00000000" w:rsidR="00000000">
        <w:rPr>
          <w:rFonts w:ascii="Calibri" w:hAnsi="Calibri" w:eastAsia="Calibri" w:cs="Calibri"/>
          <w:color w:val="000000"/>
          <w:rtl w:val="0"/>
        </w:rPr>
        <w:t xml:space="preserve"> must follow the instructions on the infant formula tin exactly and be counsell</w:t>
      </w:r>
      <w:r w:rsidRPr="00000000" w:rsidDel="00000000" w:rsidR="00000000">
        <w:rPr>
          <w:rFonts w:ascii="Calibri" w:hAnsi="Calibri" w:eastAsia="Calibri" w:cs="Calibri"/>
          <w:rtl w:val="0"/>
        </w:rPr>
        <w:t xml:space="preserve">ed and monitored closely by a trained health or nutrition worker.</w:t>
      </w:r>
    </w:p>
    <w:p xmlns:wp14="http://schemas.microsoft.com/office/word/2010/wordml" w:rsidRPr="00000000" w:rsidR="00000000" w:rsidDel="00000000" w:rsidP="00000000" w:rsidRDefault="00000000" w14:paraId="000004FC" wp14:textId="77777777">
      <w:pPr>
        <w:spacing w:after="160" w:lineRule="auto"/>
        <w:rPr>
          <w:rFonts w:ascii="Calibri" w:hAnsi="Calibri" w:eastAsia="Calibri" w:cs="Calibri"/>
          <w:b w:val="1"/>
          <w:sz w:val="22"/>
          <w:szCs w:val="22"/>
        </w:rPr>
      </w:pPr>
      <w:r w:rsidRPr="00000000" w:rsidDel="00000000" w:rsidR="00000000">
        <w:rPr>
          <w:rtl w:val="0"/>
        </w:rPr>
      </w:r>
    </w:p>
    <w:p xmlns:wp14="http://schemas.microsoft.com/office/word/2010/wordml" w:rsidRPr="00000000" w:rsidR="00000000" w:rsidDel="00000000" w:rsidP="00000000" w:rsidRDefault="00000000" w14:paraId="000004FD"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How to Cup Feed an Infant</w:t>
      </w:r>
    </w:p>
    <w:p xmlns:wp14="http://schemas.microsoft.com/office/word/2010/wordml" w:rsidRPr="00000000" w:rsidR="00000000" w:rsidDel="00000000" w:rsidP="00000000" w:rsidRDefault="00000000" w14:paraId="000004FE"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Slides 16</w:t>
      </w:r>
      <w:r w:rsidRPr="00000000" w:rsidDel="00000000" w:rsidR="00000000">
        <w:rPr>
          <w:rFonts w:ascii="Calibri" w:hAnsi="Calibri" w:eastAsia="Calibri" w:cs="Calibri"/>
          <w:color w:val="000000"/>
          <w:rtl w:val="0"/>
        </w:rPr>
        <w:t xml:space="preserve"> (2 min)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FF"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500" wp14:textId="77777777">
      <w:pPr>
        <w:numPr>
          <w:ilvl w:val="0"/>
          <w:numId w:val="42"/>
        </w:numPr>
        <w:ind w:left="720" w:hanging="360"/>
        <w:jc w:val="both"/>
        <w:rPr>
          <w:rFonts w:ascii="Calibri" w:hAnsi="Calibri" w:eastAsia="Calibri" w:cs="Calibri"/>
          <w:u w:val="none"/>
        </w:rPr>
      </w:pPr>
      <w:r w:rsidRPr="00000000" w:rsidDel="00000000" w:rsidR="00000000">
        <w:rPr>
          <w:rFonts w:ascii="Calibri" w:hAnsi="Calibri" w:eastAsia="Calibri" w:cs="Calibri"/>
          <w:color w:val="000000"/>
          <w:rtl w:val="0"/>
        </w:rPr>
        <w:t xml:space="preserve">An infant can use a cup for expressed breastmilk or infant formula if required from birth.  Bottles are never </w:t>
      </w:r>
      <w:r w:rsidRPr="00000000" w:rsidDel="00000000" w:rsidR="00000000">
        <w:rPr>
          <w:rFonts w:ascii="Calibri" w:hAnsi="Calibri" w:eastAsia="Calibri" w:cs="Calibri"/>
          <w:rtl w:val="0"/>
        </w:rPr>
        <w:t xml:space="preserve">recommended; they can cause malnutrition and death.</w:t>
      </w:r>
      <w:r w:rsidRPr="00000000" w:rsidDel="00000000" w:rsidR="00000000">
        <w:rPr>
          <w:rtl w:val="0"/>
        </w:rPr>
      </w:r>
    </w:p>
    <w:p xmlns:wp14="http://schemas.microsoft.com/office/word/2010/wordml" w:rsidRPr="00000000" w:rsidR="00000000" w:rsidDel="00000000" w:rsidP="00000000" w:rsidRDefault="00000000" w14:paraId="00000501" wp14:textId="77777777">
      <w:pPr>
        <w:pStyle w:val="Heading2"/>
        <w:rPr>
          <w:rFonts w:ascii="Calibri" w:hAnsi="Calibri" w:eastAsia="Calibri" w:cs="Calibri"/>
        </w:rPr>
      </w:pPr>
      <w:bookmarkStart w:name="_heading=h.2r0uhxc" w:colFirst="0" w:colLast="0" w:id="64"/>
      <w:bookmarkEnd w:id="64"/>
      <w:r w:rsidRPr="00000000" w:rsidDel="00000000" w:rsidR="00000000">
        <w:br w:type="page"/>
      </w:r>
      <w:r w:rsidRPr="00000000" w:rsidDel="00000000" w:rsidR="00000000">
        <w:rPr>
          <w:rFonts w:ascii="Calibri" w:hAnsi="Calibri" w:eastAsia="Calibri" w:cs="Calibri"/>
          <w:rtl w:val="0"/>
        </w:rPr>
        <w:t xml:space="preserve">Session 8: Adaptations to IMAM programming</w:t>
      </w:r>
    </w:p>
    <w:p xmlns:wp14="http://schemas.microsoft.com/office/word/2010/wordml" w:rsidRPr="00000000" w:rsidR="00000000" w:rsidDel="00000000" w:rsidP="00000000" w:rsidRDefault="00000000" w14:paraId="00000502" wp14:textId="77777777">
      <w:pPr>
        <w:pStyle w:val="Heading3"/>
        <w:rPr>
          <w:rFonts w:ascii="Calibri" w:hAnsi="Calibri" w:eastAsia="Calibri" w:cs="Calibri"/>
        </w:rPr>
      </w:pPr>
      <w:bookmarkStart w:name="_heading=h.1664s55" w:colFirst="0" w:colLast="0" w:id="65"/>
      <w:bookmarkEnd w:id="65"/>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50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504" wp14:textId="77777777">
      <w:pPr>
        <w:jc w:val="both"/>
        <w:rPr>
          <w:rFonts w:ascii="Calibri" w:hAnsi="Calibri" w:eastAsia="Calibri" w:cs="Calibri"/>
        </w:rPr>
      </w:pPr>
      <w:r w:rsidRPr="00000000" w:rsidDel="00000000" w:rsidR="00000000">
        <w:rPr>
          <w:rFonts w:ascii="Calibri" w:hAnsi="Calibri" w:eastAsia="Calibri" w:cs="Calibri"/>
          <w:rtl w:val="0"/>
        </w:rPr>
        <w:t xml:space="preserve">By the end of the session, participants will be able to: </w:t>
      </w:r>
    </w:p>
    <w:p xmlns:wp14="http://schemas.microsoft.com/office/word/2010/wordml" w:rsidRPr="00000000" w:rsidR="00000000" w:rsidDel="00000000" w:rsidP="00000000" w:rsidRDefault="00000000" w14:paraId="00000505" wp14:textId="77777777">
      <w:pPr>
        <w:numPr>
          <w:ilvl w:val="0"/>
          <w:numId w:val="206"/>
        </w:numPr>
        <w:spacing w:line="312" w:lineRule="auto"/>
        <w:ind w:left="720" w:hanging="360"/>
        <w:rPr/>
      </w:pPr>
      <w:r w:rsidRPr="00000000" w:rsidDel="00000000" w:rsidR="00000000">
        <w:rPr>
          <w:rFonts w:ascii="Calibri" w:hAnsi="Calibri" w:eastAsia="Calibri" w:cs="Calibri"/>
          <w:color w:val="000000"/>
          <w:rtl w:val="0"/>
        </w:rPr>
        <w:t xml:space="preserve">Understand the general recommendations to IMAM programing in the context of COVID-19 in Myanmar.</w:t>
      </w:r>
    </w:p>
    <w:p xmlns:wp14="http://schemas.microsoft.com/office/word/2010/wordml" w:rsidRPr="00000000" w:rsidR="00000000" w:rsidDel="00000000" w:rsidP="00000000" w:rsidRDefault="00000000" w14:paraId="00000506" wp14:textId="77777777">
      <w:pPr>
        <w:numPr>
          <w:ilvl w:val="0"/>
          <w:numId w:val="206"/>
        </w:numPr>
        <w:spacing w:line="312" w:lineRule="auto"/>
        <w:ind w:left="720" w:hanging="360"/>
        <w:rPr/>
      </w:pPr>
      <w:r w:rsidRPr="00000000" w:rsidDel="00000000" w:rsidR="00000000">
        <w:rPr>
          <w:rFonts w:ascii="Calibri" w:hAnsi="Calibri" w:eastAsia="Calibri" w:cs="Calibri"/>
          <w:color w:val="000000"/>
          <w:rtl w:val="0"/>
        </w:rPr>
        <w:t xml:space="preserve">Understand the changes in the screening and referral process during the COVID-19 pandemic.</w:t>
      </w:r>
    </w:p>
    <w:p xmlns:wp14="http://schemas.microsoft.com/office/word/2010/wordml" w:rsidRPr="00000000" w:rsidR="00000000" w:rsidDel="00000000" w:rsidP="00000000" w:rsidRDefault="00000000" w14:paraId="00000507" wp14:textId="77777777">
      <w:pPr>
        <w:numPr>
          <w:ilvl w:val="0"/>
          <w:numId w:val="206"/>
        </w:numPr>
        <w:spacing w:line="312" w:lineRule="auto"/>
        <w:ind w:left="720" w:hanging="360"/>
        <w:rPr/>
      </w:pPr>
      <w:r w:rsidRPr="00000000" w:rsidDel="00000000" w:rsidR="00000000">
        <w:rPr>
          <w:rFonts w:ascii="Calibri" w:hAnsi="Calibri" w:eastAsia="Calibri" w:cs="Calibri"/>
          <w:color w:val="000000"/>
          <w:rtl w:val="0"/>
        </w:rPr>
        <w:t xml:space="preserve">Learn the modifications to the treatment protocol for SAM without complications</w:t>
      </w:r>
    </w:p>
    <w:p xmlns:wp14="http://schemas.microsoft.com/office/word/2010/wordml" w:rsidRPr="00000000" w:rsidR="00000000" w:rsidDel="00000000" w:rsidP="00000000" w:rsidRDefault="00000000" w14:paraId="0000050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50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tl w:val="0"/>
        </w:rPr>
      </w:r>
    </w:p>
    <w:tbl>
      <w:tblPr>
        <w:tblStyle w:val="Table15"/>
        <w:tblW w:w="9010.0" w:type="dxa"/>
        <w:jc w:val="left"/>
        <w:tblInd w:w="0.0" w:type="pct"/>
        <w:tblBorders>
          <w:top w:val="single" w:color="000000" w:sz="6" w:space="0"/>
          <w:left w:val="single" w:color="000000" w:sz="6" w:space="0"/>
          <w:bottom w:val="single" w:color="000000" w:sz="6" w:space="0"/>
          <w:right w:val="single" w:color="000000" w:sz="6" w:space="0"/>
        </w:tblBorders>
        <w:tblLayout w:type="fixed"/>
        <w:tblLook w:val="0400"/>
      </w:tblPr>
      <w:tblGrid>
        <w:gridCol w:w="5796"/>
        <w:gridCol w:w="1500"/>
        <w:gridCol w:w="1714"/>
        <w:tblGridChange w:id="0">
          <w:tblGrid>
            <w:gridCol w:w="5796"/>
            <w:gridCol w:w="1500"/>
            <w:gridCol w:w="1714"/>
          </w:tblGrid>
        </w:tblGridChange>
      </w:tblGrid>
      <w:tr xmlns:wp14="http://schemas.microsoft.com/office/word/2010/wordml" w14:paraId="77B6DB9B" wp14:textId="77777777">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50A" wp14:textId="77777777">
            <w:pPr>
              <w:pStyle w:val="Heading3"/>
              <w:rPr>
                <w:rFonts w:ascii="Calibri" w:hAnsi="Calibri" w:eastAsia="Calibri" w:cs="Calibri"/>
                <w:sz w:val="24"/>
                <w:szCs w:val="24"/>
              </w:rPr>
            </w:pPr>
            <w:bookmarkStart w:name="_heading=h.3q5sasy" w:colFirst="0" w:colLast="0" w:id="66"/>
            <w:bookmarkEnd w:id="66"/>
            <w:r w:rsidRPr="00000000" w:rsidDel="00000000" w:rsidR="00000000">
              <w:rPr>
                <w:rFonts w:ascii="Calibri" w:hAnsi="Calibri" w:eastAsia="Calibri" w:cs="Calibri"/>
                <w:sz w:val="24"/>
                <w:szCs w:val="24"/>
                <w:rtl w:val="0"/>
              </w:rPr>
              <w:t xml:space="preserve">Session outline                                   </w:t>
            </w:r>
          </w:p>
        </w:tc>
        <w:tc>
          <w:tcPr>
            <w:tcBorders>
              <w:top w:val="single" w:color="000000" w:sz="6" w:space="0"/>
              <w:left w:val="single" w:color="000000" w:sz="6" w:space="0"/>
              <w:bottom w:val="single" w:color="000000" w:sz="6" w:space="0"/>
              <w:right w:val="single" w:color="000000" w:sz="6" w:space="0"/>
            </w:tcBorders>
          </w:tcPr>
          <w:p w:rsidRPr="00000000" w:rsidR="00000000" w:rsidDel="00000000" w:rsidP="00000000" w:rsidRDefault="00000000" w14:paraId="0000050B" wp14:textId="77777777">
            <w:pPr>
              <w:rPr>
                <w:rFonts w:ascii="Calibri" w:hAnsi="Calibri" w:eastAsia="Calibri" w:cs="Calibri"/>
                <w:b w:val="1"/>
              </w:rPr>
            </w:pPr>
            <w:r w:rsidRPr="00000000" w:rsidDel="00000000" w:rsidR="00000000">
              <w:rPr>
                <w:rtl w:val="0"/>
              </w:rPr>
            </w:r>
          </w:p>
        </w:tc>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50C" wp14:textId="77777777">
            <w:pPr>
              <w:rPr>
                <w:rFonts w:ascii="Calibri" w:hAnsi="Calibri" w:eastAsia="Calibri" w:cs="Calibri"/>
              </w:rPr>
            </w:pPr>
            <w:r w:rsidRPr="00000000" w:rsidDel="00000000" w:rsidR="00000000">
              <w:rPr>
                <w:rFonts w:ascii="Calibri" w:hAnsi="Calibri" w:eastAsia="Calibri" w:cs="Calibri"/>
                <w:b w:val="1"/>
                <w:rtl w:val="0"/>
              </w:rPr>
              <w:t xml:space="preserve">Total time: 60 Minutes</w:t>
            </w:r>
            <w:r w:rsidRPr="00000000" w:rsidDel="00000000" w:rsidR="00000000">
              <w:rPr>
                <w:rFonts w:ascii="Calibri" w:hAnsi="Calibri" w:eastAsia="Calibri" w:cs="Calibri"/>
                <w:rtl w:val="0"/>
              </w:rPr>
              <w:t xml:space="preserve"> </w:t>
            </w:r>
          </w:p>
        </w:tc>
      </w:tr>
      <w:tr xmlns:wp14="http://schemas.microsoft.com/office/word/2010/wordml" w14:paraId="691170AE" wp14:textId="77777777">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50D" wp14:textId="77777777">
            <w:pPr>
              <w:keepNext w:val="0"/>
              <w:keepLines w:val="0"/>
              <w:widowControl w:val="1"/>
              <w:numPr>
                <w:ilvl w:val="0"/>
                <w:numId w:val="9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Introduction of the session including objectives- Slides 1 to 3 </w:t>
            </w:r>
          </w:p>
          <w:p w:rsidRPr="00000000" w:rsidR="00000000" w:rsidDel="00000000" w:rsidP="00000000" w:rsidRDefault="00000000" w14:paraId="0000050E" wp14:textId="77777777">
            <w:pPr>
              <w:keepNext w:val="0"/>
              <w:keepLines w:val="0"/>
              <w:widowControl w:val="1"/>
              <w:numPr>
                <w:ilvl w:val="0"/>
                <w:numId w:val="9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General recommendations to IMAM programing-Slides 4 to 7</w:t>
            </w:r>
          </w:p>
          <w:p w:rsidRPr="00000000" w:rsidR="00000000" w:rsidDel="00000000" w:rsidP="00000000" w:rsidRDefault="00000000" w14:paraId="0000050F" wp14:textId="77777777">
            <w:pPr>
              <w:keepNext w:val="0"/>
              <w:keepLines w:val="0"/>
              <w:widowControl w:val="1"/>
              <w:numPr>
                <w:ilvl w:val="0"/>
                <w:numId w:val="9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Referral process activity- Slide 8 </w:t>
            </w:r>
          </w:p>
          <w:p w:rsidRPr="00000000" w:rsidR="00000000" w:rsidDel="00000000" w:rsidP="00000000" w:rsidRDefault="00000000" w14:paraId="00000510" wp14:textId="77777777">
            <w:pPr>
              <w:keepNext w:val="0"/>
              <w:keepLines w:val="0"/>
              <w:widowControl w:val="1"/>
              <w:numPr>
                <w:ilvl w:val="0"/>
                <w:numId w:val="9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Changes to the screening and referral process- Slides 9 to 11</w:t>
            </w:r>
          </w:p>
          <w:p w:rsidRPr="00000000" w:rsidR="00000000" w:rsidDel="00000000" w:rsidP="00000000" w:rsidRDefault="00000000" w14:paraId="00000511" wp14:textId="77777777">
            <w:pPr>
              <w:keepNext w:val="0"/>
              <w:keepLines w:val="0"/>
              <w:widowControl w:val="1"/>
              <w:numPr>
                <w:ilvl w:val="0"/>
                <w:numId w:val="9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Referral process- Slide 12 </w:t>
            </w:r>
          </w:p>
          <w:p w:rsidRPr="00000000" w:rsidR="00000000" w:rsidDel="00000000" w:rsidP="00000000" w:rsidRDefault="00000000" w14:paraId="00000512" wp14:textId="77777777">
            <w:pPr>
              <w:keepNext w:val="0"/>
              <w:keepLines w:val="0"/>
              <w:widowControl w:val="1"/>
              <w:numPr>
                <w:ilvl w:val="0"/>
                <w:numId w:val="9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Modifications to care in OTPS-Slides 13 to 14 </w:t>
            </w:r>
          </w:p>
          <w:p w:rsidRPr="00000000" w:rsidR="00000000" w:rsidDel="00000000" w:rsidP="00000000" w:rsidRDefault="00000000" w14:paraId="00000513" wp14:textId="77777777">
            <w:pPr>
              <w:keepNext w:val="0"/>
              <w:keepLines w:val="0"/>
              <w:widowControl w:val="1"/>
              <w:numPr>
                <w:ilvl w:val="0"/>
                <w:numId w:val="9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Modifications to care in TSFPs-Slides 15-16 </w:t>
            </w:r>
          </w:p>
        </w:tc>
        <w:tc>
          <w:tcPr>
            <w:tcBorders>
              <w:top w:val="single" w:color="000000" w:sz="6" w:space="0"/>
              <w:left w:val="single" w:color="000000" w:sz="6" w:space="0"/>
              <w:bottom w:val="single" w:color="000000" w:sz="6" w:space="0"/>
              <w:right w:val="single" w:color="000000" w:sz="6" w:space="0"/>
            </w:tcBorders>
          </w:tcPr>
          <w:p w:rsidRPr="00000000" w:rsidR="00000000" w:rsidDel="00000000" w:rsidP="00000000" w:rsidRDefault="00000000" w14:paraId="00000514" wp14:textId="77777777">
            <w:pPr>
              <w:jc w:val="both"/>
              <w:rPr>
                <w:rFonts w:ascii="Calibri" w:hAnsi="Calibri" w:eastAsia="Calibri" w:cs="Calibri"/>
                <w:b w:val="1"/>
              </w:rPr>
            </w:pPr>
            <w:r w:rsidRPr="00000000" w:rsidDel="00000000" w:rsidR="00000000">
              <w:rPr>
                <w:rtl w:val="0"/>
              </w:rPr>
            </w:r>
          </w:p>
        </w:tc>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515"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5 Min</w:t>
            </w:r>
            <w:r w:rsidRPr="00000000" w:rsidDel="00000000" w:rsidR="00000000">
              <w:rPr>
                <w:rFonts w:ascii="Calibri" w:hAnsi="Calibri" w:eastAsia="Calibri" w:cs="Calibri"/>
                <w:rtl w:val="0"/>
              </w:rPr>
              <w:t xml:space="preserve">  </w:t>
            </w:r>
          </w:p>
          <w:p w:rsidRPr="00000000" w:rsidR="00000000" w:rsidDel="00000000" w:rsidP="00000000" w:rsidRDefault="00000000" w14:paraId="00000516"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15 Min</w:t>
            </w:r>
            <w:r w:rsidRPr="00000000" w:rsidDel="00000000" w:rsidR="00000000">
              <w:rPr>
                <w:rtl w:val="0"/>
              </w:rPr>
            </w:r>
          </w:p>
          <w:p w:rsidRPr="00000000" w:rsidR="00000000" w:rsidDel="00000000" w:rsidP="00000000" w:rsidRDefault="00000000" w14:paraId="00000517"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10 mins</w:t>
            </w:r>
          </w:p>
          <w:p w:rsidRPr="00000000" w:rsidR="00000000" w:rsidDel="00000000" w:rsidP="00000000" w:rsidRDefault="00000000" w14:paraId="00000518"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5 Min</w:t>
            </w:r>
            <w:r w:rsidRPr="00000000" w:rsidDel="00000000" w:rsidR="00000000">
              <w:rPr>
                <w:rFonts w:ascii="Calibri" w:hAnsi="Calibri" w:eastAsia="Calibri" w:cs="Calibri"/>
                <w:rtl w:val="0"/>
              </w:rPr>
              <w:t xml:space="preserve"> </w:t>
            </w:r>
          </w:p>
          <w:p w:rsidRPr="00000000" w:rsidR="00000000" w:rsidDel="00000000" w:rsidP="00000000" w:rsidRDefault="00000000" w14:paraId="00000519"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5 Min</w:t>
            </w:r>
          </w:p>
          <w:p w:rsidRPr="00000000" w:rsidR="00000000" w:rsidDel="00000000" w:rsidP="00000000" w:rsidRDefault="00000000" w14:paraId="0000051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10 Min</w:t>
            </w:r>
          </w:p>
          <w:p w:rsidRPr="00000000" w:rsidR="00000000" w:rsidDel="00000000" w:rsidP="00000000" w:rsidRDefault="00000000" w14:paraId="0000051B"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10 Min</w:t>
            </w:r>
            <w:r w:rsidRPr="00000000" w:rsidDel="00000000" w:rsidR="00000000">
              <w:rPr>
                <w:rtl w:val="0"/>
              </w:rPr>
            </w:r>
          </w:p>
        </w:tc>
      </w:tr>
    </w:tbl>
    <w:p xmlns:wp14="http://schemas.microsoft.com/office/word/2010/wordml" w:rsidRPr="00000000" w:rsidR="00000000" w:rsidDel="00000000" w:rsidP="00000000" w:rsidRDefault="00000000" w14:paraId="0000051C"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1D" wp14:textId="77777777">
      <w:pPr>
        <w:pStyle w:val="Heading3"/>
        <w:rPr>
          <w:rFonts w:ascii="Calibri" w:hAnsi="Calibri" w:eastAsia="Calibri" w:cs="Calibri"/>
          <w:sz w:val="18"/>
          <w:szCs w:val="18"/>
        </w:rPr>
      </w:pPr>
      <w:bookmarkStart w:name="_heading=h.25b2l0r" w:colFirst="0" w:colLast="0" w:id="67"/>
      <w:bookmarkEnd w:id="67"/>
      <w:r w:rsidRPr="00000000" w:rsidDel="00000000" w:rsidR="00000000">
        <w:rPr>
          <w:rFonts w:ascii="Calibri" w:hAnsi="Calibri" w:eastAsia="Calibri" w:cs="Calibri"/>
          <w:rtl w:val="0"/>
        </w:rPr>
        <w:t xml:space="preserve">Advance preparation </w:t>
      </w:r>
      <w:r w:rsidRPr="00000000" w:rsidDel="00000000" w:rsidR="00000000">
        <w:rPr>
          <w:rtl w:val="0"/>
        </w:rPr>
      </w:r>
    </w:p>
    <w:p xmlns:wp14="http://schemas.microsoft.com/office/word/2010/wordml" w:rsidRPr="00000000" w:rsidR="00000000" w:rsidDel="00000000" w:rsidP="00000000" w:rsidRDefault="00000000" w14:paraId="0000051E" wp14:textId="77777777">
      <w:pPr>
        <w:pBdr>
          <w:top w:val="nil" w:sz="0" w:space="0"/>
          <w:left w:val="nil" w:sz="0" w:space="0"/>
          <w:bottom w:val="nil" w:sz="0" w:space="0"/>
          <w:right w:val="nil" w:sz="0" w:space="0"/>
          <w:between w:val="nil" w:sz="0" w:space="0"/>
        </w:pBdr>
        <w:spacing w:line="259" w:lineRule="auto"/>
        <w:ind w:left="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51F" wp14:textId="77777777">
      <w:pPr>
        <w:numPr>
          <w:ilvl w:val="0"/>
          <w:numId w:val="7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Read the Introduction for guidance on giving a presentation with slides and adult learning skills.</w:t>
      </w:r>
    </w:p>
    <w:p xmlns:wp14="http://schemas.microsoft.com/office/word/2010/wordml" w:rsidRPr="00000000" w:rsidR="00000000" w:rsidDel="00000000" w:rsidP="00000000" w:rsidRDefault="00000000" w14:paraId="00000520" wp14:textId="77777777">
      <w:pPr>
        <w:numPr>
          <w:ilvl w:val="0"/>
          <w:numId w:val="7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u w:val="none"/>
        </w:rPr>
      </w:pPr>
      <w:r w:rsidRPr="00000000" w:rsidDel="00000000" w:rsidR="00000000">
        <w:rPr>
          <w:rFonts w:ascii="Calibri" w:hAnsi="Calibri" w:eastAsia="Calibri" w:cs="Calibri"/>
          <w:color w:val="000000"/>
          <w:rtl w:val="0"/>
        </w:rPr>
        <w:t xml:space="preserve">Make sure that Slides are in the correct order and review the notes to be able to explain the points on the slides. </w:t>
      </w:r>
      <w:r w:rsidRPr="00000000" w:rsidDel="00000000" w:rsidR="00000000">
        <w:rPr>
          <w:rtl w:val="0"/>
        </w:rPr>
      </w:r>
    </w:p>
    <w:p xmlns:wp14="http://schemas.microsoft.com/office/word/2010/wordml" w:rsidRPr="00000000" w:rsidR="00000000" w:rsidDel="00000000" w:rsidP="00000000" w:rsidRDefault="00000000" w14:paraId="00000521" wp14:textId="77777777">
      <w:pPr>
        <w:numPr>
          <w:ilvl w:val="0"/>
          <w:numId w:val="7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u w:val="none"/>
        </w:rPr>
      </w:pPr>
      <w:r w:rsidRPr="00000000" w:rsidDel="00000000" w:rsidR="00000000">
        <w:rPr>
          <w:rFonts w:ascii="Calibri" w:hAnsi="Calibri" w:eastAsia="Calibri" w:cs="Calibri"/>
          <w:color w:val="000000"/>
          <w:rtl w:val="0"/>
        </w:rPr>
        <w:t xml:space="preserve">Ensure you have and read the updated version of the adaptations to nutrition programming in the context of COVID-19 and the up-to-date Terms of reference for community volunteers during COVID-19.  </w:t>
      </w:r>
      <w:r w:rsidRPr="00000000" w:rsidDel="00000000" w:rsidR="00000000">
        <w:rPr>
          <w:rtl w:val="0"/>
        </w:rPr>
      </w:r>
    </w:p>
    <w:p xmlns:wp14="http://schemas.microsoft.com/office/word/2010/wordml" w:rsidRPr="00000000" w:rsidR="00000000" w:rsidDel="00000000" w:rsidP="00000000" w:rsidRDefault="00000000" w14:paraId="00000522" wp14:textId="77777777">
      <w:pPr>
        <w:numPr>
          <w:ilvl w:val="0"/>
          <w:numId w:val="7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u w:val="none"/>
        </w:rPr>
      </w:pPr>
      <w:r w:rsidRPr="00000000" w:rsidDel="00000000" w:rsidR="00000000">
        <w:rPr>
          <w:rFonts w:ascii="Calibri" w:hAnsi="Calibri" w:eastAsia="Calibri" w:cs="Calibri"/>
          <w:color w:val="000000"/>
          <w:rtl w:val="0"/>
        </w:rPr>
        <w:t xml:space="preserve">Print all stories on A4 paper in an easily read font and size, key messages for each participant and images in the slides (to be used in the event that a projector cannot be used during the training of volunteers).</w:t>
      </w:r>
      <w:r w:rsidRPr="00000000" w:rsidDel="00000000" w:rsidR="00000000">
        <w:rPr>
          <w:rtl w:val="0"/>
        </w:rPr>
      </w:r>
    </w:p>
    <w:p xmlns:wp14="http://schemas.microsoft.com/office/word/2010/wordml" w:rsidRPr="00000000" w:rsidR="00000000" w:rsidDel="00000000" w:rsidP="00000000" w:rsidRDefault="00000000" w14:paraId="00000523" wp14:textId="77777777">
      <w:pPr>
        <w:numPr>
          <w:ilvl w:val="0"/>
          <w:numId w:val="7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u w:val="none"/>
        </w:rPr>
      </w:pPr>
      <w:r w:rsidRPr="00000000" w:rsidDel="00000000" w:rsidR="00000000">
        <w:rPr>
          <w:rFonts w:ascii="Calibri" w:hAnsi="Calibri" w:eastAsia="Calibri" w:cs="Calibri"/>
          <w:color w:val="000000"/>
          <w:rtl w:val="0"/>
        </w:rPr>
        <w:t xml:space="preserve">Read the key nutrition messages and print copies to use during the training.</w:t>
      </w:r>
    </w:p>
    <w:p xmlns:wp14="http://schemas.microsoft.com/office/word/2010/wordml" w:rsidRPr="00000000" w:rsidR="00000000" w:rsidDel="00000000" w:rsidP="00000000" w:rsidRDefault="00000000" w14:paraId="00000524" wp14:textId="77777777">
      <w:pPr>
        <w:pStyle w:val="Heading3"/>
        <w:rPr>
          <w:rFonts w:ascii="Calibri" w:hAnsi="Calibri" w:eastAsia="Calibri" w:cs="Calibri"/>
          <w:sz w:val="18"/>
          <w:szCs w:val="18"/>
        </w:rPr>
      </w:pPr>
      <w:bookmarkStart w:name="_heading=h.34g0dwd" w:colFirst="0" w:colLast="0" w:id="68"/>
      <w:bookmarkEnd w:id="68"/>
      <w:r w:rsidRPr="00000000" w:rsidDel="00000000" w:rsidR="00000000">
        <w:rPr>
          <w:rtl w:val="0"/>
        </w:rPr>
        <w:t xml:space="preserve">Slides and Facilitator Guidance </w:t>
      </w:r>
      <w:r w:rsidRPr="00000000" w:rsidDel="00000000" w:rsidR="00000000">
        <w:rPr>
          <w:rFonts w:ascii="Calibri" w:hAnsi="Calibri" w:eastAsia="Calibri" w:cs="Calibri"/>
          <w:rtl w:val="0"/>
        </w:rPr>
        <w:t xml:space="preserve">Introduction of the session  </w:t>
      </w:r>
      <w:r w:rsidRPr="00000000" w:rsidDel="00000000" w:rsidR="00000000">
        <w:rPr>
          <w:rtl w:val="0"/>
        </w:rPr>
      </w:r>
    </w:p>
    <w:p xmlns:wp14="http://schemas.microsoft.com/office/word/2010/wordml" w:rsidRPr="00000000" w:rsidR="00000000" w:rsidDel="00000000" w:rsidP="00000000" w:rsidRDefault="00000000" w14:paraId="00000525"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26"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Session Objectives</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27"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Show Slide 1 and introduce the session (2 minutes) </w:t>
      </w:r>
      <w:r w:rsidRPr="00000000" w:rsidDel="00000000" w:rsidR="00000000">
        <w:rPr>
          <w:rtl w:val="0"/>
        </w:rPr>
      </w:r>
    </w:p>
    <w:p xmlns:wp14="http://schemas.microsoft.com/office/word/2010/wordml" w:rsidRPr="00000000" w:rsidR="00000000" w:rsidDel="00000000" w:rsidP="00000000" w:rsidRDefault="00000000" w14:paraId="00000528"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Present Slide 2 and 3, read and explain the objectives (3 minutes) </w:t>
      </w:r>
      <w:r w:rsidRPr="00000000" w:rsidDel="00000000" w:rsidR="00000000">
        <w:rPr>
          <w:rtl w:val="0"/>
        </w:rPr>
      </w:r>
    </w:p>
    <w:p xmlns:wp14="http://schemas.microsoft.com/office/word/2010/wordml" w:rsidRPr="00000000" w:rsidR="00000000" w:rsidDel="00000000" w:rsidP="00000000" w:rsidRDefault="00000000" w14:paraId="00000529"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2A"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2B" wp14:textId="77777777">
      <w:pPr>
        <w:keepNext w:val="0"/>
        <w:keepLines w:val="0"/>
        <w:widowControl w:val="1"/>
        <w:numPr>
          <w:ilvl w:val="0"/>
          <w:numId w:val="20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One of the recommendations which is the training of mothers/caregivers also known as the Family MUAC will be looked at in detail in the session on Family MUAC.  </w:t>
      </w:r>
    </w:p>
    <w:p xmlns:wp14="http://schemas.microsoft.com/office/word/2010/wordml" w:rsidRPr="00000000" w:rsidR="00000000" w:rsidDel="00000000" w:rsidP="00000000" w:rsidRDefault="00000000" w14:paraId="0000052C" wp14:textId="77777777">
      <w:pPr>
        <w:keepNext w:val="0"/>
        <w:keepLines w:val="0"/>
        <w:widowControl w:val="1"/>
        <w:numPr>
          <w:ilvl w:val="0"/>
          <w:numId w:val="20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Not all the adaptations as per the global guidance were included. The recommendations looked at are those in the guidance on the adaptations to nutrition programming in the context of COVID-19 in Myanmar that was developed by the Strategic  Advisory  Group (SAG)</w:t>
      </w:r>
      <w:r w:rsidRPr="00000000" w:rsidDel="00000000" w:rsidR="00000000">
        <w:rPr>
          <w:rFonts w:ascii="Calibri" w:hAnsi="Calibri" w:eastAsia="Calibri" w:cs="Calibri"/>
          <w:b w:val="0"/>
          <w:i w:val="0"/>
          <w:smallCaps w:val="0"/>
          <w:strike w:val="0"/>
          <w:color w:val="000000"/>
          <w:sz w:val="28"/>
          <w:szCs w:val="28"/>
          <w:u w:val="none"/>
          <w:shd w:val="clear" w:fill="auto"/>
          <w:vertAlign w:val="superscript"/>
          <w:rtl w:val="0"/>
        </w:rPr>
        <w:t xml:space="preserve">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of  the Myanmar Nutrition in Emergencies (NIE) Working Group Under  Myanmar Nutrition Technical Network.    </w:t>
      </w:r>
    </w:p>
    <w:p xmlns:wp14="http://schemas.microsoft.com/office/word/2010/wordml" w:rsidRPr="00000000" w:rsidR="00000000" w:rsidDel="00000000" w:rsidP="00000000" w:rsidRDefault="00000000" w14:paraId="0000052D" wp14:textId="77777777">
      <w:pPr>
        <w:jc w:val="both"/>
        <w:rPr>
          <w:rFonts w:ascii="Calibri" w:hAnsi="Calibri" w:eastAsia="Calibri" w:cs="Calibri"/>
          <w:b w:val="1"/>
          <w:sz w:val="28"/>
          <w:szCs w:val="28"/>
        </w:rPr>
      </w:pPr>
      <w:r w:rsidRPr="00000000" w:rsidDel="00000000" w:rsidR="00000000">
        <w:rPr>
          <w:rtl w:val="0"/>
        </w:rPr>
      </w:r>
    </w:p>
    <w:p xmlns:wp14="http://schemas.microsoft.com/office/word/2010/wordml" w:rsidRPr="00000000" w:rsidR="00000000" w:rsidDel="00000000" w:rsidP="00000000" w:rsidRDefault="00000000" w14:paraId="0000052E" wp14:textId="77777777">
      <w:pPr>
        <w:ind w:left="720" w:firstLine="0"/>
        <w:jc w:val="both"/>
        <w:rPr>
          <w:rFonts w:ascii="Calibri" w:hAnsi="Calibri" w:eastAsia="Calibri" w:cs="Calibri"/>
          <w:sz w:val="18"/>
          <w:szCs w:val="18"/>
        </w:rPr>
      </w:pP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52F"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General recommendations to IMAM programming in Myanmar</w:t>
      </w:r>
      <w:r w:rsidRPr="00000000" w:rsidDel="00000000" w:rsidR="00000000">
        <w:rPr>
          <w:rtl w:val="0"/>
        </w:rPr>
      </w:r>
    </w:p>
    <w:p xmlns:wp14="http://schemas.microsoft.com/office/word/2010/wordml" w:rsidRPr="00000000" w:rsidR="00000000" w:rsidDel="00000000" w:rsidP="00000000" w:rsidRDefault="00000000" w14:paraId="0000053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Activity: Group Work</w:t>
      </w:r>
      <w:r w:rsidRPr="00000000" w:rsidDel="00000000" w:rsidR="00000000">
        <w:rPr>
          <w:rFonts w:ascii="Calibri" w:hAnsi="Calibri" w:eastAsia="Calibri" w:cs="Calibri"/>
          <w:rtl w:val="0"/>
        </w:rPr>
        <w:t xml:space="preserve"> (15 minutes) </w:t>
      </w:r>
    </w:p>
    <w:p xmlns:wp14="http://schemas.microsoft.com/office/word/2010/wordml" w:rsidRPr="00000000" w:rsidR="00000000" w:rsidDel="00000000" w:rsidP="00000000" w:rsidRDefault="00000000" w14:paraId="00000531" wp14:textId="77777777">
      <w:pPr>
        <w:keepNext w:val="0"/>
        <w:keepLines w:val="0"/>
        <w:widowControl w:val="1"/>
        <w:numPr>
          <w:ilvl w:val="0"/>
          <w:numId w:val="21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Present slide 4. Divide participants in groups of not more than 5. Allow each group enough time to discuss the 2 questions.  </w:t>
      </w:r>
    </w:p>
    <w:p xmlns:wp14="http://schemas.microsoft.com/office/word/2010/wordml" w:rsidRPr="00000000" w:rsidR="00000000" w:rsidDel="00000000" w:rsidP="00000000" w:rsidRDefault="00000000" w14:paraId="00000532" wp14:textId="77777777">
      <w:pPr>
        <w:keepNext w:val="0"/>
        <w:keepLines w:val="0"/>
        <w:widowControl w:val="1"/>
        <w:numPr>
          <w:ilvl w:val="0"/>
          <w:numId w:val="21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Facilitate a plenary before presenting the next 3 slides (Slides 5 to 8). </w:t>
      </w:r>
    </w:p>
    <w:p xmlns:wp14="http://schemas.microsoft.com/office/word/2010/wordml" w:rsidRPr="00000000" w:rsidR="00000000" w:rsidDel="00000000" w:rsidP="00000000" w:rsidRDefault="00000000" w14:paraId="00000533"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53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Group work</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35"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36" wp14:textId="77777777">
      <w:pPr>
        <w:jc w:val="both"/>
        <w:rPr>
          <w:rFonts w:ascii="Calibri" w:hAnsi="Calibri" w:eastAsia="Calibri" w:cs="Calibri"/>
        </w:rPr>
      </w:pPr>
      <w:r w:rsidRPr="00000000" w:rsidDel="00000000" w:rsidR="00000000">
        <w:rPr>
          <w:rFonts w:ascii="Calibri" w:hAnsi="Calibri" w:eastAsia="Calibri" w:cs="Calibri"/>
          <w:rtl w:val="0"/>
        </w:rPr>
        <w:t xml:space="preserve"> 1. What are some of the changes that should be made, or actions implemented in nutrition programs to reduce the risk of transmission of COVID-19 </w:t>
      </w:r>
    </w:p>
    <w:p xmlns:wp14="http://schemas.microsoft.com/office/word/2010/wordml" w:rsidRPr="00000000" w:rsidR="00000000" w:rsidDel="00000000" w:rsidP="00000000" w:rsidRDefault="00000000" w14:paraId="00000537"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38" wp14:textId="77777777">
      <w:pPr>
        <w:jc w:val="both"/>
        <w:rPr>
          <w:rFonts w:ascii="Calibri" w:hAnsi="Calibri" w:eastAsia="Calibri" w:cs="Calibri"/>
        </w:rPr>
      </w:pPr>
      <w:r w:rsidRPr="00000000" w:rsidDel="00000000" w:rsidR="00000000">
        <w:rPr>
          <w:rFonts w:ascii="Calibri" w:hAnsi="Calibri" w:eastAsia="Calibri" w:cs="Calibri"/>
          <w:rtl w:val="0"/>
        </w:rPr>
        <w:t xml:space="preserve">2. How would children already admitted in the OTP/TSFP continue to receive care in areas where there is a pandemic? </w:t>
      </w:r>
    </w:p>
    <w:p xmlns:wp14="http://schemas.microsoft.com/office/word/2010/wordml" w:rsidRPr="00000000" w:rsidR="00000000" w:rsidDel="00000000" w:rsidP="00000000" w:rsidRDefault="00000000" w14:paraId="00000539"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3A"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Potential responses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3B" wp14:textId="77777777">
      <w:pPr>
        <w:jc w:val="both"/>
        <w:rPr>
          <w:rFonts w:ascii="Calibri" w:hAnsi="Calibri" w:eastAsia="Calibri" w:cs="Calibri"/>
        </w:rPr>
      </w:pPr>
      <w:r w:rsidRPr="00000000" w:rsidDel="00000000" w:rsidR="00000000">
        <w:rPr>
          <w:rFonts w:ascii="Calibri" w:hAnsi="Calibri" w:eastAsia="Calibri" w:cs="Calibri"/>
          <w:b w:val="1"/>
          <w:color w:val="000000"/>
          <w:rtl w:val="0"/>
        </w:rPr>
        <w:t xml:space="preserve">Question 1</w:t>
      </w:r>
      <w:r w:rsidRPr="00000000" w:rsidDel="00000000" w:rsidR="00000000">
        <w:rPr>
          <w:rFonts w:ascii="Calibri" w:hAnsi="Calibri" w:eastAsia="Calibri" w:cs="Calibri"/>
          <w:color w:val="000000"/>
          <w:rtl w:val="0"/>
        </w:rPr>
        <w:t xml:space="preserve">: Reduced frequency of visits, use of volunteers, physical distancing, seeking health services when one has signs of COVID-19 etc. </w:t>
      </w:r>
      <w:r w:rsidRPr="00000000" w:rsidDel="00000000" w:rsidR="00000000">
        <w:rPr>
          <w:rtl w:val="0"/>
        </w:rPr>
      </w:r>
    </w:p>
    <w:p xmlns:wp14="http://schemas.microsoft.com/office/word/2010/wordml" w:rsidRPr="00000000" w:rsidR="00000000" w:rsidDel="00000000" w:rsidP="00000000" w:rsidRDefault="00000000" w14:paraId="0000053C" wp14:textId="77777777">
      <w:pPr>
        <w:jc w:val="both"/>
        <w:rPr>
          <w:rFonts w:ascii="Calibri" w:hAnsi="Calibri" w:eastAsia="Calibri" w:cs="Calibri"/>
        </w:rPr>
      </w:pPr>
      <w:r w:rsidRPr="00000000" w:rsidDel="00000000" w:rsidR="00000000">
        <w:rPr>
          <w:rFonts w:ascii="Calibri" w:hAnsi="Calibri" w:eastAsia="Calibri" w:cs="Calibri"/>
          <w:b w:val="1"/>
          <w:color w:val="000000"/>
          <w:rtl w:val="0"/>
        </w:rPr>
        <w:t xml:space="preserve">Note: </w:t>
      </w:r>
      <w:r w:rsidRPr="00000000" w:rsidDel="00000000" w:rsidR="00000000">
        <w:rPr>
          <w:rFonts w:ascii="Calibri" w:hAnsi="Calibri" w:eastAsia="Calibri" w:cs="Calibri"/>
          <w:color w:val="000000"/>
          <w:rtl w:val="0"/>
        </w:rPr>
        <w:t xml:space="preserve">Participants likely to call it social distancing- suggest that the term physical distance is more appropriate. </w:t>
      </w:r>
      <w:r w:rsidRPr="00000000" w:rsidDel="00000000" w:rsidR="00000000">
        <w:rPr>
          <w:rtl w:val="0"/>
        </w:rPr>
      </w:r>
    </w:p>
    <w:p xmlns:wp14="http://schemas.microsoft.com/office/word/2010/wordml" w:rsidRPr="00000000" w:rsidR="00000000" w:rsidDel="00000000" w:rsidP="00000000" w:rsidRDefault="00000000" w14:paraId="0000053D" wp14:textId="77777777">
      <w:pPr>
        <w:jc w:val="both"/>
        <w:rPr>
          <w:rFonts w:ascii="Calibri" w:hAnsi="Calibri" w:eastAsia="Calibri" w:cs="Calibri"/>
        </w:rPr>
      </w:pPr>
      <w:r w:rsidRPr="00000000" w:rsidDel="00000000" w:rsidR="00000000">
        <w:rPr>
          <w:rFonts w:ascii="Calibri" w:hAnsi="Calibri" w:eastAsia="Calibri" w:cs="Calibri"/>
          <w:b w:val="1"/>
          <w:color w:val="000000"/>
          <w:rtl w:val="0"/>
        </w:rPr>
        <w:t xml:space="preserve">Question 2:</w:t>
      </w:r>
      <w:r w:rsidRPr="00000000" w:rsidDel="00000000" w:rsidR="00000000">
        <w:rPr>
          <w:rFonts w:ascii="Calibri" w:hAnsi="Calibri" w:eastAsia="Calibri" w:cs="Calibri"/>
          <w:color w:val="000000"/>
          <w:rtl w:val="0"/>
        </w:rPr>
        <w:t xml:space="preserve"> Provide nutrition supplies for a longer time, ask mothers to monitor the child, use MUAC, use BHS or volunteers </w:t>
      </w:r>
      <w:r w:rsidRPr="00000000" w:rsidDel="00000000" w:rsidR="00000000">
        <w:rPr>
          <w:rtl w:val="0"/>
        </w:rPr>
      </w:r>
    </w:p>
    <w:p xmlns:wp14="http://schemas.microsoft.com/office/word/2010/wordml" w:rsidRPr="00000000" w:rsidR="00000000" w:rsidDel="00000000" w:rsidP="00000000" w:rsidRDefault="00000000" w14:paraId="0000053E"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3F"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540"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41"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42"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5</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43" wp14:textId="77777777">
      <w:pPr>
        <w:keepNext w:val="0"/>
        <w:keepLines w:val="0"/>
        <w:widowControl w:val="1"/>
        <w:numPr>
          <w:ilvl w:val="0"/>
          <w:numId w:val="209"/>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During an outbreak, malnutrition may increase, it is therefore imperative that good family care practices that can contribute to prevention of acute malnutrition are practiced. Good family care practices include; good hygiene and sanitation, responsive feeding, healthy meals, male involvement, exclusive breastfeeding, timely complementary feeding, immunization, growth monitoring, child protection from abuse, psychosocial support, proper feeding of the sick child etc.  </w:t>
      </w:r>
    </w:p>
    <w:p xmlns:wp14="http://schemas.microsoft.com/office/word/2010/wordml" w:rsidRPr="00000000" w:rsidR="00000000" w:rsidDel="00000000" w:rsidP="00000000" w:rsidRDefault="00000000" w14:paraId="00000544" wp14:textId="77777777">
      <w:pPr>
        <w:keepNext w:val="0"/>
        <w:keepLines w:val="0"/>
        <w:widowControl w:val="1"/>
        <w:numPr>
          <w:ilvl w:val="0"/>
          <w:numId w:val="209"/>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COVID-19 prevention measures include use of PPE, sanitizing or washing hands with soap and water, physical distancing, </w:t>
      </w:r>
      <w:r w:rsidRPr="00000000" w:rsidDel="00000000" w:rsidR="00000000">
        <w:rPr>
          <w:rFonts w:ascii="Calibri" w:hAnsi="Calibri" w:eastAsia="Calibri" w:cs="Calibri"/>
          <w:sz w:val="22"/>
          <w:szCs w:val="22"/>
          <w:rtl w:val="0"/>
        </w:rPr>
        <w:t xml:space="preserve">and disposable</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tissues. </w:t>
      </w:r>
    </w:p>
    <w:p xmlns:wp14="http://schemas.microsoft.com/office/word/2010/wordml" w:rsidRPr="00000000" w:rsidR="00000000" w:rsidDel="00000000" w:rsidP="00000000" w:rsidRDefault="00000000" w14:paraId="00000545" wp14:textId="77777777">
      <w:pPr>
        <w:keepNext w:val="0"/>
        <w:keepLines w:val="0"/>
        <w:widowControl w:val="1"/>
        <w:numPr>
          <w:ilvl w:val="0"/>
          <w:numId w:val="209"/>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To be more effective, these practices should be promoted through a social and behavior change (SBC) approach while integrating risk communication messages on COVID-19. </w:t>
      </w:r>
    </w:p>
    <w:p xmlns:wp14="http://schemas.microsoft.com/office/word/2010/wordml" w:rsidRPr="00000000" w:rsidR="00000000" w:rsidDel="00000000" w:rsidP="00000000" w:rsidRDefault="00000000" w14:paraId="00000546" wp14:textId="77777777">
      <w:pPr>
        <w:keepNext w:val="0"/>
        <w:keepLines w:val="0"/>
        <w:widowControl w:val="1"/>
        <w:numPr>
          <w:ilvl w:val="0"/>
          <w:numId w:val="209"/>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It’s important that all counseling and messages are contextualized taking into account the social, cultural and other barriers and enablers. </w:t>
      </w:r>
    </w:p>
    <w:p xmlns:wp14="http://schemas.microsoft.com/office/word/2010/wordml" w:rsidRPr="00000000" w:rsidR="00000000" w:rsidDel="00000000" w:rsidP="00000000" w:rsidRDefault="00000000" w14:paraId="00000547"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6</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48" wp14:textId="77777777">
      <w:pPr>
        <w:keepNext w:val="0"/>
        <w:keepLines w:val="0"/>
        <w:widowControl w:val="1"/>
        <w:numPr>
          <w:ilvl w:val="0"/>
          <w:numId w:val="212"/>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Continuous feedback on COVID-19 include </w:t>
      </w:r>
      <w:r w:rsidRPr="00000000" w:rsidDel="00000000" w:rsidR="00000000">
        <w:rPr>
          <w:rFonts w:ascii="Calibri" w:hAnsi="Calibri" w:eastAsia="Calibri" w:cs="Calibri"/>
          <w:sz w:val="22"/>
          <w:szCs w:val="22"/>
          <w:rtl w:val="0"/>
        </w:rPr>
        <w:t xml:space="preserve">f</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ears, misconceptions and rumors about COVID-19 and the negative impact on the nutrition program.  For example, the fear of contacting COVID-19 in a health facility or during travel to the health facility could prevent a mother from accessing services for her child even if there are complications. It is therefore recommended to continuously 'listen' to the communities through existing mechanisms to be able to identify and address misconceptions and rumors in a timely manner. </w:t>
      </w:r>
    </w:p>
    <w:p xmlns:wp14="http://schemas.microsoft.com/office/word/2010/wordml" w:rsidRPr="00000000" w:rsidR="00000000" w:rsidDel="00000000" w:rsidP="00000000" w:rsidRDefault="00000000" w14:paraId="00000549" wp14:textId="77777777">
      <w:pPr>
        <w:keepNext w:val="0"/>
        <w:keepLines w:val="0"/>
        <w:widowControl w:val="1"/>
        <w:numPr>
          <w:ilvl w:val="0"/>
          <w:numId w:val="212"/>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Decreasing </w:t>
      </w:r>
      <w:r w:rsidRPr="00000000" w:rsidDel="00000000" w:rsidR="00000000">
        <w:rPr>
          <w:rFonts w:ascii="Calibri" w:hAnsi="Calibri" w:eastAsia="Calibri" w:cs="Calibri"/>
          <w:sz w:val="22"/>
          <w:szCs w:val="22"/>
          <w:rtl w:val="0"/>
        </w:rPr>
        <w:t xml:space="preserve">the frequency</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of activities is only temporary and </w:t>
      </w:r>
      <w:r w:rsidRPr="00000000" w:rsidDel="00000000" w:rsidR="00000000">
        <w:rPr>
          <w:rFonts w:ascii="Calibri" w:hAnsi="Calibri" w:eastAsia="Calibri" w:cs="Calibri"/>
          <w:sz w:val="22"/>
          <w:szCs w:val="22"/>
          <w:rtl w:val="0"/>
        </w:rPr>
        <w:t xml:space="preserve">it's</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suggested to reduce OTP visits to Bi-weekly and TSFP visits to monthly. There </w:t>
      </w:r>
      <w:r w:rsidRPr="00000000" w:rsidDel="00000000" w:rsidR="00000000">
        <w:rPr>
          <w:rFonts w:ascii="Calibri" w:hAnsi="Calibri" w:eastAsia="Calibri" w:cs="Calibri"/>
          <w:sz w:val="22"/>
          <w:szCs w:val="22"/>
          <w:rtl w:val="0"/>
        </w:rPr>
        <w:t xml:space="preserve">is a need</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to ensure that the BHS providers or other volunteers follow up children that are not responding well to treatment in their homes. All BHS or volunteers should respect IPC measures against COVID-19- wearing a </w:t>
      </w:r>
      <w:r w:rsidRPr="00000000" w:rsidDel="00000000" w:rsidR="00000000">
        <w:rPr>
          <w:rFonts w:ascii="Calibri" w:hAnsi="Calibri" w:eastAsia="Calibri" w:cs="Calibri"/>
          <w:sz w:val="22"/>
          <w:szCs w:val="22"/>
          <w:rtl w:val="0"/>
        </w:rPr>
        <w:t xml:space="preserve">mask</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sanitizing or washing hands, physical distancing. </w:t>
      </w:r>
    </w:p>
    <w:p xmlns:wp14="http://schemas.microsoft.com/office/word/2010/wordml" w:rsidRPr="00000000" w:rsidR="00000000" w:rsidDel="00000000" w:rsidP="00000000" w:rsidRDefault="00000000" w14:paraId="0000054A"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7</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4B" wp14:textId="77777777">
      <w:pPr>
        <w:numPr>
          <w:ilvl w:val="0"/>
          <w:numId w:val="211"/>
        </w:numPr>
        <w:ind w:left="1080" w:hanging="360"/>
        <w:jc w:val="both"/>
        <w:rPr/>
      </w:pPr>
      <w:r w:rsidRPr="00000000" w:rsidDel="00000000" w:rsidR="00000000">
        <w:rPr>
          <w:rFonts w:ascii="Calibri" w:hAnsi="Calibri" w:eastAsia="Calibri" w:cs="Calibri"/>
          <w:color w:val="000000"/>
          <w:sz w:val="22"/>
          <w:szCs w:val="22"/>
          <w:rtl w:val="0"/>
        </w:rPr>
        <w:t xml:space="preserve">Using weight alone is okay as height does not </w:t>
      </w:r>
      <w:r w:rsidRPr="00000000" w:rsidDel="00000000" w:rsidR="00000000">
        <w:rPr>
          <w:rFonts w:ascii="Calibri" w:hAnsi="Calibri" w:eastAsia="Calibri" w:cs="Calibri"/>
          <w:sz w:val="22"/>
          <w:szCs w:val="22"/>
          <w:rtl w:val="0"/>
        </w:rPr>
        <w:t xml:space="preserve">change</w:t>
      </w:r>
      <w:r w:rsidRPr="00000000" w:rsidDel="00000000" w:rsidR="00000000">
        <w:rPr>
          <w:rFonts w:ascii="Calibri" w:hAnsi="Calibri" w:eastAsia="Calibri" w:cs="Calibri"/>
          <w:color w:val="000000"/>
          <w:sz w:val="22"/>
          <w:szCs w:val="22"/>
          <w:rtl w:val="0"/>
        </w:rPr>
        <w:t xml:space="preserve"> over a short period of time. </w:t>
      </w:r>
      <w:r w:rsidRPr="00000000" w:rsidDel="00000000" w:rsidR="00000000">
        <w:rPr>
          <w:rtl w:val="0"/>
        </w:rPr>
      </w:r>
    </w:p>
    <w:p xmlns:wp14="http://schemas.microsoft.com/office/word/2010/wordml" w:rsidRPr="00000000" w:rsidR="00000000" w:rsidDel="00000000" w:rsidP="00000000" w:rsidRDefault="00000000" w14:paraId="0000054C" wp14:textId="77777777">
      <w:pPr>
        <w:numPr>
          <w:ilvl w:val="0"/>
          <w:numId w:val="211"/>
        </w:numPr>
        <w:pBdr>
          <w:top w:val="nil" w:sz="0" w:space="0"/>
          <w:left w:val="nil" w:sz="0" w:space="0"/>
          <w:bottom w:val="nil" w:sz="0" w:space="0"/>
          <w:right w:val="nil" w:sz="0" w:space="0"/>
          <w:between w:val="nil" w:sz="0" w:space="0"/>
        </w:pBdr>
        <w:ind w:left="1080" w:hanging="360"/>
        <w:jc w:val="both"/>
        <w:rPr/>
      </w:pPr>
      <w:r w:rsidRPr="00000000" w:rsidDel="00000000" w:rsidR="00000000">
        <w:rPr>
          <w:rFonts w:ascii="Calibri" w:hAnsi="Calibri" w:eastAsia="Calibri" w:cs="Calibri"/>
          <w:color w:val="000000"/>
          <w:rtl w:val="0"/>
        </w:rPr>
        <w:t xml:space="preserve">Where strict IPC measures are adhered to and PPE are available, weight measurement can be done at a health facility or OTP center. </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4D" wp14:textId="77777777">
      <w:pPr>
        <w:numPr>
          <w:ilvl w:val="0"/>
          <w:numId w:val="211"/>
        </w:numPr>
        <w:ind w:left="1080" w:hanging="360"/>
        <w:jc w:val="both"/>
        <w:rPr/>
      </w:pPr>
      <w:r w:rsidRPr="00000000" w:rsidDel="00000000" w:rsidR="00000000">
        <w:rPr>
          <w:rFonts w:ascii="Calibri" w:hAnsi="Calibri" w:eastAsia="Calibri" w:cs="Calibri"/>
          <w:color w:val="000000"/>
          <w:sz w:val="22"/>
          <w:szCs w:val="22"/>
          <w:rtl w:val="0"/>
        </w:rPr>
        <w:t xml:space="preserve">The children should be observed for edema and where feasible,  </w:t>
      </w:r>
      <w:r w:rsidRPr="00000000" w:rsidDel="00000000" w:rsidR="00000000">
        <w:rPr>
          <w:rtl w:val="0"/>
        </w:rPr>
      </w:r>
    </w:p>
    <w:p xmlns:wp14="http://schemas.microsoft.com/office/word/2010/wordml" w:rsidRPr="00000000" w:rsidR="00000000" w:rsidDel="00000000" w:rsidP="00000000" w:rsidRDefault="00000000" w14:paraId="0000054E" wp14:textId="77777777">
      <w:pPr>
        <w:numPr>
          <w:ilvl w:val="0"/>
          <w:numId w:val="211"/>
        </w:numPr>
        <w:ind w:left="1080" w:hanging="360"/>
        <w:jc w:val="both"/>
        <w:rPr/>
      </w:pPr>
      <w:r w:rsidRPr="00000000" w:rsidDel="00000000" w:rsidR="00000000">
        <w:rPr>
          <w:rFonts w:ascii="Calibri" w:hAnsi="Calibri" w:eastAsia="Calibri" w:cs="Calibri"/>
          <w:color w:val="000000"/>
          <w:sz w:val="22"/>
          <w:szCs w:val="22"/>
          <w:rtl w:val="0"/>
        </w:rPr>
        <w:t xml:space="preserve">The caregivers should be trained on how to measure MUAC. The MUAC measurements by the caregivers can also be used to assess improvement. </w:t>
      </w:r>
      <w:r w:rsidRPr="00000000" w:rsidDel="00000000" w:rsidR="00000000">
        <w:rPr>
          <w:rtl w:val="0"/>
        </w:rPr>
      </w:r>
    </w:p>
    <w:p xmlns:wp14="http://schemas.microsoft.com/office/word/2010/wordml" w:rsidRPr="00000000" w:rsidR="00000000" w:rsidDel="00000000" w:rsidP="00000000" w:rsidRDefault="00000000" w14:paraId="0000054F" wp14:textId="77777777">
      <w:pPr>
        <w:jc w:val="both"/>
        <w:rPr>
          <w:rFonts w:ascii="Calibri" w:hAnsi="Calibri" w:eastAsia="Calibri" w:cs="Calibri"/>
          <w:b w:val="1"/>
          <w:sz w:val="22"/>
          <w:szCs w:val="22"/>
        </w:rPr>
      </w:pPr>
      <w:r w:rsidRPr="00000000" w:rsidDel="00000000" w:rsidR="00000000">
        <w:rPr>
          <w:rFonts w:ascii="Calibri" w:hAnsi="Calibri" w:eastAsia="Calibri" w:cs="Calibri"/>
          <w:b w:val="1"/>
          <w:sz w:val="22"/>
          <w:szCs w:val="22"/>
          <w:rtl w:val="0"/>
        </w:rPr>
        <w:t xml:space="preserve">Slide 8</w:t>
      </w:r>
    </w:p>
    <w:p xmlns:wp14="http://schemas.microsoft.com/office/word/2010/wordml" w:rsidRPr="00000000" w:rsidR="00000000" w:rsidDel="00000000" w:rsidP="00000000" w:rsidRDefault="00000000" w14:paraId="00000550" wp14:textId="77777777">
      <w:pPr>
        <w:numPr>
          <w:ilvl w:val="0"/>
          <w:numId w:val="211"/>
        </w:numPr>
        <w:ind w:left="1080" w:hanging="360"/>
        <w:jc w:val="both"/>
        <w:rPr/>
      </w:pPr>
      <w:r w:rsidRPr="00000000" w:rsidDel="00000000" w:rsidR="00000000">
        <w:rPr>
          <w:rFonts w:ascii="Calibri" w:hAnsi="Calibri" w:eastAsia="Calibri" w:cs="Calibri"/>
          <w:b w:val="1"/>
          <w:sz w:val="28"/>
          <w:szCs w:val="28"/>
          <w:rtl w:val="0"/>
        </w:rPr>
        <w:t xml:space="preserve"> </w:t>
      </w:r>
      <w:r w:rsidRPr="00000000" w:rsidDel="00000000" w:rsidR="00000000">
        <w:rPr>
          <w:rFonts w:ascii="Calibri" w:hAnsi="Calibri" w:eastAsia="Calibri" w:cs="Calibri"/>
          <w:color w:val="000000"/>
          <w:sz w:val="22"/>
          <w:szCs w:val="22"/>
          <w:rtl w:val="0"/>
        </w:rPr>
        <w:t xml:space="preserve">There are several additional global recommendations that may be applicable to a specific context and these should be implemented where possible. </w:t>
      </w:r>
    </w:p>
    <w:p xmlns:wp14="http://schemas.microsoft.com/office/word/2010/wordml" w:rsidRPr="00000000" w:rsidR="00000000" w:rsidDel="00000000" w:rsidP="00000000" w:rsidRDefault="00000000" w14:paraId="00000551" wp14:textId="77777777">
      <w:pPr>
        <w:numPr>
          <w:ilvl w:val="0"/>
          <w:numId w:val="211"/>
        </w:numPr>
        <w:ind w:left="1080" w:hanging="360"/>
        <w:jc w:val="both"/>
        <w:rPr/>
      </w:pPr>
      <w:r w:rsidRPr="00000000" w:rsidDel="00000000" w:rsidR="00000000">
        <w:rPr>
          <w:rFonts w:ascii="Calibri" w:hAnsi="Calibri" w:eastAsia="Calibri" w:cs="Calibri"/>
          <w:color w:val="000000"/>
          <w:sz w:val="22"/>
          <w:szCs w:val="22"/>
          <w:rtl w:val="0"/>
        </w:rPr>
        <w:t xml:space="preserve">PPE such as masks, gloves and hand sanitizers should be </w:t>
      </w:r>
      <w:r w:rsidRPr="00000000" w:rsidDel="00000000" w:rsidR="00000000">
        <w:rPr>
          <w:rFonts w:ascii="Calibri" w:hAnsi="Calibri" w:eastAsia="Calibri" w:cs="Calibri"/>
          <w:sz w:val="22"/>
          <w:szCs w:val="22"/>
          <w:rtl w:val="0"/>
        </w:rPr>
        <w:t xml:space="preserve">available</w:t>
      </w:r>
      <w:r w:rsidRPr="00000000" w:rsidDel="00000000" w:rsidR="00000000">
        <w:rPr>
          <w:rFonts w:ascii="Calibri" w:hAnsi="Calibri" w:eastAsia="Calibri" w:cs="Calibri"/>
          <w:color w:val="000000"/>
          <w:sz w:val="22"/>
          <w:szCs w:val="22"/>
          <w:rtl w:val="0"/>
        </w:rPr>
        <w:t xml:space="preserve"> to the measurer and the assistant when height measurements are to be taken.</w:t>
      </w:r>
    </w:p>
    <w:p xmlns:wp14="http://schemas.microsoft.com/office/word/2010/wordml" w:rsidRPr="00000000" w:rsidR="00000000" w:rsidDel="00000000" w:rsidP="00000000" w:rsidRDefault="00000000" w14:paraId="00000552"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Changes in the screening and referral process during the COVID-19 pandemic.</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553"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54" wp14:textId="77777777">
      <w:pPr>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Present slide 9 (10 minutes) </w:t>
      </w:r>
    </w:p>
    <w:p xmlns:wp14="http://schemas.microsoft.com/office/word/2010/wordml" w:rsidRPr="00000000" w:rsidR="00000000" w:rsidDel="00000000" w:rsidP="00000000" w:rsidRDefault="00000000" w14:paraId="00000555"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Activity: Scenario on referral.</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56"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Choose a participant to read the story out loud. Ask the participants; “How could Than Than Aye have planned better? What should she say/do for San San Win’s daughter?” </w:t>
      </w:r>
      <w:r w:rsidRPr="00000000" w:rsidDel="00000000" w:rsidR="00000000">
        <w:rPr>
          <w:rtl w:val="0"/>
        </w:rPr>
      </w:r>
    </w:p>
    <w:p xmlns:wp14="http://schemas.microsoft.com/office/word/2010/wordml" w:rsidRPr="00000000" w:rsidR="00000000" w:rsidDel="00000000" w:rsidP="00000000" w:rsidRDefault="00000000" w14:paraId="00000557"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Expected responses</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58" wp14:textId="77777777">
      <w:pPr>
        <w:jc w:val="both"/>
        <w:rPr>
          <w:rFonts w:ascii="Calibri" w:hAnsi="Calibri" w:eastAsia="Calibri" w:cs="Calibri"/>
          <w:sz w:val="18"/>
          <w:szCs w:val="18"/>
        </w:rPr>
      </w:pPr>
      <w:r w:rsidRPr="00000000" w:rsidDel="00000000" w:rsidR="00000000">
        <w:rPr>
          <w:rFonts w:ascii="Calibri" w:hAnsi="Calibri" w:eastAsia="Calibri" w:cs="Calibri"/>
          <w:color w:val="000000"/>
          <w:u w:val="single"/>
          <w:rtl w:val="0"/>
        </w:rPr>
        <w:t xml:space="preserve">Better planning</w:t>
      </w: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559" wp14:textId="77777777">
      <w:pPr>
        <w:keepNext w:val="0"/>
        <w:keepLines w:val="0"/>
        <w:widowControl w:val="1"/>
        <w:numPr>
          <w:ilvl w:val="0"/>
          <w:numId w:val="214"/>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Than Than Aye should have the necessary minimum PPE ie a mask, a sanitizer. </w:t>
      </w:r>
    </w:p>
    <w:p xmlns:wp14="http://schemas.microsoft.com/office/word/2010/wordml" w:rsidRPr="00000000" w:rsidR="00000000" w:rsidDel="00000000" w:rsidP="00000000" w:rsidRDefault="00000000" w14:paraId="0000055A" wp14:textId="77777777">
      <w:pPr>
        <w:keepNext w:val="0"/>
        <w:keepLines w:val="0"/>
        <w:widowControl w:val="1"/>
        <w:numPr>
          <w:ilvl w:val="0"/>
          <w:numId w:val="214"/>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Called San San Win ahead of the visit and do a quick assessment to determine if San San Win or the baby have any signs and symptoms of COVID-19. </w:t>
      </w:r>
    </w:p>
    <w:p xmlns:wp14="http://schemas.microsoft.com/office/word/2010/wordml" w:rsidRPr="00000000" w:rsidR="00000000" w:rsidDel="00000000" w:rsidP="00000000" w:rsidRDefault="00000000" w14:paraId="0000055B" wp14:textId="77777777">
      <w:pPr>
        <w:keepNext w:val="0"/>
        <w:keepLines w:val="0"/>
        <w:widowControl w:val="1"/>
        <w:numPr>
          <w:ilvl w:val="0"/>
          <w:numId w:val="214"/>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Asked to maintain physical distance. </w:t>
      </w:r>
    </w:p>
    <w:p xmlns:wp14="http://schemas.microsoft.com/office/word/2010/wordml" w:rsidRPr="00000000" w:rsidR="00000000" w:rsidDel="00000000" w:rsidP="00000000" w:rsidRDefault="00000000" w14:paraId="0000055C" wp14:textId="77777777">
      <w:pPr>
        <w:jc w:val="both"/>
        <w:rPr>
          <w:rFonts w:ascii="Calibri" w:hAnsi="Calibri" w:eastAsia="Calibri" w:cs="Calibri"/>
          <w:sz w:val="18"/>
          <w:szCs w:val="18"/>
        </w:rPr>
      </w:pPr>
      <w:r w:rsidRPr="00000000" w:rsidDel="00000000" w:rsidR="00000000">
        <w:rPr>
          <w:rFonts w:ascii="Calibri" w:hAnsi="Calibri" w:eastAsia="Calibri" w:cs="Calibri"/>
          <w:color w:val="000000"/>
          <w:u w:val="single"/>
          <w:rtl w:val="0"/>
        </w:rPr>
        <w:t xml:space="preserve">What to say/do</w:t>
      </w: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55D" wp14:textId="77777777">
      <w:pPr>
        <w:keepNext w:val="0"/>
        <w:keepLines w:val="0"/>
        <w:widowControl w:val="1"/>
        <w:numPr>
          <w:ilvl w:val="1"/>
          <w:numId w:val="213"/>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Guide the San San Win in the measuring of MUAC of her daughter. </w:t>
      </w:r>
    </w:p>
    <w:p xmlns:wp14="http://schemas.microsoft.com/office/word/2010/wordml" w:rsidRPr="00000000" w:rsidR="00000000" w:rsidDel="00000000" w:rsidP="00000000" w:rsidRDefault="00000000" w14:paraId="0000055E" wp14:textId="77777777">
      <w:pPr>
        <w:keepNext w:val="0"/>
        <w:keepLines w:val="0"/>
        <w:widowControl w:val="1"/>
        <w:numPr>
          <w:ilvl w:val="1"/>
          <w:numId w:val="213"/>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Sensitize San San Win about: </w:t>
      </w:r>
    </w:p>
    <w:p xmlns:wp14="http://schemas.microsoft.com/office/word/2010/wordml" w:rsidRPr="00000000" w:rsidR="00000000" w:rsidDel="00000000" w:rsidP="00000000" w:rsidRDefault="00000000" w14:paraId="0000055F" wp14:textId="77777777">
      <w:pPr>
        <w:keepNext w:val="0"/>
        <w:keepLines w:val="0"/>
        <w:widowControl w:val="1"/>
        <w:numPr>
          <w:ilvl w:val="0"/>
          <w:numId w:val="21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the signs and symptoms of COVID-19 and inform her that anyone in the family who exhibits these signs/symptoms must go to the nearest health facility and </w:t>
      </w:r>
    </w:p>
    <w:p xmlns:wp14="http://schemas.microsoft.com/office/word/2010/wordml" w:rsidRPr="00000000" w:rsidR="00000000" w:rsidDel="00000000" w:rsidP="00000000" w:rsidRDefault="00000000" w14:paraId="00000560" wp14:textId="77777777">
      <w:pPr>
        <w:keepNext w:val="0"/>
        <w:keepLines w:val="0"/>
        <w:widowControl w:val="1"/>
        <w:numPr>
          <w:ilvl w:val="0"/>
          <w:numId w:val="21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Use of a mask, wash hands and maintain physical distance to reduce the risk of infection to other family and community members, </w:t>
      </w:r>
    </w:p>
    <w:p xmlns:wp14="http://schemas.microsoft.com/office/word/2010/wordml" w:rsidRPr="00000000" w:rsidR="00000000" w:rsidDel="00000000" w:rsidP="00000000" w:rsidRDefault="00000000" w14:paraId="00000561" wp14:textId="77777777">
      <w:pPr>
        <w:keepNext w:val="0"/>
        <w:keepLines w:val="0"/>
        <w:widowControl w:val="1"/>
        <w:numPr>
          <w:ilvl w:val="0"/>
          <w:numId w:val="21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Eat a healthy diet to maintain and boost immunity. </w:t>
      </w:r>
    </w:p>
    <w:p xmlns:wp14="http://schemas.microsoft.com/office/word/2010/wordml" w:rsidRPr="00000000" w:rsidR="00000000" w:rsidDel="00000000" w:rsidP="00000000" w:rsidRDefault="00000000" w14:paraId="00000562" wp14:textId="77777777">
      <w:pPr>
        <w:keepNext w:val="0"/>
        <w:keepLines w:val="0"/>
        <w:widowControl w:val="1"/>
        <w:numPr>
          <w:ilvl w:val="0"/>
          <w:numId w:val="21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Refer San San and the daughter to the nearest health facility/ nutrition services centre or to the nearest COVID-19 focal person. </w:t>
      </w:r>
      <w:r w:rsidRPr="00000000" w:rsidDel="00000000" w:rsidR="00000000">
        <w:rPr>
          <w:rtl w:val="0"/>
        </w:rPr>
      </w:r>
    </w:p>
    <w:p xmlns:wp14="http://schemas.microsoft.com/office/word/2010/wordml" w:rsidRPr="00000000" w:rsidR="00000000" w:rsidDel="00000000" w:rsidP="00000000" w:rsidRDefault="00000000" w14:paraId="00000563"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64" wp14:textId="77777777">
      <w:pPr>
        <w:jc w:val="both"/>
        <w:rPr>
          <w:rFonts w:ascii="Calibri" w:hAnsi="Calibri" w:eastAsia="Calibri" w:cs="Calibri"/>
          <w:sz w:val="22"/>
          <w:szCs w:val="22"/>
        </w:rPr>
      </w:pPr>
      <w:r w:rsidRPr="00000000" w:rsidDel="00000000" w:rsidR="00000000">
        <w:rPr>
          <w:rFonts w:ascii="Calibri" w:hAnsi="Calibri" w:eastAsia="Calibri" w:cs="Calibri"/>
          <w:b w:val="1"/>
          <w:color w:val="000000"/>
          <w:sz w:val="22"/>
          <w:szCs w:val="22"/>
          <w:rtl w:val="0"/>
        </w:rPr>
        <w:t xml:space="preserve">i. Screening</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65"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Present Slides 9 to 11 (5 minutes) </w:t>
      </w:r>
      <w:r w:rsidRPr="00000000" w:rsidDel="00000000" w:rsidR="00000000">
        <w:rPr>
          <w:rtl w:val="0"/>
        </w:rPr>
      </w:r>
    </w:p>
    <w:p xmlns:wp14="http://schemas.microsoft.com/office/word/2010/wordml" w:rsidRPr="00000000" w:rsidR="00000000" w:rsidDel="00000000" w:rsidP="00000000" w:rsidRDefault="00000000" w14:paraId="00000566"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67"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68"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w:t>
      </w:r>
      <w:r w:rsidRPr="00000000" w:rsidDel="00000000" w:rsidR="00000000">
        <w:rPr>
          <w:rFonts w:ascii="Calibri" w:hAnsi="Calibri" w:eastAsia="Calibri" w:cs="Calibri"/>
          <w:sz w:val="22"/>
          <w:szCs w:val="22"/>
          <w:rtl w:val="0"/>
        </w:rPr>
        <w:t xml:space="preserve">10</w:t>
      </w:r>
      <w:r w:rsidRPr="00000000" w:rsidDel="00000000" w:rsidR="00000000">
        <w:rPr>
          <w:rtl w:val="0"/>
        </w:rPr>
      </w:r>
    </w:p>
    <w:p xmlns:wp14="http://schemas.microsoft.com/office/word/2010/wordml" w:rsidRPr="00000000" w:rsidR="00000000" w:rsidDel="00000000" w:rsidP="00000000" w:rsidRDefault="00000000" w14:paraId="00000569" wp14:textId="77777777">
      <w:pPr>
        <w:numPr>
          <w:ilvl w:val="0"/>
          <w:numId w:val="20"/>
        </w:numPr>
        <w:ind w:left="1080" w:firstLine="0"/>
        <w:jc w:val="both"/>
        <w:rPr/>
      </w:pPr>
      <w:r w:rsidRPr="00000000" w:rsidDel="00000000" w:rsidR="00000000">
        <w:rPr>
          <w:rFonts w:ascii="Calibri" w:hAnsi="Calibri" w:eastAsia="Calibri" w:cs="Calibri"/>
          <w:color w:val="000000"/>
          <w:rtl w:val="0"/>
        </w:rPr>
        <w:t xml:space="preserve">Screening is to be conducted mainly by the volunteers, but health workers should continue passive screening at health facility level using </w:t>
      </w:r>
      <w:r w:rsidRPr="00000000" w:rsidDel="00000000" w:rsidR="00000000">
        <w:rPr>
          <w:rFonts w:ascii="Calibri" w:hAnsi="Calibri" w:eastAsia="Calibri" w:cs="Calibri"/>
          <w:rtl w:val="0"/>
        </w:rPr>
        <w:t xml:space="preserve">community health workers </w:t>
      </w:r>
      <w:r w:rsidRPr="00000000" w:rsidDel="00000000" w:rsidR="00000000">
        <w:rPr>
          <w:rFonts w:ascii="Calibri" w:hAnsi="Calibri" w:eastAsia="Calibri" w:cs="Calibri"/>
          <w:color w:val="000000"/>
          <w:rtl w:val="0"/>
        </w:rPr>
        <w:t xml:space="preserve"> and BHS can also do the screening where necessary. The no-touch policy should be ensured where possible or measuring only MUAC while using proper PPE should be practiced. The no-touch assessment is where the mother/caregiver carries out the measurements and assess for oedema and where it’s not possible for the measurement to be made, the mother/caregiver is asked a set of question to determine the child’s current nutrition status.  </w:t>
      </w:r>
      <w:r w:rsidRPr="00000000" w:rsidDel="00000000" w:rsidR="00000000">
        <w:rPr>
          <w:rtl w:val="0"/>
        </w:rPr>
      </w:r>
    </w:p>
    <w:p xmlns:wp14="http://schemas.microsoft.com/office/word/2010/wordml" w:rsidRPr="00000000" w:rsidR="00000000" w:rsidDel="00000000" w:rsidP="00000000" w:rsidRDefault="00000000" w14:paraId="0000056A" wp14:textId="77777777">
      <w:pPr>
        <w:numPr>
          <w:ilvl w:val="0"/>
          <w:numId w:val="13"/>
        </w:numPr>
        <w:ind w:left="1080" w:firstLine="0"/>
        <w:jc w:val="both"/>
        <w:rPr/>
      </w:pPr>
      <w:r w:rsidRPr="00000000" w:rsidDel="00000000" w:rsidR="00000000">
        <w:rPr>
          <w:rFonts w:ascii="Calibri" w:hAnsi="Calibri" w:eastAsia="Calibri" w:cs="Calibri"/>
          <w:color w:val="000000"/>
          <w:sz w:val="22"/>
          <w:szCs w:val="22"/>
          <w:rtl w:val="0"/>
        </w:rPr>
        <w:t xml:space="preserve">Using MUAC only and oedema reduces the contact and exposure time between service provider and the caregiver/child pair.  </w:t>
      </w:r>
      <w:r w:rsidRPr="00000000" w:rsidDel="00000000" w:rsidR="00000000">
        <w:rPr>
          <w:rtl w:val="0"/>
        </w:rPr>
      </w:r>
    </w:p>
    <w:p xmlns:wp14="http://schemas.microsoft.com/office/word/2010/wordml" w:rsidRPr="00000000" w:rsidR="00000000" w:rsidDel="00000000" w:rsidP="00000000" w:rsidRDefault="00000000" w14:paraId="0000056B" wp14:textId="77777777">
      <w:pPr>
        <w:numPr>
          <w:ilvl w:val="0"/>
          <w:numId w:val="13"/>
        </w:numPr>
        <w:ind w:left="1080" w:firstLine="0"/>
        <w:jc w:val="both"/>
        <w:rPr/>
      </w:pPr>
      <w:r w:rsidRPr="00000000" w:rsidDel="00000000" w:rsidR="00000000">
        <w:rPr>
          <w:rFonts w:ascii="Calibri" w:hAnsi="Calibri" w:eastAsia="Calibri" w:cs="Calibri"/>
          <w:color w:val="000000"/>
          <w:sz w:val="22"/>
          <w:szCs w:val="22"/>
          <w:rtl w:val="0"/>
        </w:rPr>
        <w:t xml:space="preserve">The use of MUAC is not aimed at replacing the use of WHZ, it is a temporary measure.  </w:t>
      </w:r>
      <w:r w:rsidRPr="00000000" w:rsidDel="00000000" w:rsidR="00000000">
        <w:rPr>
          <w:rtl w:val="0"/>
        </w:rPr>
      </w:r>
    </w:p>
    <w:p xmlns:wp14="http://schemas.microsoft.com/office/word/2010/wordml" w:rsidRPr="00000000" w:rsidR="00000000" w:rsidDel="00000000" w:rsidP="00000000" w:rsidRDefault="00000000" w14:paraId="0000056C"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11</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6D"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Exhaustive screening means all children in a given catchment area should be screened. </w:t>
      </w:r>
      <w:r w:rsidRPr="00000000" w:rsidDel="00000000" w:rsidR="00000000">
        <w:rPr>
          <w:rtl w:val="0"/>
        </w:rPr>
      </w:r>
    </w:p>
    <w:p xmlns:wp14="http://schemas.microsoft.com/office/word/2010/wordml" w:rsidRPr="00000000" w:rsidR="00000000" w:rsidDel="00000000" w:rsidP="00000000" w:rsidRDefault="00000000" w14:paraId="0000056E"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Trained mothers/caregivers should be encouraged to screen their children regularly and refer as soon as the child’s MUAC is in yellow. </w:t>
      </w:r>
      <w:r w:rsidRPr="00000000" w:rsidDel="00000000" w:rsidR="00000000">
        <w:rPr>
          <w:rtl w:val="0"/>
        </w:rPr>
      </w:r>
    </w:p>
    <w:p xmlns:wp14="http://schemas.microsoft.com/office/word/2010/wordml" w:rsidRPr="00000000" w:rsidR="00000000" w:rsidDel="00000000" w:rsidP="00000000" w:rsidRDefault="00000000" w14:paraId="0000056F"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Remind participants that measures to reduce COVID-19 transmission include: using a sanitizer or hand washing with soap and water, asking the caregiver/mother whether she/he and/or the child are coughing or sneezing, screen from outside/open space and wear mask where possible). </w:t>
      </w:r>
      <w:r w:rsidRPr="00000000" w:rsidDel="00000000" w:rsidR="00000000">
        <w:rPr>
          <w:rtl w:val="0"/>
        </w:rPr>
      </w:r>
    </w:p>
    <w:p xmlns:wp14="http://schemas.microsoft.com/office/word/2010/wordml" w:rsidRPr="00000000" w:rsidR="00000000" w:rsidDel="00000000" w:rsidP="00000000" w:rsidRDefault="00000000" w14:paraId="00000570"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These measures should be in place both at the health facility, during home visits and house-to-house screening. </w:t>
      </w:r>
      <w:r w:rsidRPr="00000000" w:rsidDel="00000000" w:rsidR="00000000">
        <w:rPr>
          <w:rtl w:val="0"/>
        </w:rPr>
      </w:r>
    </w:p>
    <w:p xmlns:wp14="http://schemas.microsoft.com/office/word/2010/wordml" w:rsidRPr="00000000" w:rsidR="00000000" w:rsidDel="00000000" w:rsidP="00000000" w:rsidRDefault="00000000" w14:paraId="00000571" wp14:textId="77777777">
      <w:pPr>
        <w:jc w:val="both"/>
        <w:rPr>
          <w:rFonts w:ascii="Calibri" w:hAnsi="Calibri" w:eastAsia="Calibri" w:cs="Calibri"/>
          <w:sz w:val="18"/>
          <w:szCs w:val="18"/>
        </w:rPr>
      </w:pPr>
      <w:r w:rsidRPr="00000000" w:rsidDel="00000000" w:rsidR="00000000">
        <w:rPr>
          <w:rFonts w:ascii="Calibri" w:hAnsi="Calibri" w:eastAsia="Calibri" w:cs="Calibri"/>
          <w:b w:val="1"/>
          <w:color w:val="000000"/>
          <w:sz w:val="22"/>
          <w:szCs w:val="22"/>
          <w:rtl w:val="0"/>
        </w:rPr>
        <w:t xml:space="preserve">Slide 12</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72" wp14:textId="77777777">
      <w:pPr>
        <w:keepNext w:val="0"/>
        <w:keepLines w:val="0"/>
        <w:widowControl w:val="1"/>
        <w:numPr>
          <w:ilvl w:val="0"/>
          <w:numId w:val="115"/>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The Implementing partners and health workers should work closely </w:t>
      </w:r>
      <w:r w:rsidRPr="00000000" w:rsidDel="00000000" w:rsidR="00000000">
        <w:rPr>
          <w:rFonts w:ascii="Calibri" w:hAnsi="Calibri" w:eastAsia="Calibri" w:cs="Calibri"/>
          <w:sz w:val="22"/>
          <w:szCs w:val="22"/>
          <w:rtl w:val="0"/>
        </w:rPr>
        <w:t xml:space="preserve">with training</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mothers, fathers, and other caretakers to measure MUAC of their children. Recommendation during COVID-</w:t>
      </w:r>
      <w:r w:rsidRPr="00000000" w:rsidDel="00000000" w:rsidR="00000000">
        <w:rPr>
          <w:rFonts w:ascii="Calibri" w:hAnsi="Calibri" w:eastAsia="Calibri" w:cs="Calibri"/>
          <w:sz w:val="22"/>
          <w:szCs w:val="22"/>
          <w:rtl w:val="0"/>
        </w:rPr>
        <w:t xml:space="preserve">1</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9 </w:t>
      </w:r>
      <w:r w:rsidRPr="00000000" w:rsidDel="00000000" w:rsidR="00000000">
        <w:rPr>
          <w:rFonts w:ascii="Calibri" w:hAnsi="Calibri" w:eastAsia="Calibri" w:cs="Calibri"/>
          <w:sz w:val="22"/>
          <w:szCs w:val="22"/>
          <w:rtl w:val="0"/>
        </w:rPr>
        <w:t xml:space="preserve">is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for a mother</w:t>
      </w:r>
      <w:r w:rsidRPr="00000000" w:rsidDel="00000000" w:rsidR="00000000">
        <w:rPr>
          <w:rFonts w:ascii="Calibri" w:hAnsi="Calibri" w:eastAsia="Calibri" w:cs="Calibri"/>
          <w:sz w:val="22"/>
          <w:szCs w:val="22"/>
          <w:rtl w:val="0"/>
        </w:rPr>
        <w:t xml:space="preserve">/father/</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caregiver to only measure children in her/his household only.</w:t>
      </w:r>
    </w:p>
    <w:p xmlns:wp14="http://schemas.microsoft.com/office/word/2010/wordml" w:rsidRPr="00000000" w:rsidR="00000000" w:rsidDel="00000000" w:rsidP="00000000" w:rsidRDefault="00000000" w14:paraId="00000573" wp14:textId="77777777">
      <w:pPr>
        <w:keepNext w:val="0"/>
        <w:keepLines w:val="0"/>
        <w:widowControl w:val="1"/>
        <w:numPr>
          <w:ilvl w:val="0"/>
          <w:numId w:val="115"/>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During full population mobility restrictions, mothers/fathers/caregivers can share information about the nutrition status of their children through the phone calls or any other channels that are shared with the community members. </w:t>
      </w:r>
      <w:r w:rsidRPr="00000000" w:rsidDel="00000000" w:rsidR="00000000">
        <w:rPr>
          <w:rtl w:val="0"/>
        </w:rPr>
      </w:r>
    </w:p>
    <w:p xmlns:wp14="http://schemas.microsoft.com/office/word/2010/wordml" w:rsidRPr="00000000" w:rsidR="00000000" w:rsidDel="00000000" w:rsidP="00000000" w:rsidRDefault="00000000" w14:paraId="00000574" wp14:textId="77777777">
      <w:pPr>
        <w:ind w:left="360" w:firstLine="0"/>
        <w:jc w:val="both"/>
        <w:rPr>
          <w:rFonts w:ascii="Calibri" w:hAnsi="Calibri" w:eastAsia="Calibri" w:cs="Calibri"/>
          <w:sz w:val="18"/>
          <w:szCs w:val="18"/>
        </w:rPr>
      </w:pP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75"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76" wp14:textId="77777777">
      <w:pPr>
        <w:jc w:val="both"/>
        <w:rPr>
          <w:rFonts w:ascii="Calibri" w:hAnsi="Calibri" w:eastAsia="Calibri" w:cs="Calibri"/>
          <w:sz w:val="22"/>
          <w:szCs w:val="22"/>
        </w:rPr>
      </w:pPr>
      <w:r w:rsidRPr="00000000" w:rsidDel="00000000" w:rsidR="00000000">
        <w:rPr>
          <w:rFonts w:ascii="Calibri" w:hAnsi="Calibri" w:eastAsia="Calibri" w:cs="Calibri"/>
          <w:b w:val="1"/>
          <w:color w:val="000000"/>
          <w:sz w:val="22"/>
          <w:szCs w:val="22"/>
          <w:rtl w:val="0"/>
        </w:rPr>
        <w:t xml:space="preserve">Referral process</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77"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Present Slide 13 (5 minutes) </w:t>
      </w:r>
      <w:r w:rsidRPr="00000000" w:rsidDel="00000000" w:rsidR="00000000">
        <w:rPr>
          <w:rtl w:val="0"/>
        </w:rPr>
      </w:r>
    </w:p>
    <w:p xmlns:wp14="http://schemas.microsoft.com/office/word/2010/wordml" w:rsidRPr="00000000" w:rsidR="00000000" w:rsidDel="00000000" w:rsidP="00000000" w:rsidRDefault="00000000" w14:paraId="00000578"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79"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7A"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Children whose MUAC measurement is RED have severe acute malnutrition. Children with acute malnutrition and complications are at a very high risk of death and should be referred </w:t>
      </w:r>
      <w:r w:rsidRPr="00000000" w:rsidDel="00000000" w:rsidR="00000000">
        <w:rPr>
          <w:rFonts w:ascii="Calibri" w:hAnsi="Calibri" w:eastAsia="Calibri" w:cs="Calibri"/>
          <w:sz w:val="22"/>
          <w:szCs w:val="22"/>
          <w:rtl w:val="0"/>
        </w:rPr>
        <w:t xml:space="preserve">immediately to</w:t>
      </w:r>
      <w:r w:rsidRPr="00000000" w:rsidDel="00000000" w:rsidR="00000000">
        <w:rPr>
          <w:rFonts w:ascii="Calibri" w:hAnsi="Calibri" w:eastAsia="Calibri" w:cs="Calibri"/>
          <w:color w:val="000000"/>
          <w:sz w:val="22"/>
          <w:szCs w:val="22"/>
          <w:rtl w:val="0"/>
        </w:rPr>
        <w:t xml:space="preserve"> the nearest health center or hospital. Children with no complications can be treated in the OTP or in the community with the support of the BHS and the trained volunteers.</w:t>
      </w:r>
    </w:p>
    <w:p xmlns:wp14="http://schemas.microsoft.com/office/word/2010/wordml" w:rsidRPr="00000000" w:rsidR="00000000" w:rsidDel="00000000" w:rsidP="00000000" w:rsidRDefault="00000000" w14:paraId="0000057B"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Children whose MUAC measurement is YELLOW have moderate acute malnutrition. These children may look normal but are not and can rapidly deteriorate to severe acute malnutrition, they should be referred to the SFP.</w:t>
      </w:r>
    </w:p>
    <w:p xmlns:wp14="http://schemas.microsoft.com/office/word/2010/wordml" w:rsidRPr="00000000" w:rsidR="00000000" w:rsidDel="00000000" w:rsidP="00000000" w:rsidRDefault="00000000" w14:paraId="0000057C"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Children whose MUAC is Green have a good </w:t>
      </w:r>
      <w:r w:rsidRPr="00000000" w:rsidDel="00000000" w:rsidR="00000000">
        <w:rPr>
          <w:rFonts w:ascii="Calibri" w:hAnsi="Calibri" w:eastAsia="Calibri" w:cs="Calibri"/>
          <w:sz w:val="22"/>
          <w:szCs w:val="22"/>
          <w:rtl w:val="0"/>
        </w:rPr>
        <w:t xml:space="preserve">nutritional</w:t>
      </w:r>
      <w:r w:rsidRPr="00000000" w:rsidDel="00000000" w:rsidR="00000000">
        <w:rPr>
          <w:rFonts w:ascii="Calibri" w:hAnsi="Calibri" w:eastAsia="Calibri" w:cs="Calibri"/>
          <w:color w:val="000000"/>
          <w:sz w:val="22"/>
          <w:szCs w:val="22"/>
          <w:rtl w:val="0"/>
        </w:rPr>
        <w:t xml:space="preserve"> status. Mothers/caregiver should be appreciated for maintaining the health of the child and can receive messages on continued care and proper age appropriate feeding and any other nutrition, health, WASH messages.</w:t>
      </w:r>
    </w:p>
    <w:p xmlns:wp14="http://schemas.microsoft.com/office/word/2010/wordml" w:rsidRPr="00000000" w:rsidR="00000000" w:rsidDel="00000000" w:rsidP="00000000" w:rsidRDefault="00000000" w14:paraId="0000057D"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Complications among SAM children include the following conditions: Hypoglycemia, Hypothermia, Hyperthermia, Difficult breathing, Anorexia, severe anaemia, Convulsion, Reduced level of consciousness and Coma, severe bilateral pitting edema, ear infections, skin Infections.  </w:t>
      </w:r>
    </w:p>
    <w:p xmlns:wp14="http://schemas.microsoft.com/office/word/2010/wordml" w:rsidRPr="00000000" w:rsidR="00000000" w:rsidDel="00000000" w:rsidP="00000000" w:rsidRDefault="00000000" w14:paraId="0000057E"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The nearest health facility can be a health Centre, a hospital or OTP. At the health facility, the service provider will do further assessment and decide whether to admit in OTP or referral. </w:t>
      </w:r>
    </w:p>
    <w:p xmlns:wp14="http://schemas.microsoft.com/office/word/2010/wordml" w:rsidRPr="00000000" w:rsidR="00000000" w:rsidDel="00000000" w:rsidP="00000000" w:rsidRDefault="00000000" w14:paraId="0000057F"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Where no OTPs and TSFPs are open (during total population mobility restrictions), children should be referred to the nearest health facility/hospital. </w:t>
      </w:r>
    </w:p>
    <w:p xmlns:wp14="http://schemas.microsoft.com/office/word/2010/wordml" w:rsidRPr="00000000" w:rsidR="00000000" w:rsidDel="00000000" w:rsidP="00000000" w:rsidRDefault="00000000" w14:paraId="00000580"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Movement to the health facility may require prior authorization from the administrative and security personnel. It is therefore important that referrals go to the nearest BHS who can facilitate the referral process. </w:t>
      </w:r>
    </w:p>
    <w:p xmlns:wp14="http://schemas.microsoft.com/office/word/2010/wordml" w:rsidRPr="00000000" w:rsidR="00000000" w:rsidDel="00000000" w:rsidP="00000000" w:rsidRDefault="00000000" w14:paraId="00000581" wp14:textId="77777777">
      <w:pPr>
        <w:ind w:left="720" w:firstLine="0"/>
        <w:jc w:val="both"/>
        <w:rPr>
          <w:rFonts w:ascii="Calibri" w:hAnsi="Calibri" w:eastAsia="Calibri" w:cs="Calibri"/>
          <w:sz w:val="18"/>
          <w:szCs w:val="18"/>
        </w:rPr>
      </w:pP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582"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Modifications to care in OTPs.</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583" wp14:textId="77777777">
      <w:pPr>
        <w:jc w:val="both"/>
        <w:rPr>
          <w:rFonts w:ascii="Calibri" w:hAnsi="Calibri" w:eastAsia="Calibri" w:cs="Calibri"/>
          <w:sz w:val="18"/>
          <w:szCs w:val="18"/>
        </w:rPr>
      </w:pP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584" wp14:textId="77777777">
      <w:pPr>
        <w:jc w:val="both"/>
        <w:rPr>
          <w:rFonts w:ascii="Calibri" w:hAnsi="Calibri" w:eastAsia="Calibri" w:cs="Calibri"/>
          <w:sz w:val="18"/>
          <w:szCs w:val="18"/>
        </w:rPr>
      </w:pPr>
      <w:r w:rsidRPr="00000000" w:rsidDel="00000000" w:rsidR="00000000">
        <w:rPr>
          <w:rFonts w:ascii="Calibri" w:hAnsi="Calibri" w:eastAsia="Calibri" w:cs="Calibri"/>
          <w:color w:val="000000"/>
          <w:rtl w:val="0"/>
        </w:rPr>
        <w:t xml:space="preserve">Introductory note: The guidance proposes adaptations under 2 measures i.e. 1) adaptations in the event that there is partial population mobility restrictions and 2) adaptations when there is full population mobility restriction. </w:t>
      </w:r>
      <w:r w:rsidRPr="00000000" w:rsidDel="00000000" w:rsidR="00000000">
        <w:rPr>
          <w:rtl w:val="0"/>
        </w:rPr>
      </w:r>
    </w:p>
    <w:p xmlns:wp14="http://schemas.microsoft.com/office/word/2010/wordml" w:rsidRPr="00000000" w:rsidR="00000000" w:rsidDel="00000000" w:rsidP="00000000" w:rsidRDefault="00000000" w14:paraId="00000585" wp14:textId="77777777">
      <w:pPr>
        <w:jc w:val="both"/>
        <w:rPr>
          <w:rFonts w:ascii="Calibri" w:hAnsi="Calibri" w:eastAsia="Calibri" w:cs="Calibri"/>
          <w:sz w:val="18"/>
          <w:szCs w:val="18"/>
        </w:rPr>
      </w:pP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586"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Present slides 14 to 15 (10 minutes) </w:t>
      </w:r>
      <w:r w:rsidRPr="00000000" w:rsidDel="00000000" w:rsidR="00000000">
        <w:rPr>
          <w:rtl w:val="0"/>
        </w:rPr>
      </w:r>
    </w:p>
    <w:p xmlns:wp14="http://schemas.microsoft.com/office/word/2010/wordml" w:rsidRPr="00000000" w:rsidR="00000000" w:rsidDel="00000000" w:rsidP="00000000" w:rsidRDefault="00000000" w14:paraId="00000587"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588"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 </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89"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14</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8A"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RUTF is to be given uniformly to all children with severe acute malnutrition without complications irrespective of their weight.  Each child is to consume 3 packets a day. When there is no RUTF, the child will be given 2 packets of RUSF. </w:t>
      </w:r>
    </w:p>
    <w:p xmlns:wp14="http://schemas.microsoft.com/office/word/2010/wordml" w:rsidRPr="00000000" w:rsidR="00000000" w:rsidDel="00000000" w:rsidP="00000000" w:rsidRDefault="00000000" w14:paraId="0000058B"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Follow-up visits are to be done on a monthly basis. If after 1 month the child shows no improvement, he/she should be referred to the health facility.  </w:t>
      </w:r>
    </w:p>
    <w:p xmlns:wp14="http://schemas.microsoft.com/office/word/2010/wordml" w:rsidRPr="00000000" w:rsidR="00000000" w:rsidDel="00000000" w:rsidP="00000000" w:rsidRDefault="00000000" w14:paraId="0000058C"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Mothers/caregivers should however be provided with contacts of the health workers/BHS/volunteers they can contact for further support when the child</w:t>
      </w:r>
      <w:r w:rsidRPr="00000000" w:rsidDel="00000000" w:rsidR="00000000">
        <w:rPr>
          <w:rFonts w:ascii="Calibri" w:hAnsi="Calibri" w:eastAsia="Calibri" w:cs="Calibri"/>
          <w:sz w:val="22"/>
          <w:szCs w:val="22"/>
          <w:rtl w:val="0"/>
        </w:rPr>
        <w:t xml:space="preserve">’s</w:t>
      </w:r>
      <w:r w:rsidRPr="00000000" w:rsidDel="00000000" w:rsidR="00000000">
        <w:rPr>
          <w:rFonts w:ascii="Calibri" w:hAnsi="Calibri" w:eastAsia="Calibri" w:cs="Calibri"/>
          <w:color w:val="000000"/>
          <w:sz w:val="22"/>
          <w:szCs w:val="22"/>
          <w:rtl w:val="0"/>
        </w:rPr>
        <w:t xml:space="preserve"> condition deteriorates before the follow-up visit. The mother/caregiver should be trained on how to measure MUAC and given a MUAC tape to regularly (weekly) measure the child. </w:t>
      </w:r>
    </w:p>
    <w:p xmlns:wp14="http://schemas.microsoft.com/office/word/2010/wordml" w:rsidRPr="00000000" w:rsidR="00000000" w:rsidDel="00000000" w:rsidP="00000000" w:rsidRDefault="00000000" w14:paraId="0000058D"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15</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8E"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Supplies should be prepositioned for all areas, but priority should be areas that at high risk of malnutrition </w:t>
      </w:r>
    </w:p>
    <w:p xmlns:wp14="http://schemas.microsoft.com/office/word/2010/wordml" w:rsidRPr="00000000" w:rsidR="00000000" w:rsidDel="00000000" w:rsidP="00000000" w:rsidRDefault="00000000" w14:paraId="0000058F"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All referrals should be done with the help of the local Authority or MRCS. </w:t>
      </w:r>
    </w:p>
    <w:p xmlns:wp14="http://schemas.microsoft.com/office/word/2010/wordml" w:rsidRPr="00000000" w:rsidR="00000000" w:rsidDel="00000000" w:rsidP="00000000" w:rsidRDefault="00000000" w14:paraId="00000590"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91"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Modifications to care in TSFPs.</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592"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Present slides 16 and 17 (10 minutes)  </w:t>
      </w:r>
      <w:r w:rsidRPr="00000000" w:rsidDel="00000000" w:rsidR="00000000">
        <w:rPr>
          <w:rtl w:val="0"/>
        </w:rPr>
      </w:r>
    </w:p>
    <w:p xmlns:wp14="http://schemas.microsoft.com/office/word/2010/wordml" w:rsidRPr="00000000" w:rsidR="00000000" w:rsidDel="00000000" w:rsidP="00000000" w:rsidRDefault="00000000" w14:paraId="00000593"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94"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 </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95"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17</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96" wp14:textId="77777777">
      <w:pPr>
        <w:numPr>
          <w:ilvl w:val="0"/>
          <w:numId w:val="14"/>
        </w:numPr>
        <w:ind w:left="1080" w:firstLine="0"/>
        <w:jc w:val="both"/>
        <w:rPr/>
      </w:pPr>
      <w:r w:rsidRPr="00000000" w:rsidDel="00000000" w:rsidR="00000000">
        <w:rPr>
          <w:rFonts w:ascii="Calibri" w:hAnsi="Calibri" w:eastAsia="Calibri" w:cs="Calibri"/>
          <w:sz w:val="22"/>
          <w:szCs w:val="22"/>
          <w:rtl w:val="0"/>
        </w:rPr>
        <w:t xml:space="preserve">Screening should be done by caretakers. It is therefore important that they are trained on how to use the MUAC tape and assess for oedema and avail them with MUAC tapes. </w:t>
      </w:r>
    </w:p>
    <w:p xmlns:wp14="http://schemas.microsoft.com/office/word/2010/wordml" w:rsidRPr="00000000" w:rsidR="00000000" w:rsidDel="00000000" w:rsidP="00000000" w:rsidRDefault="00000000" w14:paraId="00000597" wp14:textId="77777777">
      <w:pPr>
        <w:numPr>
          <w:ilvl w:val="0"/>
          <w:numId w:val="14"/>
        </w:numPr>
        <w:ind w:left="1080" w:firstLine="0"/>
        <w:jc w:val="both"/>
        <w:rPr/>
      </w:pPr>
      <w:r w:rsidRPr="00000000" w:rsidDel="00000000" w:rsidR="00000000">
        <w:rPr>
          <w:rFonts w:ascii="Calibri" w:hAnsi="Calibri" w:eastAsia="Calibri" w:cs="Calibri"/>
          <w:sz w:val="22"/>
          <w:szCs w:val="22"/>
          <w:rtl w:val="0"/>
        </w:rPr>
        <w:t xml:space="preserve">The medium to use for communication should be shared with all caregivers (phone/ SMS/ Viber/ other social media etc.). </w:t>
      </w:r>
    </w:p>
    <w:p xmlns:wp14="http://schemas.microsoft.com/office/word/2010/wordml" w:rsidRPr="00000000" w:rsidR="00000000" w:rsidDel="00000000" w:rsidP="00000000" w:rsidRDefault="00000000" w14:paraId="00000598"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99" wp14:textId="77777777">
      <w:pPr>
        <w:jc w:val="both"/>
        <w:rPr>
          <w:rFonts w:ascii="Calibri" w:hAnsi="Calibri" w:eastAsia="Calibri" w:cs="Calibri"/>
          <w:sz w:val="32"/>
          <w:szCs w:val="32"/>
        </w:rPr>
      </w:pPr>
      <w:r w:rsidRPr="00000000" w:rsidDel="00000000" w:rsidR="00000000">
        <w:rPr>
          <w:rFonts w:ascii="Calibri" w:hAnsi="Calibri" w:eastAsia="Calibri" w:cs="Calibri"/>
          <w:sz w:val="32"/>
          <w:szCs w:val="32"/>
          <w:rtl w:val="0"/>
        </w:rPr>
        <w:t xml:space="preserve"> </w:t>
      </w:r>
    </w:p>
    <w:p xmlns:wp14="http://schemas.microsoft.com/office/word/2010/wordml" w:rsidRPr="00000000" w:rsidR="00000000" w:rsidDel="00000000" w:rsidP="00000000" w:rsidRDefault="00000000" w14:paraId="0000059A" wp14:textId="77777777">
      <w:pPr>
        <w:spacing w:after="160" w:line="259" w:lineRule="auto"/>
        <w:rPr>
          <w:rFonts w:ascii="Calibri" w:hAnsi="Calibri" w:eastAsia="Calibri" w:cs="Calibri"/>
          <w:sz w:val="32"/>
          <w:szCs w:val="32"/>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59B"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59C" wp14:textId="77777777">
      <w:pPr>
        <w:pStyle w:val="Heading2"/>
        <w:rPr>
          <w:rFonts w:ascii="Calibri" w:hAnsi="Calibri" w:eastAsia="Calibri" w:cs="Calibri"/>
        </w:rPr>
      </w:pPr>
      <w:bookmarkStart w:name="_heading=h.1jlao46" w:colFirst="0" w:colLast="0" w:id="69"/>
      <w:bookmarkEnd w:id="69"/>
      <w:r w:rsidRPr="00000000" w:rsidDel="00000000" w:rsidR="00000000">
        <w:rPr>
          <w:rFonts w:ascii="Calibri" w:hAnsi="Calibri" w:eastAsia="Calibri" w:cs="Calibri"/>
          <w:rtl w:val="0"/>
        </w:rPr>
        <w:t xml:space="preserve">Session 9: Family MUAC</w:t>
      </w:r>
    </w:p>
    <w:p xmlns:wp14="http://schemas.microsoft.com/office/word/2010/wordml" w:rsidRPr="00000000" w:rsidR="00000000" w:rsidDel="00000000" w:rsidP="00000000" w:rsidRDefault="00000000" w14:paraId="0000059D" wp14:textId="77777777">
      <w:pPr>
        <w:pStyle w:val="Heading3"/>
        <w:rPr>
          <w:rFonts w:ascii="Calibri" w:hAnsi="Calibri" w:eastAsia="Calibri" w:cs="Calibri"/>
        </w:rPr>
      </w:pPr>
      <w:bookmarkStart w:name="_heading=h.43ky6rz" w:colFirst="0" w:colLast="0" w:id="70"/>
      <w:bookmarkEnd w:id="70"/>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59E" wp14:textId="77777777">
      <w:pPr>
        <w:jc w:val="both"/>
        <w:rPr>
          <w:rFonts w:ascii="Calibri" w:hAnsi="Calibri" w:eastAsia="Calibri" w:cs="Calibri"/>
        </w:rPr>
      </w:pPr>
      <w:r w:rsidRPr="00000000" w:rsidDel="00000000" w:rsidR="00000000">
        <w:rPr>
          <w:rFonts w:ascii="Calibri" w:hAnsi="Calibri" w:eastAsia="Calibri" w:cs="Calibri"/>
          <w:rtl w:val="0"/>
        </w:rPr>
        <w:t xml:space="preserve">By the end of the session, participants will be able to: </w:t>
      </w:r>
    </w:p>
    <w:p xmlns:wp14="http://schemas.microsoft.com/office/word/2010/wordml" w:rsidRPr="00000000" w:rsidR="00000000" w:rsidDel="00000000" w:rsidP="00000000" w:rsidRDefault="00000000" w14:paraId="0000059F" wp14:textId="77777777">
      <w:pPr>
        <w:numPr>
          <w:ilvl w:val="0"/>
          <w:numId w:val="15"/>
        </w:numPr>
        <w:ind w:left="1080" w:firstLine="0"/>
        <w:jc w:val="both"/>
        <w:rPr/>
      </w:pPr>
      <w:r w:rsidRPr="00000000" w:rsidDel="00000000" w:rsidR="00000000">
        <w:rPr>
          <w:rFonts w:ascii="Calibri" w:hAnsi="Calibri" w:eastAsia="Calibri" w:cs="Calibri"/>
          <w:rtl w:val="0"/>
        </w:rPr>
        <w:t xml:space="preserve">Define Family MUAC </w:t>
      </w:r>
    </w:p>
    <w:p xmlns:wp14="http://schemas.microsoft.com/office/word/2010/wordml" w:rsidRPr="00000000" w:rsidR="00000000" w:rsidDel="00000000" w:rsidP="00000000" w:rsidRDefault="00000000" w14:paraId="000005A0" wp14:textId="77777777">
      <w:pPr>
        <w:numPr>
          <w:ilvl w:val="0"/>
          <w:numId w:val="15"/>
        </w:numPr>
        <w:ind w:left="1080" w:firstLine="0"/>
        <w:jc w:val="both"/>
        <w:rPr/>
      </w:pPr>
      <w:r w:rsidRPr="00000000" w:rsidDel="00000000" w:rsidR="00000000">
        <w:rPr>
          <w:rFonts w:ascii="Calibri" w:hAnsi="Calibri" w:eastAsia="Calibri" w:cs="Calibri"/>
          <w:rtl w:val="0"/>
        </w:rPr>
        <w:t xml:space="preserve">Appreciate the importance of Family MUAC in the context of COVID-19 and overall to IMAM programming. </w:t>
      </w:r>
    </w:p>
    <w:p xmlns:wp14="http://schemas.microsoft.com/office/word/2010/wordml" w:rsidRPr="00000000" w:rsidR="00000000" w:rsidDel="00000000" w:rsidP="00000000" w:rsidRDefault="00000000" w14:paraId="000005A1" wp14:textId="77777777">
      <w:pPr>
        <w:numPr>
          <w:ilvl w:val="0"/>
          <w:numId w:val="15"/>
        </w:numPr>
        <w:ind w:left="1080" w:firstLine="0"/>
        <w:jc w:val="both"/>
        <w:rPr/>
      </w:pPr>
      <w:r w:rsidRPr="00000000" w:rsidDel="00000000" w:rsidR="00000000">
        <w:rPr>
          <w:rFonts w:ascii="Calibri" w:hAnsi="Calibri" w:eastAsia="Calibri" w:cs="Calibri"/>
          <w:rtl w:val="0"/>
        </w:rPr>
        <w:t xml:space="preserve">Understand the advantages and challenges associated with the family MUAC approach. </w:t>
      </w:r>
    </w:p>
    <w:p xmlns:wp14="http://schemas.microsoft.com/office/word/2010/wordml" w:rsidRPr="00000000" w:rsidR="00000000" w:rsidDel="00000000" w:rsidP="00000000" w:rsidRDefault="00000000" w14:paraId="000005A2" wp14:textId="77777777">
      <w:pPr>
        <w:numPr>
          <w:ilvl w:val="0"/>
          <w:numId w:val="15"/>
        </w:numPr>
        <w:ind w:left="1080" w:firstLine="0"/>
        <w:jc w:val="both"/>
        <w:rPr/>
      </w:pPr>
      <w:r w:rsidRPr="00000000" w:rsidDel="00000000" w:rsidR="00000000">
        <w:rPr>
          <w:rFonts w:ascii="Calibri" w:hAnsi="Calibri" w:eastAsia="Calibri" w:cs="Calibri"/>
          <w:rtl w:val="0"/>
        </w:rPr>
        <w:t xml:space="preserve">Know when and where to Conduct a Family MUAC training during the pandemic and normal circumstances. </w:t>
      </w:r>
    </w:p>
    <w:p xmlns:wp14="http://schemas.microsoft.com/office/word/2010/wordml" w:rsidRPr="00000000" w:rsidR="00000000" w:rsidDel="00000000" w:rsidP="00000000" w:rsidRDefault="00000000" w14:paraId="000005A3" wp14:textId="77777777">
      <w:pPr>
        <w:numPr>
          <w:ilvl w:val="0"/>
          <w:numId w:val="15"/>
        </w:numPr>
        <w:ind w:left="1080" w:firstLine="0"/>
        <w:jc w:val="both"/>
        <w:rPr/>
      </w:pPr>
      <w:r w:rsidRPr="00000000" w:rsidDel="00000000" w:rsidR="00000000">
        <w:rPr>
          <w:rFonts w:ascii="Calibri" w:hAnsi="Calibri" w:eastAsia="Calibri" w:cs="Calibri"/>
          <w:rtl w:val="0"/>
        </w:rPr>
        <w:t xml:space="preserve">Conduct a family MUAC training </w:t>
      </w:r>
    </w:p>
    <w:p xmlns:wp14="http://schemas.microsoft.com/office/word/2010/wordml" w:rsidRPr="00000000" w:rsidR="00000000" w:rsidDel="00000000" w:rsidP="00000000" w:rsidRDefault="00000000" w14:paraId="000005A4" wp14:textId="77777777">
      <w:pPr>
        <w:numPr>
          <w:ilvl w:val="0"/>
          <w:numId w:val="15"/>
        </w:numPr>
        <w:ind w:left="1080" w:firstLine="0"/>
        <w:jc w:val="both"/>
        <w:rPr/>
      </w:pPr>
      <w:r w:rsidRPr="00000000" w:rsidDel="00000000" w:rsidR="00000000">
        <w:rPr>
          <w:rFonts w:ascii="Calibri" w:hAnsi="Calibri" w:eastAsia="Calibri" w:cs="Calibri"/>
          <w:rtl w:val="0"/>
        </w:rPr>
        <w:t xml:space="preserve">Understand how Family MUAC activities can be monitored. </w:t>
      </w:r>
    </w:p>
    <w:p xmlns:wp14="http://schemas.microsoft.com/office/word/2010/wordml" w:rsidRPr="00000000" w:rsidR="00000000" w:rsidDel="00000000" w:rsidP="00000000" w:rsidRDefault="00000000" w14:paraId="000005A5"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5A6" wp14:textId="77777777">
      <w:pPr>
        <w:jc w:val="both"/>
        <w:rPr>
          <w:rFonts w:ascii="Calibri" w:hAnsi="Calibri" w:eastAsia="Calibri" w:cs="Calibri"/>
        </w:rPr>
      </w:pPr>
      <w:r w:rsidRPr="00000000" w:rsidDel="00000000" w:rsidR="00000000">
        <w:rPr>
          <w:rtl w:val="0"/>
        </w:rPr>
      </w:r>
    </w:p>
    <w:tbl>
      <w:tblPr>
        <w:tblStyle w:val="Table16"/>
        <w:tblW w:w="9262.0" w:type="dxa"/>
        <w:jc w:val="left"/>
        <w:tblInd w:w="0.0" w:type="pct"/>
        <w:tblBorders>
          <w:top w:val="single" w:color="000000" w:sz="6" w:space="0"/>
          <w:left w:val="single" w:color="000000" w:sz="6" w:space="0"/>
          <w:bottom w:val="single" w:color="000000" w:sz="6" w:space="0"/>
          <w:right w:val="single" w:color="000000" w:sz="6" w:space="0"/>
        </w:tblBorders>
        <w:tblLayout w:type="fixed"/>
        <w:tblLook w:val="0400"/>
      </w:tblPr>
      <w:tblGrid>
        <w:gridCol w:w="7365"/>
        <w:gridCol w:w="1897"/>
        <w:tblGridChange w:id="0">
          <w:tblGrid>
            <w:gridCol w:w="7365"/>
            <w:gridCol w:w="1897"/>
          </w:tblGrid>
        </w:tblGridChange>
      </w:tblGrid>
      <w:tr xmlns:wp14="http://schemas.microsoft.com/office/word/2010/wordml" w14:paraId="4A8C83F9" wp14:textId="77777777">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5A7" wp14:textId="77777777">
            <w:pPr>
              <w:pStyle w:val="Heading3"/>
              <w:rPr>
                <w:rFonts w:ascii="Calibri" w:hAnsi="Calibri" w:eastAsia="Calibri" w:cs="Calibri"/>
                <w:sz w:val="24"/>
                <w:szCs w:val="24"/>
              </w:rPr>
            </w:pPr>
            <w:bookmarkStart w:name="_heading=h.2iq8gzs" w:colFirst="0" w:colLast="0" w:id="71"/>
            <w:bookmarkEnd w:id="71"/>
            <w:r w:rsidRPr="00000000" w:rsidDel="00000000" w:rsidR="00000000">
              <w:rPr>
                <w:rFonts w:ascii="Calibri" w:hAnsi="Calibri" w:eastAsia="Calibri" w:cs="Calibri"/>
                <w:sz w:val="24"/>
                <w:szCs w:val="24"/>
                <w:rtl w:val="0"/>
              </w:rPr>
              <w:t xml:space="preserve">Session outline                                   </w:t>
            </w:r>
          </w:p>
        </w:tc>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5A8" wp14:textId="77777777">
            <w:pPr>
              <w:rPr>
                <w:rFonts w:ascii="Calibri" w:hAnsi="Calibri" w:eastAsia="Calibri" w:cs="Calibri"/>
              </w:rPr>
            </w:pPr>
            <w:r w:rsidRPr="00000000" w:rsidDel="00000000" w:rsidR="00000000">
              <w:rPr>
                <w:rFonts w:ascii="Calibri" w:hAnsi="Calibri" w:eastAsia="Calibri" w:cs="Calibri"/>
                <w:b w:val="1"/>
                <w:rtl w:val="0"/>
              </w:rPr>
              <w:t xml:space="preserve">Total time: 90 Minutes</w:t>
            </w:r>
            <w:r w:rsidRPr="00000000" w:rsidDel="00000000" w:rsidR="00000000">
              <w:rPr>
                <w:rFonts w:ascii="Calibri" w:hAnsi="Calibri" w:eastAsia="Calibri" w:cs="Calibri"/>
                <w:rtl w:val="0"/>
              </w:rPr>
              <w:t xml:space="preserve"> </w:t>
            </w:r>
          </w:p>
        </w:tc>
      </w:tr>
      <w:tr xmlns:wp14="http://schemas.microsoft.com/office/word/2010/wordml" w14:paraId="7F0D30D7" wp14:textId="77777777">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5A9" wp14:textId="77777777">
            <w:pPr>
              <w:keepNext w:val="0"/>
              <w:keepLines w:val="0"/>
              <w:widowControl w:val="1"/>
              <w:numPr>
                <w:ilvl w:val="0"/>
                <w:numId w:val="7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Introduction of the session including objectives- Slides 2 to 4 </w:t>
            </w:r>
          </w:p>
          <w:p w:rsidRPr="00000000" w:rsidR="00000000" w:rsidDel="00000000" w:rsidP="00000000" w:rsidRDefault="00000000" w14:paraId="000005AA" wp14:textId="77777777">
            <w:pPr>
              <w:keepNext w:val="0"/>
              <w:keepLines w:val="0"/>
              <w:widowControl w:val="1"/>
              <w:numPr>
                <w:ilvl w:val="0"/>
                <w:numId w:val="7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Definition of Family MUAC- Slide 5 </w:t>
            </w:r>
          </w:p>
          <w:p w:rsidRPr="00000000" w:rsidR="00000000" w:rsidDel="00000000" w:rsidP="00000000" w:rsidRDefault="00000000" w14:paraId="000005AB" wp14:textId="77777777">
            <w:pPr>
              <w:keepNext w:val="0"/>
              <w:keepLines w:val="0"/>
              <w:widowControl w:val="1"/>
              <w:numPr>
                <w:ilvl w:val="0"/>
                <w:numId w:val="7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Family MUAC in the context of COVID-19- Slide 6 </w:t>
            </w:r>
          </w:p>
          <w:p w:rsidRPr="00000000" w:rsidR="00000000" w:rsidDel="00000000" w:rsidP="00000000" w:rsidRDefault="00000000" w14:paraId="000005AC" wp14:textId="77777777">
            <w:pPr>
              <w:keepNext w:val="0"/>
              <w:keepLines w:val="0"/>
              <w:widowControl w:val="1"/>
              <w:numPr>
                <w:ilvl w:val="0"/>
                <w:numId w:val="7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Advantages of family MUAC: Activity- Slide 7</w:t>
            </w:r>
          </w:p>
          <w:p w:rsidRPr="00000000" w:rsidR="00000000" w:rsidDel="00000000" w:rsidP="00000000" w:rsidRDefault="00000000" w14:paraId="000005AD" wp14:textId="77777777">
            <w:pPr>
              <w:keepNext w:val="0"/>
              <w:keepLines w:val="0"/>
              <w:widowControl w:val="1"/>
              <w:numPr>
                <w:ilvl w:val="0"/>
                <w:numId w:val="7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Advantages and challenges of Family MUAC- Slides 8 and 9</w:t>
            </w:r>
          </w:p>
          <w:p w:rsidRPr="00000000" w:rsidR="00000000" w:rsidDel="00000000" w:rsidP="00000000" w:rsidRDefault="00000000" w14:paraId="000005AE" wp14:textId="77777777">
            <w:pPr>
              <w:keepNext w:val="0"/>
              <w:keepLines w:val="0"/>
              <w:widowControl w:val="1"/>
              <w:numPr>
                <w:ilvl w:val="0"/>
                <w:numId w:val="7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Challenges of the Family MUAC approach: activity- Slide 10 to 12</w:t>
            </w:r>
          </w:p>
          <w:p w:rsidRPr="00000000" w:rsidR="00000000" w:rsidDel="00000000" w:rsidP="00000000" w:rsidRDefault="00000000" w14:paraId="000005AF" wp14:textId="77777777">
            <w:pPr>
              <w:keepNext w:val="0"/>
              <w:keepLines w:val="0"/>
              <w:widowControl w:val="1"/>
              <w:numPr>
                <w:ilvl w:val="0"/>
                <w:numId w:val="7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Family MUAC training (where and when, content, training modalities)- Slides 13 to 22 </w:t>
            </w:r>
          </w:p>
          <w:p w:rsidRPr="00000000" w:rsidR="00000000" w:rsidDel="00000000" w:rsidP="00000000" w:rsidRDefault="00000000" w14:paraId="000005B0" wp14:textId="77777777">
            <w:pPr>
              <w:keepNext w:val="0"/>
              <w:keepLines w:val="0"/>
              <w:widowControl w:val="1"/>
              <w:numPr>
                <w:ilvl w:val="0"/>
                <w:numId w:val="7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Monitoring and quality control- Slides 23 and 24</w:t>
            </w:r>
          </w:p>
          <w:p w:rsidRPr="00000000" w:rsidR="00000000" w:rsidDel="00000000" w:rsidP="00000000" w:rsidRDefault="00000000" w14:paraId="000005B1" wp14:textId="77777777">
            <w:pPr>
              <w:numPr>
                <w:ilvl w:val="0"/>
                <w:numId w:val="74"/>
              </w:numPr>
              <w:pBdr>
                <w:top w:val="nil" w:sz="0" w:space="0"/>
                <w:left w:val="nil" w:sz="0" w:space="0"/>
                <w:bottom w:val="nil" w:sz="0" w:space="0"/>
                <w:right w:val="nil" w:sz="0" w:space="0"/>
                <w:between w:val="nil" w:sz="0" w:space="0"/>
              </w:pBdr>
              <w:ind w:left="720" w:hanging="360"/>
              <w:jc w:val="both"/>
              <w:rPr/>
            </w:pPr>
            <w:r w:rsidRPr="00000000" w:rsidDel="00000000" w:rsidR="00000000">
              <w:rPr>
                <w:rFonts w:ascii="Calibri" w:hAnsi="Calibri" w:eastAsia="Calibri" w:cs="Calibri"/>
                <w:color w:val="000000"/>
                <w:rtl w:val="0"/>
              </w:rPr>
              <w:t xml:space="preserve">Sample family MUAC training slides 25 to 37</w:t>
            </w:r>
            <w:r w:rsidRPr="00000000" w:rsidDel="00000000" w:rsidR="00000000">
              <w:rPr>
                <w:rFonts w:ascii="Calibri" w:hAnsi="Calibri" w:eastAsia="Calibri" w:cs="Calibri"/>
                <w:rtl w:val="0"/>
              </w:rPr>
              <w:t xml:space="preserve"> </w:t>
            </w:r>
            <w:r w:rsidRPr="00000000" w:rsidDel="00000000" w:rsidR="00000000">
              <w:rPr>
                <w:rtl w:val="0"/>
              </w:rPr>
            </w:r>
          </w:p>
          <w:p w:rsidRPr="00000000" w:rsidR="00000000" w:rsidDel="00000000" w:rsidP="00000000" w:rsidRDefault="00000000" w14:paraId="000005B2"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tc>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5B3"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4 minutes</w:t>
            </w:r>
            <w:r w:rsidRPr="00000000" w:rsidDel="00000000" w:rsidR="00000000">
              <w:rPr>
                <w:rFonts w:ascii="Calibri" w:hAnsi="Calibri" w:eastAsia="Calibri" w:cs="Calibri"/>
                <w:rtl w:val="0"/>
              </w:rPr>
              <w:t xml:space="preserve"> </w:t>
            </w:r>
          </w:p>
          <w:p w:rsidRPr="00000000" w:rsidR="00000000" w:rsidDel="00000000" w:rsidP="00000000" w:rsidRDefault="00000000" w14:paraId="000005B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3 minutes</w:t>
            </w:r>
            <w:r w:rsidRPr="00000000" w:rsidDel="00000000" w:rsidR="00000000">
              <w:rPr>
                <w:rFonts w:ascii="Calibri" w:hAnsi="Calibri" w:eastAsia="Calibri" w:cs="Calibri"/>
                <w:rtl w:val="0"/>
              </w:rPr>
              <w:t xml:space="preserve"> </w:t>
            </w:r>
          </w:p>
          <w:p w:rsidRPr="00000000" w:rsidR="00000000" w:rsidDel="00000000" w:rsidP="00000000" w:rsidRDefault="00000000" w14:paraId="000005B5"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3 minutes</w:t>
            </w:r>
            <w:r w:rsidRPr="00000000" w:rsidDel="00000000" w:rsidR="00000000">
              <w:rPr>
                <w:rFonts w:ascii="Calibri" w:hAnsi="Calibri" w:eastAsia="Calibri" w:cs="Calibri"/>
                <w:rtl w:val="0"/>
              </w:rPr>
              <w:t xml:space="preserve"> </w:t>
            </w:r>
          </w:p>
          <w:p w:rsidRPr="00000000" w:rsidR="00000000" w:rsidDel="00000000" w:rsidP="00000000" w:rsidRDefault="00000000" w14:paraId="000005B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10 minutes</w:t>
            </w:r>
          </w:p>
          <w:p w:rsidRPr="00000000" w:rsidR="00000000" w:rsidDel="00000000" w:rsidP="00000000" w:rsidRDefault="00000000" w14:paraId="000005B7"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5 minutes</w:t>
            </w:r>
            <w:r w:rsidRPr="00000000" w:rsidDel="00000000" w:rsidR="00000000">
              <w:rPr>
                <w:rFonts w:ascii="Calibri" w:hAnsi="Calibri" w:eastAsia="Calibri" w:cs="Calibri"/>
                <w:rtl w:val="0"/>
              </w:rPr>
              <w:t xml:space="preserve"> </w:t>
            </w:r>
          </w:p>
          <w:p w:rsidRPr="00000000" w:rsidR="00000000" w:rsidDel="00000000" w:rsidP="00000000" w:rsidRDefault="00000000" w14:paraId="000005B8"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15 minutes</w:t>
            </w:r>
          </w:p>
          <w:p w:rsidRPr="00000000" w:rsidR="00000000" w:rsidDel="00000000" w:rsidP="00000000" w:rsidRDefault="00000000" w14:paraId="000005B9"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40 minutes</w:t>
            </w:r>
            <w:r w:rsidRPr="00000000" w:rsidDel="00000000" w:rsidR="00000000">
              <w:rPr>
                <w:rtl w:val="0"/>
              </w:rPr>
            </w:r>
          </w:p>
          <w:p w:rsidRPr="00000000" w:rsidR="00000000" w:rsidDel="00000000" w:rsidP="00000000" w:rsidRDefault="00000000" w14:paraId="000005BA"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w:rsidRPr="00000000" w:rsidR="00000000" w:rsidDel="00000000" w:rsidP="00000000" w:rsidRDefault="00000000" w14:paraId="000005BB"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10 minutes</w:t>
            </w:r>
            <w:r w:rsidRPr="00000000" w:rsidDel="00000000" w:rsidR="00000000">
              <w:rPr>
                <w:rFonts w:ascii="Calibri" w:hAnsi="Calibri" w:eastAsia="Calibri" w:cs="Calibri"/>
                <w:rtl w:val="0"/>
              </w:rPr>
              <w:t xml:space="preserve"> </w:t>
            </w:r>
          </w:p>
          <w:p w:rsidRPr="00000000" w:rsidR="00000000" w:rsidDel="00000000" w:rsidP="00000000" w:rsidRDefault="00000000" w14:paraId="000005BC" wp14:textId="77777777">
            <w:pPr>
              <w:jc w:val="both"/>
              <w:rPr>
                <w:rFonts w:ascii="Calibri" w:hAnsi="Calibri" w:eastAsia="Calibri" w:cs="Calibri"/>
                <w:b w:val="1"/>
              </w:rPr>
            </w:pPr>
            <w:r w:rsidRPr="00000000" w:rsidDel="00000000" w:rsidR="00000000">
              <w:rPr>
                <w:rFonts w:ascii="Calibri" w:hAnsi="Calibri" w:eastAsia="Calibri" w:cs="Calibri"/>
                <w:rtl w:val="0"/>
              </w:rPr>
              <w:t xml:space="preserve"> </w:t>
            </w:r>
            <w:r w:rsidRPr="00000000" w:rsidDel="00000000" w:rsidR="00000000">
              <w:rPr>
                <w:rFonts w:ascii="Calibri" w:hAnsi="Calibri" w:eastAsia="Calibri" w:cs="Calibri"/>
                <w:b w:val="1"/>
                <w:rtl w:val="0"/>
              </w:rPr>
              <w:t xml:space="preserve">60 minutes</w:t>
            </w:r>
          </w:p>
        </w:tc>
      </w:tr>
    </w:tbl>
    <w:p xmlns:wp14="http://schemas.microsoft.com/office/word/2010/wordml" w:rsidRPr="00000000" w:rsidR="00000000" w:rsidDel="00000000" w:rsidP="00000000" w:rsidRDefault="00000000" w14:paraId="000005BD"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BE" wp14:textId="77777777">
      <w:pPr>
        <w:pStyle w:val="Heading3"/>
        <w:rPr>
          <w:rFonts w:ascii="Calibri" w:hAnsi="Calibri" w:eastAsia="Calibri" w:cs="Calibri"/>
          <w:sz w:val="18"/>
          <w:szCs w:val="18"/>
        </w:rPr>
      </w:pPr>
      <w:bookmarkStart w:name="_heading=h.xvir7l" w:colFirst="0" w:colLast="0" w:id="72"/>
      <w:bookmarkEnd w:id="72"/>
      <w:r w:rsidRPr="00000000" w:rsidDel="00000000" w:rsidR="00000000">
        <w:rPr>
          <w:rFonts w:ascii="Calibri" w:hAnsi="Calibri" w:eastAsia="Calibri" w:cs="Calibri"/>
          <w:rtl w:val="0"/>
        </w:rPr>
        <w:t xml:space="preserve">Advance preparation </w:t>
      </w:r>
      <w:r w:rsidRPr="00000000" w:rsidDel="00000000" w:rsidR="00000000">
        <w:rPr>
          <w:rtl w:val="0"/>
        </w:rPr>
      </w:r>
    </w:p>
    <w:p xmlns:wp14="http://schemas.microsoft.com/office/word/2010/wordml" w:rsidRPr="00000000" w:rsidR="00000000" w:rsidDel="00000000" w:rsidP="00000000" w:rsidRDefault="00000000" w14:paraId="000005BF" wp14:textId="77777777">
      <w:pPr>
        <w:keepNext w:val="0"/>
        <w:keepLines w:val="0"/>
        <w:widowControl w:val="1"/>
        <w:numPr>
          <w:ilvl w:val="0"/>
          <w:numId w:val="215"/>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Read the Introduction to the guidance on giving a presentation with slides and adult learning skills. </w:t>
      </w:r>
    </w:p>
    <w:p xmlns:wp14="http://schemas.microsoft.com/office/word/2010/wordml" w:rsidRPr="00000000" w:rsidR="00000000" w:rsidDel="00000000" w:rsidP="00000000" w:rsidRDefault="00000000" w14:paraId="000005C0" wp14:textId="77777777">
      <w:pPr>
        <w:keepNext w:val="0"/>
        <w:keepLines w:val="0"/>
        <w:widowControl w:val="1"/>
        <w:numPr>
          <w:ilvl w:val="0"/>
          <w:numId w:val="215"/>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Make sure that slides are in the correct order and review the notes to be able to explain the points on the slides.  </w:t>
      </w:r>
    </w:p>
    <w:p xmlns:wp14="http://schemas.microsoft.com/office/word/2010/wordml" w:rsidRPr="00000000" w:rsidR="00000000" w:rsidDel="00000000" w:rsidP="00000000" w:rsidRDefault="00000000" w14:paraId="000005C1" wp14:textId="77777777">
      <w:pPr>
        <w:keepNext w:val="0"/>
        <w:keepLines w:val="0"/>
        <w:widowControl w:val="1"/>
        <w:numPr>
          <w:ilvl w:val="0"/>
          <w:numId w:val="215"/>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5C2"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Note:</w:t>
      </w:r>
      <w:r w:rsidRPr="00000000" w:rsidDel="00000000" w:rsidR="00000000">
        <w:rPr>
          <w:rFonts w:ascii="Calibri" w:hAnsi="Calibri" w:eastAsia="Calibri" w:cs="Calibri"/>
          <w:rtl w:val="0"/>
        </w:rPr>
        <w:t xml:space="preserve"> The notes in the PowerPoints are to help the facilitator explain and answer any questions. They are not to be shown. </w:t>
      </w:r>
    </w:p>
    <w:p xmlns:wp14="http://schemas.microsoft.com/office/word/2010/wordml" w:rsidRPr="00000000" w:rsidR="00000000" w:rsidDel="00000000" w:rsidP="00000000" w:rsidRDefault="00000000" w14:paraId="000005C3"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5C4" wp14:textId="77777777">
      <w:pPr>
        <w:pStyle w:val="Heading3"/>
        <w:rPr>
          <w:rFonts w:ascii="Calibri" w:hAnsi="Calibri" w:eastAsia="Calibri" w:cs="Calibri"/>
        </w:rPr>
      </w:pPr>
      <w:bookmarkStart w:name="_heading=h.3hv69ve" w:colFirst="0" w:colLast="0" w:id="73"/>
      <w:bookmarkEnd w:id="73"/>
      <w:r w:rsidRPr="00000000" w:rsidDel="00000000" w:rsidR="00000000">
        <w:rPr>
          <w:rFonts w:ascii="Calibri" w:hAnsi="Calibri" w:eastAsia="Calibri" w:cs="Calibri"/>
          <w:rtl w:val="0"/>
        </w:rPr>
        <w:t xml:space="preserve">Slides and Facilitator Guidance</w:t>
      </w:r>
    </w:p>
    <w:p xmlns:wp14="http://schemas.microsoft.com/office/word/2010/wordml" w:rsidRPr="00000000" w:rsidR="00000000" w:rsidDel="00000000" w:rsidP="00000000" w:rsidRDefault="00000000" w14:paraId="000005C5" wp14:textId="77777777">
      <w:pPr>
        <w:jc w:val="both"/>
        <w:rPr>
          <w:rFonts w:ascii="Calibri" w:hAnsi="Calibri" w:eastAsia="Calibri" w:cs="Calibri"/>
          <w:sz w:val="18"/>
          <w:szCs w:val="18"/>
        </w:rPr>
      </w:pPr>
      <w:bookmarkStart w:name="_heading=h.1x0gk37" w:colFirst="0" w:colLast="0" w:id="74"/>
      <w:bookmarkEnd w:id="74"/>
      <w:r w:rsidRPr="00000000" w:rsidDel="00000000" w:rsidR="00000000">
        <w:rPr>
          <w:rFonts w:ascii="Calibri" w:hAnsi="Calibri" w:eastAsia="Calibri" w:cs="Calibri"/>
          <w:rtl w:val="0"/>
        </w:rPr>
        <w:t xml:space="preserve">Introduction to the Session</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C6" wp14:textId="77777777">
      <w:pPr>
        <w:jc w:val="both"/>
        <w:rPr>
          <w:rFonts w:ascii="Calibri" w:hAnsi="Calibri" w:eastAsia="Calibri" w:cs="Calibri"/>
          <w:b w:val="1"/>
          <w:sz w:val="28"/>
          <w:szCs w:val="28"/>
        </w:rPr>
      </w:pPr>
      <w:r w:rsidRPr="00000000" w:rsidDel="00000000" w:rsidR="00000000">
        <w:rPr>
          <w:rFonts w:ascii="Calibri" w:hAnsi="Calibri" w:eastAsia="Calibri" w:cs="Calibri"/>
          <w:b w:val="1"/>
          <w:sz w:val="28"/>
          <w:szCs w:val="28"/>
          <w:rtl w:val="0"/>
        </w:rPr>
        <w:t xml:space="preserve">Session Objectives. </w:t>
      </w:r>
    </w:p>
    <w:p xmlns:wp14="http://schemas.microsoft.com/office/word/2010/wordml" w:rsidRPr="00000000" w:rsidR="00000000" w:rsidDel="00000000" w:rsidP="00000000" w:rsidRDefault="00000000" w14:paraId="000005C7" wp14:textId="77777777">
      <w:pPr>
        <w:jc w:val="both"/>
        <w:rPr>
          <w:rFonts w:ascii="Calibri" w:hAnsi="Calibri" w:eastAsia="Calibri" w:cs="Calibri"/>
        </w:rPr>
      </w:pPr>
      <w:r w:rsidRPr="00000000" w:rsidDel="00000000" w:rsidR="00000000">
        <w:rPr>
          <w:rFonts w:ascii="Calibri" w:hAnsi="Calibri" w:eastAsia="Calibri" w:cs="Calibri"/>
          <w:rtl w:val="0"/>
        </w:rPr>
        <w:t xml:space="preserve">Show Slides 2 to 3 and introduce the session (2 minutes) </w:t>
      </w:r>
    </w:p>
    <w:p xmlns:wp14="http://schemas.microsoft.com/office/word/2010/wordml" w:rsidRPr="00000000" w:rsidR="00000000" w:rsidDel="00000000" w:rsidP="00000000" w:rsidRDefault="00000000" w14:paraId="000005C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C9"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4, read and explain the objectives (4 minutes) </w:t>
      </w:r>
    </w:p>
    <w:p xmlns:wp14="http://schemas.microsoft.com/office/word/2010/wordml" w:rsidRPr="00000000" w:rsidR="00000000" w:rsidDel="00000000" w:rsidP="00000000" w:rsidRDefault="00000000" w14:paraId="000005CA"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CB"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Definition of Family MUAC.</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5CC"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CD"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Activity: Brainstorming on definition of family MUAC.</w:t>
      </w:r>
      <w:r w:rsidRPr="00000000" w:rsidDel="00000000" w:rsidR="00000000">
        <w:rPr>
          <w:rFonts w:ascii="Calibri" w:hAnsi="Calibri" w:eastAsia="Calibri" w:cs="Calibri"/>
          <w:rtl w:val="0"/>
        </w:rPr>
        <w:t xml:space="preserve"> Ask participants whether they have heard the term Family MUAC and what it is. </w:t>
      </w:r>
    </w:p>
    <w:p xmlns:wp14="http://schemas.microsoft.com/office/word/2010/wordml" w:rsidRPr="00000000" w:rsidR="00000000" w:rsidDel="00000000" w:rsidP="00000000" w:rsidRDefault="00000000" w14:paraId="000005C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CF"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5 (3 Minutes). Select a participant randomly to read the definition</w:t>
      </w: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5D0"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5D1"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Definition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D2" wp14:textId="77777777">
      <w:pPr>
        <w:jc w:val="both"/>
        <w:rPr>
          <w:rFonts w:ascii="Calibri" w:hAnsi="Calibri" w:eastAsia="Calibri" w:cs="Calibri"/>
        </w:rPr>
      </w:pPr>
      <w:r w:rsidRPr="00000000" w:rsidDel="00000000" w:rsidR="00000000">
        <w:rPr>
          <w:rFonts w:ascii="Calibri" w:hAnsi="Calibri" w:eastAsia="Calibri" w:cs="Calibri"/>
          <w:rtl w:val="0"/>
        </w:rPr>
        <w:t xml:space="preserve">Mothers/guardians/grandparents/ caregivers in the home are trained to screen their children (and other children in the family / community) for malnutrition using a MUAC tape and checking for edema.  It is p</w:t>
      </w:r>
      <w:r w:rsidRPr="00000000" w:rsidDel="00000000" w:rsidR="00000000">
        <w:rPr>
          <w:rFonts w:ascii="Calibri" w:hAnsi="Calibri" w:eastAsia="Calibri" w:cs="Calibri"/>
          <w:color w:val="000000"/>
          <w:rtl w:val="0"/>
        </w:rPr>
        <w:t xml:space="preserve">art of the community awareness / mobilization component of IMAM.  It is known as Mother MUAC in some areas</w:t>
      </w:r>
      <w:r w:rsidRPr="00000000" w:rsidDel="00000000" w:rsidR="00000000">
        <w:rPr>
          <w:rFonts w:ascii="Calibri" w:hAnsi="Calibri" w:eastAsia="Calibri" w:cs="Calibri"/>
          <w:b w:val="1"/>
          <w:color w:val="000000"/>
          <w:rtl w:val="0"/>
        </w:rPr>
        <w:t xml:space="preserve">.</w:t>
      </w: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5D3"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D4"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D5"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D6" wp14:textId="77777777">
      <w:pPr>
        <w:numPr>
          <w:ilvl w:val="0"/>
          <w:numId w:val="16"/>
        </w:numPr>
        <w:ind w:left="1080" w:firstLine="0"/>
        <w:jc w:val="both"/>
        <w:rPr/>
      </w:pPr>
      <w:r w:rsidRPr="00000000" w:rsidDel="00000000" w:rsidR="00000000">
        <w:rPr>
          <w:rFonts w:ascii="Calibri" w:hAnsi="Calibri" w:eastAsia="Calibri" w:cs="Calibri"/>
          <w:color w:val="000000"/>
          <w:rtl w:val="0"/>
        </w:rPr>
        <w:t xml:space="preserve">Family MAUC is part of the community awareness/mobilization component of IMAM.  </w:t>
      </w:r>
      <w:r w:rsidRPr="00000000" w:rsidDel="00000000" w:rsidR="00000000">
        <w:rPr>
          <w:rtl w:val="0"/>
        </w:rPr>
      </w:r>
    </w:p>
    <w:p xmlns:wp14="http://schemas.microsoft.com/office/word/2010/wordml" w:rsidRPr="00000000" w:rsidR="00000000" w:rsidDel="00000000" w:rsidP="00000000" w:rsidRDefault="00000000" w14:paraId="000005D7" wp14:textId="77777777">
      <w:pPr>
        <w:numPr>
          <w:ilvl w:val="0"/>
          <w:numId w:val="16"/>
        </w:numPr>
        <w:ind w:left="1080" w:firstLine="0"/>
        <w:jc w:val="both"/>
        <w:rPr/>
      </w:pPr>
      <w:r w:rsidRPr="00000000" w:rsidDel="00000000" w:rsidR="00000000">
        <w:rPr>
          <w:rFonts w:ascii="Calibri" w:hAnsi="Calibri" w:eastAsia="Calibri" w:cs="Calibri"/>
          <w:color w:val="000000"/>
          <w:rtl w:val="0"/>
        </w:rPr>
        <w:t xml:space="preserve">It is commonly known as Mother MUAC. It was first piloted in Niger-Africa by an organization called ALIMA. It has been found to be effectively contributing to improved uptake of IMAM services. Mothers/caregivers are able to screen children using the MUAC tape just as volunteers are able to do so. </w:t>
      </w:r>
      <w:r w:rsidRPr="00000000" w:rsidDel="00000000" w:rsidR="00000000">
        <w:rPr>
          <w:rtl w:val="0"/>
        </w:rPr>
      </w:r>
    </w:p>
    <w:p xmlns:wp14="http://schemas.microsoft.com/office/word/2010/wordml" w:rsidRPr="00000000" w:rsidR="00000000" w:rsidDel="00000000" w:rsidP="00000000" w:rsidRDefault="00000000" w14:paraId="000005D8"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5D9"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Family MUAC in the context of COVID-19</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5DA"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DB"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Present slides 6 (3 Minutes) </w:t>
      </w:r>
      <w:r w:rsidRPr="00000000" w:rsidDel="00000000" w:rsidR="00000000">
        <w:rPr>
          <w:rtl w:val="0"/>
        </w:rPr>
      </w:r>
    </w:p>
    <w:p xmlns:wp14="http://schemas.microsoft.com/office/word/2010/wordml" w:rsidRPr="00000000" w:rsidR="00000000" w:rsidDel="00000000" w:rsidP="00000000" w:rsidRDefault="00000000" w14:paraId="000005DC"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DD"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DE" wp14:textId="77777777">
      <w:pPr>
        <w:numPr>
          <w:ilvl w:val="0"/>
          <w:numId w:val="17"/>
        </w:numPr>
        <w:ind w:left="1080" w:firstLine="0"/>
        <w:jc w:val="both"/>
        <w:rPr/>
      </w:pPr>
      <w:r w:rsidRPr="00000000" w:rsidDel="00000000" w:rsidR="00000000">
        <w:rPr>
          <w:rFonts w:ascii="Calibri" w:hAnsi="Calibri" w:eastAsia="Calibri" w:cs="Calibri"/>
          <w:color w:val="000000"/>
          <w:rtl w:val="0"/>
        </w:rPr>
        <w:t xml:space="preserve">During COVID-19, it is recommended to reduce contact between non-household members as much as possible and avoid mass gatherings. Therefore mothers/caregivers are the best option to screen the children in their care for acute malnutrition. </w:t>
      </w:r>
      <w:r w:rsidRPr="00000000" w:rsidDel="00000000" w:rsidR="00000000">
        <w:rPr>
          <w:rtl w:val="0"/>
        </w:rPr>
      </w:r>
    </w:p>
    <w:p xmlns:wp14="http://schemas.microsoft.com/office/word/2010/wordml" w:rsidRPr="00000000" w:rsidR="00000000" w:rsidDel="00000000" w:rsidP="00000000" w:rsidRDefault="00000000" w14:paraId="000005DF" wp14:textId="77777777">
      <w:pPr>
        <w:numPr>
          <w:ilvl w:val="0"/>
          <w:numId w:val="17"/>
        </w:numPr>
        <w:ind w:left="1080" w:firstLine="0"/>
        <w:jc w:val="both"/>
        <w:rPr/>
      </w:pPr>
      <w:r w:rsidRPr="00000000" w:rsidDel="00000000" w:rsidR="00000000">
        <w:rPr>
          <w:rFonts w:ascii="Calibri" w:hAnsi="Calibri" w:eastAsia="Calibri" w:cs="Calibri"/>
          <w:color w:val="000000"/>
          <w:rtl w:val="0"/>
        </w:rPr>
        <w:t xml:space="preserve">Every opportunity should be taken to train the mothers/caregivers.  </w:t>
      </w:r>
      <w:r w:rsidRPr="00000000" w:rsidDel="00000000" w:rsidR="00000000">
        <w:rPr>
          <w:rFonts w:ascii="Calibri" w:hAnsi="Calibri" w:eastAsia="Calibri" w:cs="Calibri"/>
          <w:color w:val="000000"/>
          <w:rtl w:val="0"/>
        </w:rPr>
        <w:br w:type="textWrapping"/>
      </w:r>
      <w:r w:rsidRPr="00000000" w:rsidDel="00000000" w:rsidR="00000000">
        <w:rPr>
          <w:rFonts w:ascii="Calibri" w:hAnsi="Calibri" w:eastAsia="Calibri" w:cs="Calibri"/>
          <w:color w:val="000000"/>
          <w:rtl w:val="0"/>
        </w:rPr>
        <w:t xml:space="preserve">If there are volunteers or BHS already trained, they should train the mothers/caregivers at any point of contact </w:t>
      </w:r>
      <w:r w:rsidRPr="00000000" w:rsidDel="00000000" w:rsidR="00000000">
        <w:rPr>
          <w:rtl w:val="0"/>
        </w:rPr>
      </w:r>
    </w:p>
    <w:p xmlns:wp14="http://schemas.microsoft.com/office/word/2010/wordml" w:rsidRPr="00000000" w:rsidR="00000000" w:rsidDel="00000000" w:rsidP="00000000" w:rsidRDefault="00000000" w14:paraId="000005E0" wp14:textId="77777777">
      <w:pPr>
        <w:numPr>
          <w:ilvl w:val="0"/>
          <w:numId w:val="17"/>
        </w:numPr>
        <w:ind w:left="1080" w:firstLine="0"/>
        <w:jc w:val="both"/>
        <w:rPr/>
      </w:pPr>
      <w:r w:rsidRPr="00000000" w:rsidDel="00000000" w:rsidR="00000000">
        <w:rPr>
          <w:rFonts w:ascii="Calibri" w:hAnsi="Calibri" w:eastAsia="Calibri" w:cs="Calibri"/>
          <w:color w:val="000000"/>
          <w:rtl w:val="0"/>
        </w:rPr>
        <w:t xml:space="preserve">If there are no trained BHS/volunteers, focus should be placed on training them so that they can cascade the training to the mothers/caregivers in their respective communities. </w:t>
      </w:r>
      <w:r w:rsidRPr="00000000" w:rsidDel="00000000" w:rsidR="00000000">
        <w:rPr>
          <w:rtl w:val="0"/>
        </w:rPr>
      </w:r>
    </w:p>
    <w:p xmlns:wp14="http://schemas.microsoft.com/office/word/2010/wordml" w:rsidRPr="00000000" w:rsidR="00000000" w:rsidDel="00000000" w:rsidP="00000000" w:rsidRDefault="00000000" w14:paraId="000005E1" wp14:textId="77777777">
      <w:pPr>
        <w:numPr>
          <w:ilvl w:val="0"/>
          <w:numId w:val="18"/>
        </w:numPr>
        <w:ind w:left="1080" w:firstLine="0"/>
        <w:jc w:val="both"/>
        <w:rPr/>
      </w:pPr>
      <w:r w:rsidRPr="00000000" w:rsidDel="00000000" w:rsidR="00000000">
        <w:rPr>
          <w:rFonts w:ascii="Calibri" w:hAnsi="Calibri" w:eastAsia="Calibri" w:cs="Calibri"/>
          <w:color w:val="000000"/>
          <w:rtl w:val="0"/>
        </w:rPr>
        <w:t xml:space="preserve"> All engagements and trainings should be carried out while respecting COVID-19 IPC measures (PPE, physical distancing, hand washing, sanitizing surfaces)  </w:t>
      </w:r>
      <w:r w:rsidRPr="00000000" w:rsidDel="00000000" w:rsidR="00000000">
        <w:rPr>
          <w:rtl w:val="0"/>
        </w:rPr>
      </w:r>
    </w:p>
    <w:p xmlns:wp14="http://schemas.microsoft.com/office/word/2010/wordml" w:rsidRPr="00000000" w:rsidR="00000000" w:rsidDel="00000000" w:rsidP="00000000" w:rsidRDefault="00000000" w14:paraId="000005E2" wp14:textId="77777777">
      <w:pPr>
        <w:ind w:left="720" w:firstLine="0"/>
        <w:jc w:val="both"/>
        <w:rPr>
          <w:rFonts w:ascii="Calibri" w:hAnsi="Calibri" w:eastAsia="Calibri" w:cs="Calibri"/>
          <w:sz w:val="18"/>
          <w:szCs w:val="18"/>
        </w:rPr>
      </w:pP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5E3"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Advantages of the family MUAC approach</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5E4"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E5"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Choose one activity: Paired discussions or Mentimeter</w:t>
      </w:r>
      <w:r w:rsidRPr="00000000" w:rsidDel="00000000" w:rsidR="00000000">
        <w:rPr>
          <w:rFonts w:ascii="Calibri" w:hAnsi="Calibri" w:eastAsia="Calibri" w:cs="Calibri"/>
          <w:sz w:val="22"/>
          <w:szCs w:val="22"/>
          <w:rtl w:val="0"/>
        </w:rPr>
        <w:t xml:space="preserve"> (10 minutes), Slide 7</w:t>
      </w:r>
      <w:r w:rsidRPr="00000000" w:rsidDel="00000000" w:rsidR="00000000">
        <w:rPr>
          <w:rtl w:val="0"/>
        </w:rPr>
      </w:r>
    </w:p>
    <w:p xmlns:wp14="http://schemas.microsoft.com/office/word/2010/wordml" w:rsidRPr="00000000" w:rsidR="00000000" w:rsidDel="00000000" w:rsidP="00000000" w:rsidRDefault="00000000" w14:paraId="000005E6" wp14:textId="77777777">
      <w:pPr>
        <w:jc w:val="both"/>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5E7"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Note to facilitator:</w:t>
      </w:r>
      <w:r w:rsidRPr="00000000" w:rsidDel="00000000" w:rsidR="00000000">
        <w:rPr>
          <w:rFonts w:ascii="Calibri" w:hAnsi="Calibri" w:eastAsia="Calibri" w:cs="Calibri"/>
          <w:sz w:val="22"/>
          <w:szCs w:val="22"/>
          <w:rtl w:val="0"/>
        </w:rPr>
        <w:t xml:space="preserve"> Slide 7 should be revised in advance based on what activity is selected. </w:t>
      </w:r>
      <w:r w:rsidRPr="00000000" w:rsidDel="00000000" w:rsidR="00000000">
        <w:rPr>
          <w:rtl w:val="0"/>
        </w:rPr>
      </w:r>
    </w:p>
    <w:p xmlns:wp14="http://schemas.microsoft.com/office/word/2010/wordml" w:rsidRPr="00000000" w:rsidR="00000000" w:rsidDel="00000000" w:rsidP="00000000" w:rsidRDefault="00000000" w14:paraId="000005E8" wp14:textId="77777777">
      <w:pPr>
        <w:jc w:val="both"/>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5E9"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i. Paired discussion:</w:t>
      </w:r>
      <w:r w:rsidRPr="00000000" w:rsidDel="00000000" w:rsidR="00000000">
        <w:rPr>
          <w:rFonts w:ascii="Calibri" w:hAnsi="Calibri" w:eastAsia="Calibri" w:cs="Calibri"/>
          <w:sz w:val="22"/>
          <w:szCs w:val="22"/>
          <w:rtl w:val="0"/>
        </w:rPr>
        <w:t xml:space="preserve"> Allow participants to discuss in pairs for 5 minutes what they think are the advantages of the Family MUAC approach. Carry out a plenary to have participants share responses for 5 minutes </w:t>
      </w:r>
      <w:r w:rsidRPr="00000000" w:rsidDel="00000000" w:rsidR="00000000">
        <w:rPr>
          <w:rtl w:val="0"/>
        </w:rPr>
      </w:r>
    </w:p>
    <w:p xmlns:wp14="http://schemas.microsoft.com/office/word/2010/wordml" w:rsidRPr="00000000" w:rsidR="00000000" w:rsidDel="00000000" w:rsidP="00000000" w:rsidRDefault="00000000" w14:paraId="000005EA" wp14:textId="77777777">
      <w:pPr>
        <w:jc w:val="both"/>
        <w:rPr>
          <w:rFonts w:ascii="Calibri" w:hAnsi="Calibri" w:eastAsia="Calibri" w:cs="Calibri"/>
          <w:sz w:val="18"/>
          <w:szCs w:val="18"/>
        </w:rPr>
      </w:pPr>
      <w:r w:rsidRPr="00000000" w:rsidDel="00000000" w:rsidR="00000000">
        <w:rPr>
          <w:rFonts w:ascii="Calibri" w:hAnsi="Calibri" w:eastAsia="Calibri" w:cs="Calibri"/>
          <w:rtl w:val="0"/>
        </w:rPr>
        <w:br w:type="textWrapping"/>
      </w:r>
      <w:r w:rsidRPr="00000000" w:rsidDel="00000000" w:rsidR="00000000">
        <w:rPr>
          <w:rFonts w:ascii="Calibri" w:hAnsi="Calibri" w:eastAsia="Calibri" w:cs="Calibri"/>
          <w:b w:val="1"/>
          <w:sz w:val="22"/>
          <w:szCs w:val="22"/>
          <w:rtl w:val="0"/>
        </w:rPr>
        <w:t xml:space="preserve">ii. Mentimeter:</w:t>
      </w:r>
      <w:r w:rsidRPr="00000000" w:rsidDel="00000000" w:rsidR="00000000">
        <w:rPr>
          <w:rFonts w:ascii="Calibri" w:hAnsi="Calibri" w:eastAsia="Calibri" w:cs="Calibri"/>
          <w:sz w:val="22"/>
          <w:szCs w:val="22"/>
          <w:rtl w:val="0"/>
        </w:rPr>
        <w:t xml:space="preserve"> Use mentimeter to have participants respond to the question; “What are the advantages of the Family MUAC approach?” Review the responses as they appear in Mentimeter. Activity should take 10 Minutes at most. </w:t>
      </w:r>
      <w:r w:rsidRPr="00000000" w:rsidDel="00000000" w:rsidR="00000000">
        <w:rPr>
          <w:rtl w:val="0"/>
        </w:rPr>
      </w:r>
    </w:p>
    <w:p xmlns:wp14="http://schemas.microsoft.com/office/word/2010/wordml" w:rsidRPr="00000000" w:rsidR="00000000" w:rsidDel="00000000" w:rsidP="00000000" w:rsidRDefault="00000000" w14:paraId="000005EB"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EC"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ED"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EE"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Present slide 8 and 9 (5 mins) </w:t>
      </w:r>
      <w:r w:rsidRPr="00000000" w:rsidDel="00000000" w:rsidR="00000000">
        <w:rPr>
          <w:rtl w:val="0"/>
        </w:rPr>
      </w:r>
    </w:p>
    <w:p xmlns:wp14="http://schemas.microsoft.com/office/word/2010/wordml" w:rsidRPr="00000000" w:rsidR="00000000" w:rsidDel="00000000" w:rsidP="00000000" w:rsidRDefault="00000000" w14:paraId="000005EF"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F0"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F1"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8</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F2" wp14:textId="77777777">
      <w:pPr>
        <w:keepNext w:val="0"/>
        <w:keepLines w:val="0"/>
        <w:widowControl w:val="1"/>
        <w:numPr>
          <w:ilvl w:val="0"/>
          <w:numId w:val="191"/>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Easy to understand: Measuring MUAC is not very complicated thus requires basic skills that any caretaker has. Any person can be trained and learn how to use it. Studies have shown that MUAC measurement by caregivers is not inferior to MUAC by trained volunteers or health workers. </w:t>
      </w:r>
    </w:p>
    <w:p xmlns:wp14="http://schemas.microsoft.com/office/word/2010/wordml" w:rsidRPr="00000000" w:rsidR="00000000" w:rsidDel="00000000" w:rsidP="00000000" w:rsidRDefault="00000000" w14:paraId="000005F3" wp14:textId="77777777">
      <w:pPr>
        <w:keepNext w:val="0"/>
        <w:keepLines w:val="0"/>
        <w:widowControl w:val="1"/>
        <w:numPr>
          <w:ilvl w:val="0"/>
          <w:numId w:val="191"/>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Early diagnosis: Mothers/caregivers have continued access to children in their care and thus can screen them regularly compared to community volunteers and health workers, Caregivers do not go to health facilities frequently and/or go with all children under 5yrs and often at health centres, not all health workers screen children during routine consultations unless it’s a nutrition unit or GMP activity. Mothers/caregivers are therefore better placed to screen their children often thus catching the malnutrition before it gets worse. </w:t>
      </w:r>
    </w:p>
    <w:p xmlns:wp14="http://schemas.microsoft.com/office/word/2010/wordml" w:rsidRPr="00000000" w:rsidR="00000000" w:rsidDel="00000000" w:rsidP="00000000" w:rsidRDefault="00000000" w14:paraId="000005F4" wp14:textId="77777777">
      <w:pPr>
        <w:keepNext w:val="0"/>
        <w:keepLines w:val="0"/>
        <w:widowControl w:val="1"/>
        <w:numPr>
          <w:ilvl w:val="0"/>
          <w:numId w:val="191"/>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Reduced admission rates in the ITP/SC:  Early detection ensures that children are treated (in OTP and TSFPs) before they deteriorate to the point of requiring in-patient support.  </w:t>
      </w:r>
    </w:p>
    <w:p xmlns:wp14="http://schemas.microsoft.com/office/word/2010/wordml" w:rsidRPr="00000000" w:rsidR="00000000" w:rsidDel="00000000" w:rsidP="00000000" w:rsidRDefault="00000000" w14:paraId="000005F5" wp14:textId="77777777">
      <w:pPr>
        <w:keepNext w:val="0"/>
        <w:keepLines w:val="0"/>
        <w:widowControl w:val="1"/>
        <w:numPr>
          <w:ilvl w:val="0"/>
          <w:numId w:val="191"/>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Reduces the risk of transmissions of COVID-19:  Family MUAC reduces the physical contact between the caregiver/child and the health workers or volunteers in addition to other people that the caregiver/child pair would come in contact with at a health facility. </w:t>
      </w:r>
    </w:p>
    <w:p xmlns:wp14="http://schemas.microsoft.com/office/word/2010/wordml" w:rsidRPr="00000000" w:rsidR="00000000" w:rsidDel="00000000" w:rsidP="00000000" w:rsidRDefault="00000000" w14:paraId="000005F6"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9</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F7" wp14:textId="77777777">
      <w:pPr>
        <w:keepNext w:val="0"/>
        <w:keepLines w:val="0"/>
        <w:widowControl w:val="1"/>
        <w:numPr>
          <w:ilvl w:val="0"/>
          <w:numId w:val="194"/>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Increased frequency of screening: Mothers/caregivers are always with their children and thus can screen the children in their care any time. Although BHS or other volunteers do screening, they are usually not sufficient in numbers to screen all children in a given community as often as mothers can do it. Other challenges among volunteers that affect their ability to screen children as often as possible include: accessibility, other responsibilities, limited time, motivation etc. </w:t>
      </w:r>
    </w:p>
    <w:p xmlns:wp14="http://schemas.microsoft.com/office/word/2010/wordml" w:rsidRPr="00000000" w:rsidR="00000000" w:rsidDel="00000000" w:rsidP="00000000" w:rsidRDefault="00000000" w14:paraId="000005F8" wp14:textId="77777777">
      <w:pPr>
        <w:keepNext w:val="0"/>
        <w:keepLines w:val="0"/>
        <w:widowControl w:val="1"/>
        <w:numPr>
          <w:ilvl w:val="0"/>
          <w:numId w:val="194"/>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Improves and increases coverage:  With the family MUAC approach, the aim is to train all mothers with in a given catchment area. These will in turn screen </w:t>
      </w:r>
      <w:r w:rsidRPr="00000000" w:rsidDel="00000000" w:rsidR="00000000">
        <w:rPr>
          <w:rFonts w:ascii="Calibri" w:hAnsi="Calibri" w:eastAsia="Calibri" w:cs="Calibri"/>
          <w:sz w:val="22"/>
          <w:szCs w:val="22"/>
          <w:rtl w:val="0"/>
        </w:rPr>
        <w:t xml:space="preserve">children</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in the whole catchment area thus increasing physical coverage of screening. It is th</w:t>
      </w:r>
      <w:r w:rsidRPr="00000000" w:rsidDel="00000000" w:rsidR="00000000">
        <w:rPr>
          <w:rFonts w:ascii="Calibri" w:hAnsi="Calibri" w:eastAsia="Calibri" w:cs="Calibri"/>
          <w:sz w:val="22"/>
          <w:szCs w:val="22"/>
          <w:rtl w:val="0"/>
        </w:rPr>
        <w:t xml:space="preserve">u</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s important that when the family MUAC is put in place, the health authorities put in place measures to ensure accessibility to nutrition services thus improving program coverage. </w:t>
      </w:r>
    </w:p>
    <w:p xmlns:wp14="http://schemas.microsoft.com/office/word/2010/wordml" w:rsidRPr="00000000" w:rsidR="00000000" w:rsidDel="00000000" w:rsidP="00000000" w:rsidRDefault="00000000" w14:paraId="000005F9" wp14:textId="77777777">
      <w:pPr>
        <w:keepNext w:val="0"/>
        <w:keepLines w:val="0"/>
        <w:widowControl w:val="1"/>
        <w:numPr>
          <w:ilvl w:val="0"/>
          <w:numId w:val="194"/>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Cheap: the initial costs for training are high especially when one plans to carry out mass trainings. However, the overall cost reduces over time in comparison to using volunteers. Volunteers require continued incentivization.  </w:t>
      </w:r>
    </w:p>
    <w:p xmlns:wp14="http://schemas.microsoft.com/office/word/2010/wordml" w:rsidRPr="00000000" w:rsidR="00000000" w:rsidDel="00000000" w:rsidP="00000000" w:rsidRDefault="00000000" w14:paraId="000005FA" wp14:textId="77777777">
      <w:pPr>
        <w:keepNext w:val="0"/>
        <w:keepLines w:val="0"/>
        <w:widowControl w:val="1"/>
        <w:numPr>
          <w:ilvl w:val="0"/>
          <w:numId w:val="194"/>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Improves community understanding and acceptance of malnutrition and the program: Mothers/caregivers get to fully understand what malnutrition is thus clarifying on local myths, why their children are admitted in different programs or not and being involved leads to better buy-in. </w:t>
      </w:r>
    </w:p>
    <w:p xmlns:wp14="http://schemas.microsoft.com/office/word/2010/wordml" w:rsidRPr="00000000" w:rsidR="00000000" w:rsidDel="00000000" w:rsidP="00000000" w:rsidRDefault="00000000" w14:paraId="000005FB" wp14:textId="77777777">
      <w:pPr>
        <w:jc w:val="both"/>
        <w:rPr>
          <w:rFonts w:ascii="Calibri" w:hAnsi="Calibri" w:eastAsia="Calibri" w:cs="Calibri"/>
          <w:b w:val="1"/>
          <w:sz w:val="28"/>
          <w:szCs w:val="28"/>
        </w:rPr>
      </w:pPr>
      <w:r w:rsidRPr="00000000" w:rsidDel="00000000" w:rsidR="00000000">
        <w:rPr>
          <w:rtl w:val="0"/>
        </w:rPr>
      </w:r>
    </w:p>
    <w:p xmlns:wp14="http://schemas.microsoft.com/office/word/2010/wordml" w:rsidRPr="00000000" w:rsidR="00000000" w:rsidDel="00000000" w:rsidP="00000000" w:rsidRDefault="00000000" w14:paraId="000005FC"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Challenges of the Family MUAC approach</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5FD"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FE" wp14:textId="77777777">
      <w:pPr>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Present Slide 10 (10 minutes)</w:t>
      </w:r>
    </w:p>
    <w:p xmlns:wp14="http://schemas.microsoft.com/office/word/2010/wordml" w:rsidRPr="00000000" w:rsidR="00000000" w:rsidDel="00000000" w:rsidP="00000000" w:rsidRDefault="00000000" w14:paraId="000005FF"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Activity:</w:t>
      </w:r>
      <w:r w:rsidRPr="00000000" w:rsidDel="00000000" w:rsidR="00000000">
        <w:rPr>
          <w:rFonts w:ascii="Calibri" w:hAnsi="Calibri" w:eastAsia="Calibri" w:cs="Calibri"/>
          <w:rtl w:val="0"/>
        </w:rPr>
        <w:t xml:space="preserve"> Story </w:t>
      </w:r>
    </w:p>
    <w:p xmlns:wp14="http://schemas.microsoft.com/office/word/2010/wordml" w:rsidRPr="00000000" w:rsidR="00000000" w:rsidDel="00000000" w:rsidP="00000000" w:rsidRDefault="00000000" w14:paraId="00000600"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and read twice the story on Slide 10. Using the questions, facilitate a discussion on the challenges with the Family MUAC approach.  </w:t>
      </w:r>
    </w:p>
    <w:p xmlns:wp14="http://schemas.microsoft.com/office/word/2010/wordml" w:rsidRPr="00000000" w:rsidR="00000000" w:rsidDel="00000000" w:rsidP="00000000" w:rsidRDefault="00000000" w14:paraId="0000060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02" wp14:textId="77777777">
      <w:pPr>
        <w:jc w:val="both"/>
        <w:rPr>
          <w:rFonts w:ascii="Calibri" w:hAnsi="Calibri" w:eastAsia="Calibri" w:cs="Calibri"/>
        </w:rPr>
      </w:pPr>
      <w:r w:rsidRPr="00000000" w:rsidDel="00000000" w:rsidR="00000000">
        <w:rPr>
          <w:rFonts w:ascii="Calibri" w:hAnsi="Calibri" w:eastAsia="Calibri" w:cs="Calibri"/>
          <w:rtl w:val="0"/>
        </w:rPr>
        <w:t xml:space="preserve">Suu was trained by the BHS during one of the village meetings. She was given a MUAC tape and asked to measure her child for 2 weeks. She was so excited to be participating in keeping her baby healthy. 2 weeks after the training, she measured the MUAC of her 2-year-old Thuli. She noted the color as yellow and took Thuli to the health centre as had been recommended in the training.   </w:t>
      </w:r>
    </w:p>
    <w:p xmlns:wp14="http://schemas.microsoft.com/office/word/2010/wordml" w:rsidRPr="00000000" w:rsidR="00000000" w:rsidDel="00000000" w:rsidP="00000000" w:rsidRDefault="00000000" w14:paraId="0000060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04" wp14:textId="77777777">
      <w:pPr>
        <w:jc w:val="both"/>
        <w:rPr>
          <w:rFonts w:ascii="Calibri" w:hAnsi="Calibri" w:eastAsia="Calibri" w:cs="Calibri"/>
        </w:rPr>
      </w:pPr>
      <w:r w:rsidRPr="00000000" w:rsidDel="00000000" w:rsidR="00000000">
        <w:rPr>
          <w:rFonts w:ascii="Calibri" w:hAnsi="Calibri" w:eastAsia="Calibri" w:cs="Calibri"/>
          <w:rtl w:val="0"/>
        </w:rPr>
        <w:t xml:space="preserve">While waiting for the health worker, she overhead other mothers complaining that they screened their children several times and came to the nutrition centre but were never admitted and so they will never waste their time measuring the MUAC. One of the mothers said she stopped measuring because the BHS representative in their village told her she was not capable.  </w:t>
      </w:r>
    </w:p>
    <w:p xmlns:wp14="http://schemas.microsoft.com/office/word/2010/wordml" w:rsidRPr="00000000" w:rsidR="00000000" w:rsidDel="00000000" w:rsidP="00000000" w:rsidRDefault="00000000" w14:paraId="0000060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06" wp14:textId="77777777">
      <w:pPr>
        <w:jc w:val="both"/>
        <w:rPr>
          <w:rFonts w:ascii="Calibri" w:hAnsi="Calibri" w:eastAsia="Calibri" w:cs="Calibri"/>
        </w:rPr>
      </w:pPr>
      <w:r w:rsidRPr="00000000" w:rsidDel="00000000" w:rsidR="00000000">
        <w:rPr>
          <w:rFonts w:ascii="Calibri" w:hAnsi="Calibri" w:eastAsia="Calibri" w:cs="Calibri"/>
          <w:rtl w:val="0"/>
        </w:rPr>
        <w:t xml:space="preserve">Suu was disturbed by the conversation. As the health worker was measuring the child, she tried to ask her why some children are not admitted, the health worker rudely responded that it should not concern her and reprimanded her for not taking the measurements properly and wasting her time as the Thuli is actually in green which means she did not need to come to the clinic.  </w:t>
      </w:r>
    </w:p>
    <w:p xmlns:wp14="http://schemas.microsoft.com/office/word/2010/wordml" w:rsidRPr="00000000" w:rsidR="00000000" w:rsidDel="00000000" w:rsidP="00000000" w:rsidRDefault="00000000" w14:paraId="00000607"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08" wp14:textId="77777777">
      <w:pPr>
        <w:jc w:val="both"/>
        <w:rPr>
          <w:rFonts w:ascii="Calibri" w:hAnsi="Calibri" w:eastAsia="Calibri" w:cs="Calibri"/>
        </w:rPr>
      </w:pPr>
      <w:r w:rsidRPr="00000000" w:rsidDel="00000000" w:rsidR="00000000">
        <w:rPr>
          <w:rFonts w:ascii="Calibri" w:hAnsi="Calibri" w:eastAsia="Calibri" w:cs="Calibri"/>
          <w:rtl w:val="0"/>
        </w:rPr>
        <w:t xml:space="preserve">1. What challenges can you find in the story that may have an impact on the uptake of the family MUAC approach? </w:t>
      </w:r>
    </w:p>
    <w:p xmlns:wp14="http://schemas.microsoft.com/office/word/2010/wordml" w:rsidRPr="00000000" w:rsidR="00000000" w:rsidDel="00000000" w:rsidP="00000000" w:rsidRDefault="00000000" w14:paraId="00000609" wp14:textId="77777777">
      <w:pPr>
        <w:jc w:val="both"/>
        <w:rPr>
          <w:rFonts w:ascii="Calibri" w:hAnsi="Calibri" w:eastAsia="Calibri" w:cs="Calibri"/>
        </w:rPr>
      </w:pPr>
      <w:r w:rsidRPr="00000000" w:rsidDel="00000000" w:rsidR="00000000">
        <w:rPr>
          <w:rFonts w:ascii="Calibri" w:hAnsi="Calibri" w:eastAsia="Calibri" w:cs="Calibri"/>
          <w:rtl w:val="0"/>
        </w:rPr>
        <w:t xml:space="preserve">2. What other challenges are likely to face the Mother MUAC approach? </w:t>
      </w:r>
    </w:p>
    <w:p xmlns:wp14="http://schemas.microsoft.com/office/word/2010/wordml" w:rsidRPr="00000000" w:rsidR="00000000" w:rsidDel="00000000" w:rsidP="00000000" w:rsidRDefault="00000000" w14:paraId="0000060A"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0B"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Slides 11 and 12 (5 minutes)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0C"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0D"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Family MUAC training</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60E"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Introduction (Slide 13, 2 mins)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0F" wp14:textId="77777777">
      <w:pPr>
        <w:numPr>
          <w:ilvl w:val="0"/>
          <w:numId w:val="34"/>
        </w:numPr>
        <w:ind w:left="1080" w:firstLine="0"/>
        <w:jc w:val="both"/>
        <w:rPr/>
      </w:pPr>
      <w:r w:rsidRPr="00000000" w:rsidDel="00000000" w:rsidR="00000000">
        <w:rPr>
          <w:rFonts w:ascii="Calibri" w:hAnsi="Calibri" w:eastAsia="Calibri" w:cs="Calibri"/>
          <w:color w:val="000000"/>
          <w:rtl w:val="0"/>
        </w:rPr>
        <w:t xml:space="preserve">Introduce the section by explaining </w:t>
      </w:r>
      <w:r w:rsidRPr="00000000" w:rsidDel="00000000" w:rsidR="00000000">
        <w:rPr>
          <w:rFonts w:ascii="Calibri" w:hAnsi="Calibri" w:eastAsia="Calibri" w:cs="Calibri"/>
          <w:rtl w:val="0"/>
        </w:rPr>
        <w:t xml:space="preserve">that the next</w:t>
      </w:r>
      <w:r w:rsidRPr="00000000" w:rsidDel="00000000" w:rsidR="00000000">
        <w:rPr>
          <w:rFonts w:ascii="Calibri" w:hAnsi="Calibri" w:eastAsia="Calibri" w:cs="Calibri"/>
          <w:color w:val="000000"/>
          <w:rtl w:val="0"/>
        </w:rPr>
        <w:t xml:space="preserve"> discussion looks at a complete family MUAC training.  </w:t>
      </w:r>
      <w:r w:rsidRPr="00000000" w:rsidDel="00000000" w:rsidR="00000000">
        <w:rPr>
          <w:rtl w:val="0"/>
        </w:rPr>
      </w:r>
    </w:p>
    <w:p xmlns:wp14="http://schemas.microsoft.com/office/word/2010/wordml" w:rsidRPr="00000000" w:rsidR="00000000" w:rsidDel="00000000" w:rsidP="00000000" w:rsidRDefault="00000000" w14:paraId="00000610" wp14:textId="77777777">
      <w:pPr>
        <w:numPr>
          <w:ilvl w:val="0"/>
          <w:numId w:val="34"/>
        </w:numPr>
        <w:ind w:left="1080" w:firstLine="0"/>
        <w:jc w:val="both"/>
        <w:rPr/>
      </w:pPr>
      <w:r w:rsidRPr="00000000" w:rsidDel="00000000" w:rsidR="00000000">
        <w:rPr>
          <w:rFonts w:ascii="Calibri" w:hAnsi="Calibri" w:eastAsia="Calibri" w:cs="Calibri"/>
          <w:color w:val="000000"/>
          <w:rtl w:val="0"/>
        </w:rPr>
        <w:t xml:space="preserve">It includes how to plan for a Family MUAC training, content that can be shared with mothers in short time, approach to take to train mothers and caregivers during COVID-19 and when and where a training can be done. </w:t>
      </w:r>
      <w:r w:rsidRPr="00000000" w:rsidDel="00000000" w:rsidR="00000000">
        <w:rPr>
          <w:rtl w:val="0"/>
        </w:rPr>
      </w:r>
    </w:p>
    <w:p xmlns:wp14="http://schemas.microsoft.com/office/word/2010/wordml" w:rsidRPr="00000000" w:rsidR="00000000" w:rsidDel="00000000" w:rsidP="00000000" w:rsidRDefault="00000000" w14:paraId="00000611" wp14:textId="77777777">
      <w:pPr>
        <w:numPr>
          <w:ilvl w:val="0"/>
          <w:numId w:val="34"/>
        </w:numPr>
        <w:ind w:left="1080" w:firstLine="0"/>
        <w:jc w:val="both"/>
        <w:rPr/>
      </w:pPr>
      <w:r w:rsidRPr="00000000" w:rsidDel="00000000" w:rsidR="00000000">
        <w:rPr>
          <w:rFonts w:ascii="Calibri" w:hAnsi="Calibri" w:eastAsia="Calibri" w:cs="Calibri"/>
          <w:color w:val="000000"/>
          <w:rtl w:val="0"/>
        </w:rPr>
        <w:t xml:space="preserve">Remind participants that </w:t>
      </w:r>
      <w:r w:rsidRPr="00000000" w:rsidDel="00000000" w:rsidR="00000000">
        <w:rPr>
          <w:rFonts w:ascii="Calibri" w:hAnsi="Calibri" w:eastAsia="Calibri" w:cs="Calibri"/>
          <w:b w:val="1"/>
          <w:color w:val="000000"/>
          <w:rtl w:val="0"/>
        </w:rPr>
        <w:t xml:space="preserve">DURING COVID-19, THE TRAINING SHOULD FOCUS MAINLY ON MUAC MEASUREMENT, ASSESSING FOR OEDEMA AND THE REFERRAL PROCESS IN ADDITION TO COVID-19 MESSAGING.</w:t>
      </w: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612" wp14:textId="77777777">
      <w:pPr>
        <w:numPr>
          <w:ilvl w:val="0"/>
          <w:numId w:val="34"/>
        </w:numPr>
        <w:ind w:left="1080" w:firstLine="0"/>
        <w:jc w:val="both"/>
        <w:rPr/>
      </w:pPr>
      <w:r w:rsidRPr="00000000" w:rsidDel="00000000" w:rsidR="00000000">
        <w:rPr>
          <w:rFonts w:ascii="Calibri" w:hAnsi="Calibri" w:eastAsia="Calibri" w:cs="Calibri"/>
          <w:color w:val="000000"/>
          <w:rtl w:val="0"/>
        </w:rPr>
        <w:t xml:space="preserve">Before presenting slide 14, ask participants what they think should be done in preparation for a training of mothers/caregivers. </w:t>
      </w:r>
      <w:r w:rsidRPr="00000000" w:rsidDel="00000000" w:rsidR="00000000">
        <w:rPr>
          <w:rtl w:val="0"/>
        </w:rPr>
      </w:r>
    </w:p>
    <w:p xmlns:wp14="http://schemas.microsoft.com/office/word/2010/wordml" w:rsidRPr="00000000" w:rsidR="00000000" w:rsidDel="00000000" w:rsidP="00000000" w:rsidRDefault="00000000" w14:paraId="00000613"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61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14 (5 minutes) and discuss what should be done before the training</w:t>
      </w:r>
      <w:r w:rsidRPr="00000000" w:rsidDel="00000000" w:rsidR="00000000">
        <w:rPr>
          <w:rtl w:val="0"/>
        </w:rPr>
      </w:r>
    </w:p>
    <w:p xmlns:wp14="http://schemas.microsoft.com/office/word/2010/wordml" w:rsidRPr="00000000" w:rsidR="00000000" w:rsidDel="00000000" w:rsidP="00000000" w:rsidRDefault="00000000" w14:paraId="00000615"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16"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 </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17" wp14:textId="77777777">
      <w:pPr>
        <w:numPr>
          <w:ilvl w:val="0"/>
          <w:numId w:val="193"/>
        </w:numPr>
        <w:ind w:left="720" w:hanging="360"/>
        <w:jc w:val="both"/>
        <w:rPr/>
      </w:pPr>
      <w:r w:rsidRPr="00000000" w:rsidDel="00000000" w:rsidR="00000000">
        <w:rPr>
          <w:rFonts w:ascii="Calibri" w:hAnsi="Calibri" w:eastAsia="Calibri" w:cs="Calibri"/>
          <w:color w:val="000000"/>
          <w:sz w:val="22"/>
          <w:szCs w:val="22"/>
          <w:rtl w:val="0"/>
        </w:rPr>
        <w:t xml:space="preserve">For Family MUAC to be effective, it’s important that all mothers/caregivers of children under 5 years are trained on how to screen for malnutrition (MUAC and oedema). This ensures better coverage. </w:t>
      </w:r>
      <w:r w:rsidRPr="00000000" w:rsidDel="00000000" w:rsidR="00000000">
        <w:rPr>
          <w:rtl w:val="0"/>
        </w:rPr>
      </w:r>
    </w:p>
    <w:p xmlns:wp14="http://schemas.microsoft.com/office/word/2010/wordml" w:rsidRPr="00000000" w:rsidR="00000000" w:rsidDel="00000000" w:rsidP="00000000" w:rsidRDefault="00000000" w14:paraId="00000618" wp14:textId="77777777">
      <w:pPr>
        <w:numPr>
          <w:ilvl w:val="0"/>
          <w:numId w:val="193"/>
        </w:numPr>
        <w:ind w:left="720" w:hanging="360"/>
        <w:jc w:val="both"/>
        <w:rPr/>
      </w:pPr>
      <w:r w:rsidRPr="00000000" w:rsidDel="00000000" w:rsidR="00000000">
        <w:rPr>
          <w:rFonts w:ascii="Calibri" w:hAnsi="Calibri" w:eastAsia="Calibri" w:cs="Calibri"/>
          <w:color w:val="000000"/>
          <w:sz w:val="22"/>
          <w:szCs w:val="22"/>
          <w:rtl w:val="0"/>
        </w:rPr>
        <w:t xml:space="preserve">It is important to determine where the training is to be carried out from (e.g at the health centres, church, mosque, community hall, home of a local leader etc), time and how-either individual trainings or group trainings. All these should be contextualized as much as possible for each community </w:t>
      </w:r>
      <w:r w:rsidRPr="00000000" w:rsidDel="00000000" w:rsidR="00000000">
        <w:rPr>
          <w:rtl w:val="0"/>
        </w:rPr>
      </w:r>
    </w:p>
    <w:p xmlns:wp14="http://schemas.microsoft.com/office/word/2010/wordml" w:rsidRPr="00000000" w:rsidR="00000000" w:rsidDel="00000000" w:rsidP="00000000" w:rsidRDefault="00000000" w14:paraId="00000619" wp14:textId="77777777">
      <w:pPr>
        <w:numPr>
          <w:ilvl w:val="0"/>
          <w:numId w:val="193"/>
        </w:numPr>
        <w:ind w:left="720" w:hanging="360"/>
        <w:jc w:val="both"/>
        <w:rPr/>
      </w:pPr>
      <w:r w:rsidRPr="00000000" w:rsidDel="00000000" w:rsidR="00000000">
        <w:rPr>
          <w:rFonts w:ascii="Calibri" w:hAnsi="Calibri" w:eastAsia="Calibri" w:cs="Calibri"/>
          <w:color w:val="000000"/>
          <w:sz w:val="22"/>
          <w:szCs w:val="22"/>
          <w:rtl w:val="0"/>
        </w:rPr>
        <w:t xml:space="preserve">Trainers: Whomever is to train should be decided at the planning stage. These can be health workers or trained BHS or trained volunteers  </w:t>
      </w:r>
      <w:r w:rsidRPr="00000000" w:rsidDel="00000000" w:rsidR="00000000">
        <w:rPr>
          <w:rtl w:val="0"/>
        </w:rPr>
      </w:r>
    </w:p>
    <w:p xmlns:wp14="http://schemas.microsoft.com/office/word/2010/wordml" w:rsidRPr="00000000" w:rsidR="00000000" w:rsidDel="00000000" w:rsidP="00000000" w:rsidRDefault="00000000" w14:paraId="0000061A" wp14:textId="77777777">
      <w:pPr>
        <w:numPr>
          <w:ilvl w:val="0"/>
          <w:numId w:val="193"/>
        </w:numPr>
        <w:ind w:left="720" w:hanging="360"/>
        <w:jc w:val="both"/>
        <w:rPr/>
      </w:pPr>
      <w:r w:rsidRPr="00000000" w:rsidDel="00000000" w:rsidR="00000000">
        <w:rPr>
          <w:rFonts w:ascii="Calibri" w:hAnsi="Calibri" w:eastAsia="Calibri" w:cs="Calibri"/>
          <w:color w:val="000000"/>
          <w:sz w:val="22"/>
          <w:szCs w:val="22"/>
          <w:rtl w:val="0"/>
        </w:rPr>
        <w:t xml:space="preserve">It is </w:t>
      </w:r>
      <w:r w:rsidRPr="00000000" w:rsidDel="00000000" w:rsidR="00000000">
        <w:rPr>
          <w:rFonts w:ascii="Calibri" w:hAnsi="Calibri" w:eastAsia="Calibri" w:cs="Calibri"/>
          <w:sz w:val="22"/>
          <w:szCs w:val="22"/>
          <w:rtl w:val="0"/>
        </w:rPr>
        <w:t xml:space="preserve">important that all</w:t>
      </w:r>
      <w:r w:rsidRPr="00000000" w:rsidDel="00000000" w:rsidR="00000000">
        <w:rPr>
          <w:rFonts w:ascii="Calibri" w:hAnsi="Calibri" w:eastAsia="Calibri" w:cs="Calibri"/>
          <w:color w:val="000000"/>
          <w:sz w:val="22"/>
          <w:szCs w:val="22"/>
          <w:rtl w:val="0"/>
        </w:rPr>
        <w:t xml:space="preserve"> the required resources are available prior to the training. </w:t>
      </w:r>
      <w:r w:rsidRPr="00000000" w:rsidDel="00000000" w:rsidR="00000000">
        <w:rPr>
          <w:rFonts w:ascii="Calibri" w:hAnsi="Calibri" w:eastAsia="Calibri" w:cs="Calibri"/>
          <w:sz w:val="22"/>
          <w:szCs w:val="22"/>
          <w:rtl w:val="0"/>
        </w:rPr>
        <w:t xml:space="preserve">R</w:t>
      </w:r>
      <w:r w:rsidRPr="00000000" w:rsidDel="00000000" w:rsidR="00000000">
        <w:rPr>
          <w:rFonts w:ascii="Calibri" w:hAnsi="Calibri" w:eastAsia="Calibri" w:cs="Calibri"/>
          <w:color w:val="000000"/>
          <w:sz w:val="22"/>
          <w:szCs w:val="22"/>
          <w:rtl w:val="0"/>
        </w:rPr>
        <w:t xml:space="preserve">esources should include any materials required for training and those needed to effect COVID-19 prevention measures. It is important to decide on whether the trained mothers/caregivers will receive a kit/gift/incentive on the day of training. It is advisable to provide this once, not a monthly or continuing incentive as is done for volunteers or BHS. These can include so</w:t>
      </w:r>
      <w:r w:rsidRPr="00000000" w:rsidDel="00000000" w:rsidR="00000000">
        <w:rPr>
          <w:rFonts w:ascii="Calibri" w:hAnsi="Calibri" w:eastAsia="Calibri" w:cs="Calibri"/>
          <w:sz w:val="22"/>
          <w:szCs w:val="22"/>
          <w:rtl w:val="0"/>
        </w:rPr>
        <w:t xml:space="preserve">ap, buckets, baby WASH items, etc.</w:t>
      </w:r>
    </w:p>
    <w:p xmlns:wp14="http://schemas.microsoft.com/office/word/2010/wordml" w:rsidRPr="00000000" w:rsidR="00000000" w:rsidDel="00000000" w:rsidP="00000000" w:rsidRDefault="00000000" w14:paraId="0000061B" wp14:textId="77777777">
      <w:pPr>
        <w:keepNext w:val="0"/>
        <w:keepLines w:val="0"/>
        <w:widowControl w:val="1"/>
        <w:numPr>
          <w:ilvl w:val="0"/>
          <w:numId w:val="19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COVID-19 pre</w:t>
      </w:r>
      <w:r w:rsidRPr="00000000" w:rsidDel="00000000" w:rsidR="00000000">
        <w:rPr>
          <w:rFonts w:ascii="Calibri" w:hAnsi="Calibri" w:eastAsia="Calibri" w:cs="Calibri"/>
          <w:sz w:val="22"/>
          <w:szCs w:val="22"/>
          <w:rtl w:val="0"/>
        </w:rPr>
        <w:t xml:space="preserve">ven</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tion measures must be diligently followed at all times-physical distancing, mask, hand washing or sanitizing. Additional measures during training include COVID-19 rapid assessment prior to the training, use of one MUAC per mother/caregiver, documentation of contact information for all participants.  </w:t>
      </w:r>
      <w:r w:rsidRPr="00000000" w:rsidDel="00000000" w:rsidR="00000000">
        <w:rPr>
          <w:rtl w:val="0"/>
        </w:rPr>
      </w:r>
    </w:p>
    <w:p xmlns:wp14="http://schemas.microsoft.com/office/word/2010/wordml" w:rsidRPr="00000000" w:rsidR="00000000" w:rsidDel="00000000" w:rsidP="00000000" w:rsidRDefault="00000000" w14:paraId="0000061C" wp14:textId="77777777">
      <w:pPr>
        <w:jc w:val="both"/>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61D"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When and where to conduct a Family MUAC training</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61E"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1F"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Present Slide 15 (3 minutes) and explain when and where a training can be done.</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20"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21"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Activity: Open discussion (3 minutes). </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22"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Ask participants which of the projected opportunities would be appropriate during the pandemic. </w:t>
      </w:r>
      <w:r w:rsidRPr="00000000" w:rsidDel="00000000" w:rsidR="00000000">
        <w:rPr>
          <w:rtl w:val="0"/>
        </w:rPr>
      </w:r>
    </w:p>
    <w:p xmlns:wp14="http://schemas.microsoft.com/office/word/2010/wordml" w:rsidRPr="00000000" w:rsidR="00000000" w:rsidDel="00000000" w:rsidP="00000000" w:rsidRDefault="00000000" w14:paraId="00000623"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Response</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24" wp14:textId="77777777">
      <w:pPr>
        <w:keepNext w:val="0"/>
        <w:keepLines w:val="0"/>
        <w:widowControl w:val="1"/>
        <w:numPr>
          <w:ilvl w:val="0"/>
          <w:numId w:val="197"/>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All except GFD and community mass activities can be appropriate if COVID-19 prevention measures are put in place i.e. physical distancing, sanitizing surfaces, handwashing, proper ventilation, not sharing the MUAC tapes etc) </w:t>
      </w:r>
    </w:p>
    <w:p xmlns:wp14="http://schemas.microsoft.com/office/word/2010/wordml" w:rsidRPr="00000000" w:rsidR="00000000" w:rsidDel="00000000" w:rsidP="00000000" w:rsidRDefault="00000000" w14:paraId="00000625" wp14:textId="77777777">
      <w:pPr>
        <w:keepNext w:val="0"/>
        <w:keepLines w:val="0"/>
        <w:widowControl w:val="1"/>
        <w:numPr>
          <w:ilvl w:val="0"/>
          <w:numId w:val="197"/>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Explain that shortly there is a discussion on proposed approaches of doing a family MUAC training during COVID-19. </w:t>
      </w:r>
    </w:p>
    <w:p xmlns:wp14="http://schemas.microsoft.com/office/word/2010/wordml" w:rsidRPr="00000000" w:rsidR="00000000" w:rsidDel="00000000" w:rsidP="00000000" w:rsidRDefault="00000000" w14:paraId="00000626"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27" wp14:textId="77777777">
      <w:pPr>
        <w:keepNext w:val="0"/>
        <w:keepLines w:val="0"/>
        <w:widowControl w:val="1"/>
        <w:numPr>
          <w:ilvl w:val="1"/>
          <w:numId w:val="196"/>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National recommendations on prevention against COVID-19 must be followed at all times when a training is being carried out. </w:t>
      </w:r>
    </w:p>
    <w:p xmlns:wp14="http://schemas.microsoft.com/office/word/2010/wordml" w:rsidRPr="00000000" w:rsidR="00000000" w:rsidDel="00000000" w:rsidP="00000000" w:rsidRDefault="00000000" w14:paraId="00000628" wp14:textId="77777777">
      <w:pPr>
        <w:keepNext w:val="0"/>
        <w:keepLines w:val="0"/>
        <w:widowControl w:val="1"/>
        <w:numPr>
          <w:ilvl w:val="1"/>
          <w:numId w:val="196"/>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Every point of contact with mothers/caregivers of children should be used as an opportunity to train on Family MUAC and given a MUAC tape. </w:t>
      </w:r>
    </w:p>
    <w:p xmlns:wp14="http://schemas.microsoft.com/office/word/2010/wordml" w:rsidRPr="00000000" w:rsidR="00000000" w:rsidDel="00000000" w:rsidP="00000000" w:rsidRDefault="00000000" w14:paraId="00000629" wp14:textId="77777777">
      <w:pPr>
        <w:keepNext w:val="0"/>
        <w:keepLines w:val="0"/>
        <w:widowControl w:val="1"/>
        <w:numPr>
          <w:ilvl w:val="1"/>
          <w:numId w:val="196"/>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Measures should be put in place to follow up the trained mothers/caregivers</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w:t>
      </w:r>
    </w:p>
    <w:p xmlns:wp14="http://schemas.microsoft.com/office/word/2010/wordml" w:rsidRPr="00000000" w:rsidR="00000000" w:rsidDel="00000000" w:rsidP="00000000" w:rsidRDefault="00000000" w14:paraId="0000062A" wp14:textId="77777777">
      <w:pPr>
        <w:ind w:firstLine="50"/>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62B"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During the training</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62C"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2D"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Present Slide 16 (5 minutes) on what should be carried out during the training, explaining the training method.  </w:t>
      </w:r>
      <w:r w:rsidRPr="00000000" w:rsidDel="00000000" w:rsidR="00000000">
        <w:rPr>
          <w:rtl w:val="0"/>
        </w:rPr>
      </w:r>
    </w:p>
    <w:p xmlns:wp14="http://schemas.microsoft.com/office/word/2010/wordml" w:rsidRPr="00000000" w:rsidR="00000000" w:rsidDel="00000000" w:rsidP="00000000" w:rsidRDefault="00000000" w14:paraId="0000062E"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2F"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30" wp14:textId="77777777">
      <w:pPr>
        <w:numPr>
          <w:ilvl w:val="0"/>
          <w:numId w:val="200"/>
        </w:numPr>
        <w:ind w:left="1080" w:hanging="360"/>
        <w:jc w:val="both"/>
        <w:rPr/>
      </w:pPr>
      <w:r w:rsidRPr="00000000" w:rsidDel="00000000" w:rsidR="00000000">
        <w:rPr>
          <w:rFonts w:ascii="Calibri" w:hAnsi="Calibri" w:eastAsia="Calibri" w:cs="Calibri"/>
          <w:color w:val="000000"/>
          <w:rtl w:val="0"/>
        </w:rPr>
        <w:t xml:space="preserve">There is no one single training approach that can be used. It all depends on the context, the modality preferred for example planned </w:t>
      </w:r>
      <w:r w:rsidRPr="00000000" w:rsidDel="00000000" w:rsidR="00000000">
        <w:rPr>
          <w:rFonts w:ascii="Calibri" w:hAnsi="Calibri" w:eastAsia="Calibri" w:cs="Calibri"/>
          <w:rtl w:val="0"/>
        </w:rPr>
        <w:t xml:space="preserve">training</w:t>
      </w:r>
      <w:r w:rsidRPr="00000000" w:rsidDel="00000000" w:rsidR="00000000">
        <w:rPr>
          <w:rFonts w:ascii="Calibri" w:hAnsi="Calibri" w:eastAsia="Calibri" w:cs="Calibri"/>
          <w:color w:val="000000"/>
          <w:rtl w:val="0"/>
        </w:rPr>
        <w:t xml:space="preserve"> or opportunistic </w:t>
      </w:r>
      <w:r w:rsidRPr="00000000" w:rsidDel="00000000" w:rsidR="00000000">
        <w:rPr>
          <w:rFonts w:ascii="Calibri" w:hAnsi="Calibri" w:eastAsia="Calibri" w:cs="Calibri"/>
          <w:rtl w:val="0"/>
        </w:rPr>
        <w:t xml:space="preserve">training</w:t>
      </w:r>
      <w:r w:rsidRPr="00000000" w:rsidDel="00000000" w:rsidR="00000000">
        <w:rPr>
          <w:rFonts w:ascii="Calibri" w:hAnsi="Calibri" w:eastAsia="Calibri" w:cs="Calibri"/>
          <w:color w:val="000000"/>
          <w:rtl w:val="0"/>
        </w:rPr>
        <w:t xml:space="preserve">, resources etc. </w:t>
      </w:r>
      <w:r w:rsidRPr="00000000" w:rsidDel="00000000" w:rsidR="00000000">
        <w:rPr>
          <w:rtl w:val="0"/>
        </w:rPr>
      </w:r>
    </w:p>
    <w:p xmlns:wp14="http://schemas.microsoft.com/office/word/2010/wordml" w:rsidRPr="00000000" w:rsidR="00000000" w:rsidDel="00000000" w:rsidP="00000000" w:rsidRDefault="00000000" w14:paraId="00000631" wp14:textId="77777777">
      <w:pPr>
        <w:numPr>
          <w:ilvl w:val="0"/>
          <w:numId w:val="200"/>
        </w:numPr>
        <w:ind w:left="1080" w:hanging="360"/>
        <w:jc w:val="both"/>
        <w:rPr/>
      </w:pPr>
      <w:r w:rsidRPr="00000000" w:rsidDel="00000000" w:rsidR="00000000">
        <w:rPr>
          <w:rFonts w:ascii="Calibri" w:hAnsi="Calibri" w:eastAsia="Calibri" w:cs="Calibri"/>
          <w:color w:val="000000"/>
          <w:rtl w:val="0"/>
        </w:rPr>
        <w:t xml:space="preserve">Emphasis should be on ensuring that the </w:t>
      </w:r>
      <w:r w:rsidRPr="00000000" w:rsidDel="00000000" w:rsidR="00000000">
        <w:rPr>
          <w:rFonts w:ascii="Calibri" w:hAnsi="Calibri" w:eastAsia="Calibri" w:cs="Calibri"/>
          <w:rtl w:val="0"/>
        </w:rPr>
        <w:t xml:space="preserve">training</w:t>
      </w:r>
      <w:r w:rsidRPr="00000000" w:rsidDel="00000000" w:rsidR="00000000">
        <w:rPr>
          <w:rFonts w:ascii="Calibri" w:hAnsi="Calibri" w:eastAsia="Calibri" w:cs="Calibri"/>
          <w:color w:val="000000"/>
          <w:rtl w:val="0"/>
        </w:rPr>
        <w:t xml:space="preserve"> </w:t>
      </w:r>
      <w:r w:rsidRPr="00000000" w:rsidDel="00000000" w:rsidR="00000000">
        <w:rPr>
          <w:rFonts w:ascii="Calibri" w:hAnsi="Calibri" w:eastAsia="Calibri" w:cs="Calibri"/>
          <w:rtl w:val="0"/>
        </w:rPr>
        <w:t xml:space="preserve">is</w:t>
      </w:r>
      <w:r w:rsidRPr="00000000" w:rsidDel="00000000" w:rsidR="00000000">
        <w:rPr>
          <w:rFonts w:ascii="Calibri" w:hAnsi="Calibri" w:eastAsia="Calibri" w:cs="Calibri"/>
          <w:color w:val="000000"/>
          <w:rtl w:val="0"/>
        </w:rPr>
        <w:t xml:space="preserve"> practical/ demonstrations are done. </w:t>
      </w:r>
      <w:r w:rsidRPr="00000000" w:rsidDel="00000000" w:rsidR="00000000">
        <w:rPr>
          <w:rtl w:val="0"/>
        </w:rPr>
      </w:r>
    </w:p>
    <w:p xmlns:wp14="http://schemas.microsoft.com/office/word/2010/wordml" w:rsidRPr="00000000" w:rsidR="00000000" w:rsidDel="00000000" w:rsidP="00000000" w:rsidRDefault="00000000" w14:paraId="00000632" wp14:textId="77777777">
      <w:pPr>
        <w:numPr>
          <w:ilvl w:val="0"/>
          <w:numId w:val="200"/>
        </w:numPr>
        <w:ind w:left="1080" w:hanging="360"/>
        <w:jc w:val="both"/>
        <w:rPr/>
      </w:pPr>
      <w:r w:rsidRPr="00000000" w:rsidDel="00000000" w:rsidR="00000000">
        <w:rPr>
          <w:rFonts w:ascii="Calibri" w:hAnsi="Calibri" w:eastAsia="Calibri" w:cs="Calibri"/>
          <w:color w:val="000000"/>
          <w:rtl w:val="0"/>
        </w:rPr>
        <w:t xml:space="preserve">In the context of COVID-19, videos can be used to show mothers/caregivers how MUAC is measured and oedema assessed. Photos/images are more appealing to learners and help mothers/caregiver to visualize the actions thus increasing the assimilation </w:t>
      </w:r>
      <w:r w:rsidRPr="00000000" w:rsidDel="00000000" w:rsidR="00000000">
        <w:rPr>
          <w:rFonts w:ascii="Calibri" w:hAnsi="Calibri" w:eastAsia="Calibri" w:cs="Calibri"/>
          <w:rtl w:val="0"/>
        </w:rPr>
        <w:t xml:space="preserve">of the</w:t>
      </w:r>
      <w:r w:rsidRPr="00000000" w:rsidDel="00000000" w:rsidR="00000000">
        <w:rPr>
          <w:rFonts w:ascii="Calibri" w:hAnsi="Calibri" w:eastAsia="Calibri" w:cs="Calibri"/>
          <w:color w:val="000000"/>
          <w:rtl w:val="0"/>
        </w:rPr>
        <w:t xml:space="preserve"> approach. </w:t>
      </w:r>
      <w:r w:rsidRPr="00000000" w:rsidDel="00000000" w:rsidR="00000000">
        <w:rPr>
          <w:rtl w:val="0"/>
        </w:rPr>
      </w:r>
    </w:p>
    <w:p xmlns:wp14="http://schemas.microsoft.com/office/word/2010/wordml" w:rsidRPr="00000000" w:rsidR="00000000" w:rsidDel="00000000" w:rsidP="00000000" w:rsidRDefault="00000000" w14:paraId="00000633" wp14:textId="77777777">
      <w:pPr>
        <w:numPr>
          <w:ilvl w:val="0"/>
          <w:numId w:val="200"/>
        </w:numPr>
        <w:ind w:left="1080" w:hanging="360"/>
        <w:jc w:val="both"/>
        <w:rPr/>
      </w:pPr>
      <w:r w:rsidRPr="00000000" w:rsidDel="00000000" w:rsidR="00000000">
        <w:rPr>
          <w:rFonts w:ascii="Calibri" w:hAnsi="Calibri" w:eastAsia="Calibri" w:cs="Calibri"/>
          <w:color w:val="000000"/>
          <w:rtl w:val="0"/>
        </w:rPr>
        <w:t xml:space="preserve">Training should be short and precise so as to easily be carried out as often as possible and included in the routine health and nutrition services such as OPD consultations, pre and post-natal consultations, GMP etc. </w:t>
      </w:r>
      <w:r w:rsidRPr="00000000" w:rsidDel="00000000" w:rsidR="00000000">
        <w:rPr>
          <w:rtl w:val="0"/>
        </w:rPr>
      </w:r>
    </w:p>
    <w:p xmlns:wp14="http://schemas.microsoft.com/office/word/2010/wordml" w:rsidRPr="00000000" w:rsidR="00000000" w:rsidDel="00000000" w:rsidP="00000000" w:rsidRDefault="00000000" w14:paraId="00000634" wp14:textId="77777777">
      <w:pPr>
        <w:numPr>
          <w:ilvl w:val="0"/>
          <w:numId w:val="200"/>
        </w:numPr>
        <w:ind w:left="1080" w:hanging="360"/>
        <w:jc w:val="both"/>
        <w:rPr/>
      </w:pPr>
      <w:r w:rsidRPr="00000000" w:rsidDel="00000000" w:rsidR="00000000">
        <w:rPr>
          <w:rFonts w:ascii="Calibri" w:hAnsi="Calibri" w:eastAsia="Calibri" w:cs="Calibri"/>
          <w:color w:val="000000"/>
          <w:rtl w:val="0"/>
        </w:rPr>
        <w:t xml:space="preserve">Training content should be tailored to the local context. This means that the material used is a living document. </w:t>
      </w:r>
      <w:r w:rsidRPr="00000000" w:rsidDel="00000000" w:rsidR="00000000">
        <w:rPr>
          <w:rFonts w:ascii="Calibri" w:hAnsi="Calibri" w:eastAsia="Calibri" w:cs="Calibri"/>
          <w:rtl w:val="0"/>
        </w:rPr>
        <w:t xml:space="preserve">Examples</w:t>
      </w:r>
      <w:r w:rsidRPr="00000000" w:rsidDel="00000000" w:rsidR="00000000">
        <w:rPr>
          <w:rFonts w:ascii="Calibri" w:hAnsi="Calibri" w:eastAsia="Calibri" w:cs="Calibri"/>
          <w:color w:val="000000"/>
          <w:rtl w:val="0"/>
        </w:rPr>
        <w:t xml:space="preserve"> should be those that are found in the area. Localizing the content should go as far as being aware of dialects, homonyms where applicable. </w:t>
      </w:r>
      <w:r w:rsidRPr="00000000" w:rsidDel="00000000" w:rsidR="00000000">
        <w:rPr>
          <w:rtl w:val="0"/>
        </w:rPr>
      </w:r>
    </w:p>
    <w:p xmlns:wp14="http://schemas.microsoft.com/office/word/2010/wordml" w:rsidRPr="00000000" w:rsidR="00000000" w:rsidDel="00000000" w:rsidP="00000000" w:rsidRDefault="00000000" w14:paraId="00000635"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36"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Training Content</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37"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Activity: What to include in a Family MUAC training.</w:t>
      </w:r>
      <w:r w:rsidRPr="00000000" w:rsidDel="00000000" w:rsidR="00000000">
        <w:rPr>
          <w:rFonts w:ascii="Calibri" w:hAnsi="Calibri" w:eastAsia="Calibri" w:cs="Calibri"/>
          <w:rtl w:val="0"/>
        </w:rPr>
        <w:t xml:space="preserve"> Present Slide 17 (7 minutes) </w:t>
      </w:r>
    </w:p>
    <w:p xmlns:wp14="http://schemas.microsoft.com/office/word/2010/wordml" w:rsidRPr="00000000" w:rsidR="00000000" w:rsidDel="00000000" w:rsidP="00000000" w:rsidRDefault="00000000" w14:paraId="00000638" wp14:textId="77777777">
      <w:pPr>
        <w:jc w:val="both"/>
        <w:rPr>
          <w:rFonts w:ascii="Calibri" w:hAnsi="Calibri" w:eastAsia="Calibri" w:cs="Calibri"/>
        </w:rPr>
      </w:pPr>
      <w:r w:rsidRPr="00000000" w:rsidDel="00000000" w:rsidR="00000000">
        <w:rPr>
          <w:rFonts w:ascii="Calibri" w:hAnsi="Calibri" w:eastAsia="Calibri" w:cs="Calibri"/>
          <w:color w:val="000000"/>
          <w:rtl w:val="0"/>
        </w:rPr>
        <w:t xml:space="preserve">Ask Participants to write down on a piece of hard paper two things they think should be included in a training of mothers/caregivers on the family MUAC approach. Collect the papers, pin them on a wall or flipchart and go through the responses provided. </w:t>
      </w:r>
      <w:r w:rsidRPr="00000000" w:rsidDel="00000000" w:rsidR="00000000">
        <w:rPr>
          <w:rtl w:val="0"/>
        </w:rPr>
      </w:r>
    </w:p>
    <w:p xmlns:wp14="http://schemas.microsoft.com/office/word/2010/wordml" w:rsidRPr="00000000" w:rsidR="00000000" w:rsidDel="00000000" w:rsidP="00000000" w:rsidRDefault="00000000" w14:paraId="00000639" wp14:textId="77777777">
      <w:pPr>
        <w:jc w:val="both"/>
        <w:rPr>
          <w:rFonts w:ascii="Calibri" w:hAnsi="Calibri" w:eastAsia="Calibri" w:cs="Calibri"/>
        </w:rPr>
      </w:pPr>
      <w:r w:rsidRPr="00000000" w:rsidDel="00000000" w:rsidR="00000000">
        <w:rPr>
          <w:rFonts w:ascii="Calibri" w:hAnsi="Calibri" w:eastAsia="Calibri" w:cs="Calibri"/>
          <w:rtl w:val="0"/>
        </w:rPr>
        <w:t xml:space="preserve"> Present Slide 18 (3 minutes) on content to include in family MUAC training.</w:t>
      </w:r>
    </w:p>
    <w:p xmlns:wp14="http://schemas.microsoft.com/office/word/2010/wordml" w:rsidRPr="00000000" w:rsidR="00000000" w:rsidDel="00000000" w:rsidP="00000000" w:rsidRDefault="00000000" w14:paraId="0000063A"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3B"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3C" wp14:textId="77777777">
      <w:pPr>
        <w:keepNext w:val="0"/>
        <w:keepLines w:val="0"/>
        <w:widowControl w:val="1"/>
        <w:numPr>
          <w:ilvl w:val="0"/>
          <w:numId w:val="198"/>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Information shared during the training should be simple and short.  </w:t>
      </w:r>
    </w:p>
    <w:p xmlns:wp14="http://schemas.microsoft.com/office/word/2010/wordml" w:rsidRPr="00000000" w:rsidR="00000000" w:rsidDel="00000000" w:rsidP="00000000" w:rsidRDefault="00000000" w14:paraId="0000063D" wp14:textId="77777777">
      <w:pPr>
        <w:keepNext w:val="0"/>
        <w:keepLines w:val="0"/>
        <w:widowControl w:val="1"/>
        <w:numPr>
          <w:ilvl w:val="0"/>
          <w:numId w:val="198"/>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Focus on the basic understanding of malnutrition and why screening should be done. </w:t>
      </w:r>
    </w:p>
    <w:p xmlns:wp14="http://schemas.microsoft.com/office/word/2010/wordml" w:rsidRPr="00000000" w:rsidR="00000000" w:rsidDel="00000000" w:rsidP="00000000" w:rsidRDefault="00000000" w14:paraId="0000063E" wp14:textId="77777777">
      <w:pPr>
        <w:keepNext w:val="0"/>
        <w:keepLines w:val="0"/>
        <w:widowControl w:val="1"/>
        <w:numPr>
          <w:ilvl w:val="0"/>
          <w:numId w:val="198"/>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 the context of COVID-19, this is an opportunity to share messages on COVID-19 i.e.  signs and symptoms and prevention measures and misconceptions about COVID-19. </w:t>
      </w:r>
    </w:p>
    <w:p xmlns:wp14="http://schemas.microsoft.com/office/word/2010/wordml" w:rsidRPr="00000000" w:rsidR="00000000" w:rsidDel="00000000" w:rsidP="00000000" w:rsidRDefault="00000000" w14:paraId="0000063F"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4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Training in a non-COVID-19 Context</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41"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19 (2 minutes). Explain that in the non-COVID-19 context, more mothers can be trained per session and in-person training including demonstrations would be preferred.</w:t>
      </w:r>
    </w:p>
    <w:p xmlns:wp14="http://schemas.microsoft.com/office/word/2010/wordml" w:rsidRPr="00000000" w:rsidR="00000000" w:rsidDel="00000000" w:rsidP="00000000" w:rsidRDefault="00000000" w14:paraId="00000642"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4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4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45" wp14:textId="77777777">
      <w:pPr>
        <w:numPr>
          <w:ilvl w:val="0"/>
          <w:numId w:val="35"/>
        </w:numPr>
        <w:ind w:left="1080" w:firstLine="0"/>
        <w:jc w:val="both"/>
        <w:rPr/>
      </w:pPr>
      <w:r w:rsidRPr="00000000" w:rsidDel="00000000" w:rsidR="00000000">
        <w:rPr>
          <w:rFonts w:ascii="Calibri" w:hAnsi="Calibri" w:eastAsia="Calibri" w:cs="Calibri"/>
          <w:color w:val="000000"/>
          <w:rtl w:val="0"/>
        </w:rPr>
        <w:t xml:space="preserve">Mothers/caregivers can be trained in groups. It is advisable not to train a group of more than 30 mothers in a given session. </w:t>
      </w:r>
      <w:r w:rsidRPr="00000000" w:rsidDel="00000000" w:rsidR="00000000">
        <w:rPr>
          <w:rtl w:val="0"/>
        </w:rPr>
      </w:r>
    </w:p>
    <w:p xmlns:wp14="http://schemas.microsoft.com/office/word/2010/wordml" w:rsidRPr="00000000" w:rsidR="00000000" w:rsidDel="00000000" w:rsidP="00000000" w:rsidRDefault="00000000" w14:paraId="00000646" wp14:textId="77777777">
      <w:pPr>
        <w:numPr>
          <w:ilvl w:val="0"/>
          <w:numId w:val="35"/>
        </w:numPr>
        <w:ind w:left="1080" w:firstLine="0"/>
        <w:jc w:val="both"/>
        <w:rPr/>
      </w:pPr>
      <w:r w:rsidRPr="00000000" w:rsidDel="00000000" w:rsidR="00000000">
        <w:rPr>
          <w:rFonts w:ascii="Calibri" w:hAnsi="Calibri" w:eastAsia="Calibri" w:cs="Calibri"/>
          <w:color w:val="000000"/>
          <w:rtl w:val="0"/>
        </w:rPr>
        <w:t xml:space="preserve">Advance communication to mothers/caregiver to come with one of their children that is to be used during the demonstration.  </w:t>
      </w:r>
      <w:r w:rsidRPr="00000000" w:rsidDel="00000000" w:rsidR="00000000">
        <w:rPr>
          <w:rtl w:val="0"/>
        </w:rPr>
      </w:r>
    </w:p>
    <w:p xmlns:wp14="http://schemas.microsoft.com/office/word/2010/wordml" w:rsidRPr="00000000" w:rsidR="00000000" w:rsidDel="00000000" w:rsidP="00000000" w:rsidRDefault="00000000" w14:paraId="00000647" wp14:textId="77777777">
      <w:pPr>
        <w:numPr>
          <w:ilvl w:val="0"/>
          <w:numId w:val="35"/>
        </w:numPr>
        <w:ind w:left="1080" w:firstLine="0"/>
        <w:jc w:val="both"/>
        <w:rPr/>
      </w:pPr>
      <w:r w:rsidRPr="00000000" w:rsidDel="00000000" w:rsidR="00000000">
        <w:rPr>
          <w:rFonts w:ascii="Calibri" w:hAnsi="Calibri" w:eastAsia="Calibri" w:cs="Calibri"/>
          <w:color w:val="000000"/>
          <w:rtl w:val="0"/>
        </w:rPr>
        <w:t xml:space="preserve">Demonstration should be carried out with support from fellow mothers/caregivers </w:t>
      </w:r>
      <w:r w:rsidRPr="00000000" w:rsidDel="00000000" w:rsidR="00000000">
        <w:rPr>
          <w:rtl w:val="0"/>
        </w:rPr>
      </w:r>
    </w:p>
    <w:p xmlns:wp14="http://schemas.microsoft.com/office/word/2010/wordml" w:rsidRPr="00000000" w:rsidR="00000000" w:rsidDel="00000000" w:rsidP="00000000" w:rsidRDefault="00000000" w14:paraId="00000648" wp14:textId="77777777">
      <w:pPr>
        <w:numPr>
          <w:ilvl w:val="0"/>
          <w:numId w:val="36"/>
        </w:numPr>
        <w:ind w:left="1080" w:firstLine="0"/>
        <w:jc w:val="both"/>
        <w:rPr/>
      </w:pPr>
      <w:r w:rsidRPr="00000000" w:rsidDel="00000000" w:rsidR="00000000">
        <w:rPr>
          <w:rFonts w:ascii="Calibri" w:hAnsi="Calibri" w:eastAsia="Calibri" w:cs="Calibri"/>
          <w:color w:val="000000"/>
          <w:rtl w:val="0"/>
        </w:rPr>
        <w:t xml:space="preserve">Trainers should have one-on-one engagement with mothers/caregivers that require more support both during the training and post the training. </w:t>
      </w:r>
      <w:r w:rsidRPr="00000000" w:rsidDel="00000000" w:rsidR="00000000">
        <w:rPr>
          <w:rtl w:val="0"/>
        </w:rPr>
      </w:r>
    </w:p>
    <w:p xmlns:wp14="http://schemas.microsoft.com/office/word/2010/wordml" w:rsidRPr="00000000" w:rsidR="00000000" w:rsidDel="00000000" w:rsidP="00000000" w:rsidRDefault="00000000" w14:paraId="00000649"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4A"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Training during the COVID-19 pandemic</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4B"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4C"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20 (3 minutes) </w:t>
      </w:r>
    </w:p>
    <w:p xmlns:wp14="http://schemas.microsoft.com/office/word/2010/wordml" w:rsidRPr="00000000" w:rsidR="00000000" w:rsidDel="00000000" w:rsidP="00000000" w:rsidRDefault="00000000" w14:paraId="0000064D"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4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4F"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50" wp14:textId="77777777">
      <w:pPr>
        <w:numPr>
          <w:ilvl w:val="0"/>
          <w:numId w:val="37"/>
        </w:numPr>
        <w:ind w:left="1080" w:firstLine="0"/>
        <w:jc w:val="both"/>
        <w:rPr/>
      </w:pPr>
      <w:r w:rsidRPr="00000000" w:rsidDel="00000000" w:rsidR="00000000">
        <w:rPr>
          <w:rFonts w:ascii="Calibri" w:hAnsi="Calibri" w:eastAsia="Calibri" w:cs="Calibri"/>
          <w:color w:val="000000"/>
          <w:rtl w:val="0"/>
        </w:rPr>
        <w:t xml:space="preserve">During COVID-19 pandemic, </w:t>
      </w:r>
      <w:r w:rsidRPr="00000000" w:rsidDel="00000000" w:rsidR="00000000">
        <w:rPr>
          <w:rFonts w:ascii="Calibri" w:hAnsi="Calibri" w:eastAsia="Calibri" w:cs="Calibri"/>
          <w:rtl w:val="0"/>
        </w:rPr>
        <w:t xml:space="preserve">the key</w:t>
      </w:r>
      <w:r w:rsidRPr="00000000" w:rsidDel="00000000" w:rsidR="00000000">
        <w:rPr>
          <w:rFonts w:ascii="Calibri" w:hAnsi="Calibri" w:eastAsia="Calibri" w:cs="Calibri"/>
          <w:color w:val="000000"/>
          <w:rtl w:val="0"/>
        </w:rPr>
        <w:t xml:space="preserve"> is to reduce the risk of infection during service delivery both at the health facility and community level. </w:t>
      </w:r>
      <w:r w:rsidRPr="00000000" w:rsidDel="00000000" w:rsidR="00000000">
        <w:rPr>
          <w:rtl w:val="0"/>
        </w:rPr>
      </w:r>
    </w:p>
    <w:p xmlns:wp14="http://schemas.microsoft.com/office/word/2010/wordml" w:rsidRPr="00000000" w:rsidR="00000000" w:rsidDel="00000000" w:rsidP="00000000" w:rsidRDefault="00000000" w14:paraId="00000651" wp14:textId="77777777">
      <w:pPr>
        <w:numPr>
          <w:ilvl w:val="0"/>
          <w:numId w:val="37"/>
        </w:numPr>
        <w:ind w:left="1080" w:firstLine="0"/>
        <w:jc w:val="both"/>
        <w:rPr/>
      </w:pPr>
      <w:r w:rsidRPr="00000000" w:rsidDel="00000000" w:rsidR="00000000">
        <w:rPr>
          <w:rFonts w:ascii="Calibri" w:hAnsi="Calibri" w:eastAsia="Calibri" w:cs="Calibri"/>
          <w:color w:val="000000"/>
          <w:rtl w:val="0"/>
        </w:rPr>
        <w:t xml:space="preserve">Trainings can be done individually for a mother/caregiver or in small groups of not more 10 people per session with IPC measures in place . </w:t>
      </w:r>
      <w:r w:rsidRPr="00000000" w:rsidDel="00000000" w:rsidR="00000000">
        <w:rPr>
          <w:rtl w:val="0"/>
        </w:rPr>
      </w:r>
    </w:p>
    <w:p xmlns:wp14="http://schemas.microsoft.com/office/word/2010/wordml" w:rsidRPr="00000000" w:rsidR="00000000" w:rsidDel="00000000" w:rsidP="00000000" w:rsidRDefault="00000000" w14:paraId="00000652" wp14:textId="77777777">
      <w:pPr>
        <w:numPr>
          <w:ilvl w:val="0"/>
          <w:numId w:val="37"/>
        </w:numPr>
        <w:ind w:left="1080" w:firstLine="0"/>
        <w:jc w:val="both"/>
        <w:rPr/>
      </w:pPr>
      <w:r w:rsidRPr="00000000" w:rsidDel="00000000" w:rsidR="00000000">
        <w:rPr>
          <w:rtl w:val="0"/>
        </w:rPr>
      </w:r>
    </w:p>
    <w:p xmlns:wp14="http://schemas.microsoft.com/office/word/2010/wordml" w:rsidRPr="00000000" w:rsidR="00000000" w:rsidDel="00000000" w:rsidP="00000000" w:rsidRDefault="00000000" w14:paraId="00000653"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Method 1: Small group trainings </w:t>
      </w:r>
      <w:r w:rsidRPr="00000000" w:rsidDel="00000000" w:rsidR="00000000">
        <w:rPr>
          <w:rFonts w:ascii="Calibri" w:hAnsi="Calibri" w:eastAsia="Calibri" w:cs="Calibri"/>
          <w:rtl w:val="0"/>
        </w:rPr>
        <w:t xml:space="preserve">Present Slide 21 (5 minutes)  </w:t>
      </w:r>
    </w:p>
    <w:p xmlns:wp14="http://schemas.microsoft.com/office/word/2010/wordml" w:rsidRPr="00000000" w:rsidR="00000000" w:rsidDel="00000000" w:rsidP="00000000" w:rsidRDefault="00000000" w14:paraId="00000654"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55"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56" wp14:textId="77777777">
      <w:pPr>
        <w:numPr>
          <w:ilvl w:val="0"/>
          <w:numId w:val="38"/>
        </w:numPr>
        <w:ind w:left="1080" w:firstLine="0"/>
        <w:jc w:val="both"/>
        <w:rPr/>
      </w:pPr>
      <w:r w:rsidRPr="00000000" w:rsidDel="00000000" w:rsidR="00000000">
        <w:rPr>
          <w:rFonts w:ascii="Calibri" w:hAnsi="Calibri" w:eastAsia="Calibri" w:cs="Calibri"/>
          <w:rtl w:val="0"/>
        </w:rPr>
        <w:t xml:space="preserve">COVID-19 IPC measures must be respected at all times. </w:t>
      </w:r>
    </w:p>
    <w:p xmlns:wp14="http://schemas.microsoft.com/office/word/2010/wordml" w:rsidRPr="00000000" w:rsidR="00000000" w:rsidDel="00000000" w:rsidP="00000000" w:rsidRDefault="00000000" w14:paraId="00000657" wp14:textId="77777777">
      <w:pPr>
        <w:numPr>
          <w:ilvl w:val="0"/>
          <w:numId w:val="38"/>
        </w:numPr>
        <w:ind w:left="1080" w:firstLine="0"/>
        <w:jc w:val="both"/>
        <w:rPr/>
      </w:pPr>
      <w:r w:rsidRPr="00000000" w:rsidDel="00000000" w:rsidR="00000000">
        <w:rPr>
          <w:rFonts w:ascii="Calibri" w:hAnsi="Calibri" w:eastAsia="Calibri" w:cs="Calibri"/>
          <w:rtl w:val="0"/>
        </w:rPr>
        <w:t xml:space="preserve">On arrival all participants should be screened for COVID-19 symptoms/signs and all those suspected are NOT to be allowed to participate in the training. They should be referred to the nearest COVID-19 focal point or health facility. </w:t>
      </w:r>
    </w:p>
    <w:p xmlns:wp14="http://schemas.microsoft.com/office/word/2010/wordml" w:rsidRPr="00000000" w:rsidR="00000000" w:rsidDel="00000000" w:rsidP="00000000" w:rsidRDefault="00000000" w14:paraId="00000658" wp14:textId="77777777">
      <w:pPr>
        <w:numPr>
          <w:ilvl w:val="0"/>
          <w:numId w:val="38"/>
        </w:numPr>
        <w:ind w:left="1080" w:firstLine="0"/>
        <w:jc w:val="both"/>
        <w:rPr/>
      </w:pPr>
      <w:r w:rsidRPr="00000000" w:rsidDel="00000000" w:rsidR="00000000">
        <w:rPr>
          <w:rFonts w:ascii="Calibri" w:hAnsi="Calibri" w:eastAsia="Calibri" w:cs="Calibri"/>
          <w:rtl w:val="0"/>
        </w:rPr>
        <w:t xml:space="preserve">Family MUAC Trainings during COVID-19 should focus on the MUAC measurement, assessing for edema, the referral process and COVID-19 messaging. </w:t>
      </w:r>
    </w:p>
    <w:p xmlns:wp14="http://schemas.microsoft.com/office/word/2010/wordml" w:rsidRPr="00000000" w:rsidR="00000000" w:rsidDel="00000000" w:rsidP="00000000" w:rsidRDefault="00000000" w14:paraId="00000659" wp14:textId="77777777">
      <w:pPr>
        <w:numPr>
          <w:ilvl w:val="0"/>
          <w:numId w:val="29"/>
        </w:numPr>
        <w:ind w:left="1080" w:firstLine="0"/>
        <w:jc w:val="both"/>
        <w:rPr/>
      </w:pPr>
      <w:r w:rsidRPr="00000000" w:rsidDel="00000000" w:rsidR="00000000">
        <w:rPr>
          <w:rFonts w:ascii="Calibri" w:hAnsi="Calibri" w:eastAsia="Calibri" w:cs="Calibri"/>
          <w:rtl w:val="0"/>
        </w:rPr>
        <w:t xml:space="preserve">Hands-on training to help the mothers/caregivers understand the concept. Mothers/caregivers should be asked to come with 1 child that can be used for screening session practical exercise. Where mothers are not able to come with children, dolls or locally-available models can be used in addition to videos. </w:t>
      </w:r>
    </w:p>
    <w:p xmlns:wp14="http://schemas.microsoft.com/office/word/2010/wordml" w:rsidRPr="00000000" w:rsidR="00000000" w:rsidDel="00000000" w:rsidP="00000000" w:rsidRDefault="00000000" w14:paraId="0000065A"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Method 2: One-on-one training</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5B"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22 (2 minutes)  </w:t>
      </w:r>
    </w:p>
    <w:p xmlns:wp14="http://schemas.microsoft.com/office/word/2010/wordml" w:rsidRPr="00000000" w:rsidR="00000000" w:rsidDel="00000000" w:rsidP="00000000" w:rsidRDefault="00000000" w14:paraId="0000065C" wp14:textId="77777777">
      <w:pPr>
        <w:ind w:left="720" w:firstLine="0"/>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5D"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Monitoring and quality control of Family MUAC activities</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65E"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5F"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Present Slides 23 and 24(10 minutes) </w:t>
      </w:r>
      <w:r w:rsidRPr="00000000" w:rsidDel="00000000" w:rsidR="00000000">
        <w:rPr>
          <w:rtl w:val="0"/>
        </w:rPr>
      </w:r>
    </w:p>
    <w:p xmlns:wp14="http://schemas.microsoft.com/office/word/2010/wordml" w:rsidRPr="00000000" w:rsidR="00000000" w:rsidDel="00000000" w:rsidP="00000000" w:rsidRDefault="00000000" w14:paraId="00000660"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61"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62"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23</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63" wp14:textId="77777777">
      <w:pPr>
        <w:numPr>
          <w:ilvl w:val="0"/>
          <w:numId w:val="30"/>
        </w:numPr>
        <w:ind w:left="1080" w:firstLine="0"/>
        <w:jc w:val="both"/>
        <w:rPr/>
      </w:pPr>
      <w:r w:rsidRPr="00000000" w:rsidDel="00000000" w:rsidR="00000000">
        <w:rPr>
          <w:rFonts w:ascii="Calibri" w:hAnsi="Calibri" w:eastAsia="Calibri" w:cs="Calibri"/>
          <w:color w:val="000000"/>
          <w:rtl w:val="0"/>
        </w:rPr>
        <w:t xml:space="preserve">Overall the aim is to ensure that the trained mothers/caregivers are motivated to continue screening their children at home and those that are not carrying out the assessment properly are coached to improve. </w:t>
      </w:r>
      <w:r w:rsidRPr="00000000" w:rsidDel="00000000" w:rsidR="00000000">
        <w:rPr>
          <w:rtl w:val="0"/>
        </w:rPr>
      </w:r>
    </w:p>
    <w:p xmlns:wp14="http://schemas.microsoft.com/office/word/2010/wordml" w:rsidRPr="00000000" w:rsidR="00000000" w:rsidDel="00000000" w:rsidP="00000000" w:rsidRDefault="00000000" w14:paraId="00000664" wp14:textId="77777777">
      <w:pPr>
        <w:numPr>
          <w:ilvl w:val="0"/>
          <w:numId w:val="30"/>
        </w:numPr>
        <w:ind w:left="1080" w:firstLine="0"/>
        <w:jc w:val="both"/>
        <w:rPr/>
      </w:pPr>
      <w:r w:rsidRPr="00000000" w:rsidDel="00000000" w:rsidR="00000000">
        <w:rPr>
          <w:rFonts w:ascii="Calibri" w:hAnsi="Calibri" w:eastAsia="Calibri" w:cs="Calibri"/>
          <w:color w:val="000000"/>
          <w:rtl w:val="0"/>
        </w:rPr>
        <w:t xml:space="preserve">There are no standard indicators as of now although these mentioned are some of the commonly reported on. There are many indicators that can be defined and collected depending </w:t>
      </w:r>
      <w:r w:rsidRPr="00000000" w:rsidDel="00000000" w:rsidR="00000000">
        <w:rPr>
          <w:rFonts w:ascii="Calibri" w:hAnsi="Calibri" w:eastAsia="Calibri" w:cs="Calibri"/>
          <w:rtl w:val="0"/>
        </w:rPr>
        <w:t xml:space="preserve">on the</w:t>
      </w:r>
      <w:r w:rsidRPr="00000000" w:rsidDel="00000000" w:rsidR="00000000">
        <w:rPr>
          <w:rFonts w:ascii="Calibri" w:hAnsi="Calibri" w:eastAsia="Calibri" w:cs="Calibri"/>
          <w:color w:val="000000"/>
          <w:rtl w:val="0"/>
        </w:rPr>
        <w:t xml:space="preserve"> program’s objectives. Data collected should be able to show that mothers/caregivers are effectively and routinely screening their children and these children are receiving treatment as needed.  </w:t>
      </w:r>
      <w:r w:rsidRPr="00000000" w:rsidDel="00000000" w:rsidR="00000000">
        <w:rPr>
          <w:rtl w:val="0"/>
        </w:rPr>
      </w:r>
    </w:p>
    <w:p xmlns:wp14="http://schemas.microsoft.com/office/word/2010/wordml" w:rsidRPr="00000000" w:rsidR="00000000" w:rsidDel="00000000" w:rsidP="00000000" w:rsidRDefault="00000000" w14:paraId="00000665" wp14:textId="77777777">
      <w:pPr>
        <w:numPr>
          <w:ilvl w:val="0"/>
          <w:numId w:val="30"/>
        </w:numPr>
        <w:ind w:left="1080" w:firstLine="0"/>
        <w:jc w:val="both"/>
        <w:rPr/>
      </w:pPr>
      <w:r w:rsidRPr="00000000" w:rsidDel="00000000" w:rsidR="00000000">
        <w:rPr>
          <w:rFonts w:ascii="Calibri" w:hAnsi="Calibri" w:eastAsia="Calibri" w:cs="Calibri"/>
          <w:color w:val="000000"/>
          <w:rtl w:val="0"/>
        </w:rPr>
        <w:t xml:space="preserve">It is recommended that when data is compiled (preferably </w:t>
      </w:r>
      <w:r w:rsidRPr="00000000" w:rsidDel="00000000" w:rsidR="00000000">
        <w:rPr>
          <w:rFonts w:ascii="Calibri" w:hAnsi="Calibri" w:eastAsia="Calibri" w:cs="Calibri"/>
          <w:rtl w:val="0"/>
        </w:rPr>
        <w:t xml:space="preserve">on a</w:t>
      </w:r>
      <w:r w:rsidRPr="00000000" w:rsidDel="00000000" w:rsidR="00000000">
        <w:rPr>
          <w:rFonts w:ascii="Calibri" w:hAnsi="Calibri" w:eastAsia="Calibri" w:cs="Calibri"/>
          <w:color w:val="000000"/>
          <w:rtl w:val="0"/>
        </w:rPr>
        <w:t xml:space="preserve"> monthly basis), and it is found that more than 80% of mothers/caregivers are carrying out wrong measurements, a </w:t>
      </w:r>
      <w:r w:rsidRPr="00000000" w:rsidDel="00000000" w:rsidR="00000000">
        <w:rPr>
          <w:rFonts w:ascii="Calibri" w:hAnsi="Calibri" w:eastAsia="Calibri" w:cs="Calibri"/>
          <w:rtl w:val="0"/>
        </w:rPr>
        <w:t xml:space="preserve">refresher </w:t>
      </w:r>
      <w:r w:rsidRPr="00000000" w:rsidDel="00000000" w:rsidR="00000000">
        <w:rPr>
          <w:rFonts w:ascii="Calibri" w:hAnsi="Calibri" w:eastAsia="Calibri" w:cs="Calibri"/>
          <w:color w:val="000000"/>
          <w:rtl w:val="0"/>
        </w:rPr>
        <w:t xml:space="preserve"> training should be done for all mothers/caregivers. </w:t>
      </w:r>
      <w:r w:rsidRPr="00000000" w:rsidDel="00000000" w:rsidR="00000000">
        <w:rPr>
          <w:rtl w:val="0"/>
        </w:rPr>
      </w:r>
    </w:p>
    <w:p xmlns:wp14="http://schemas.microsoft.com/office/word/2010/wordml" w:rsidRPr="00000000" w:rsidR="00000000" w:rsidDel="00000000" w:rsidP="00000000" w:rsidRDefault="00000000" w14:paraId="00000666" wp14:textId="77777777">
      <w:pPr>
        <w:numPr>
          <w:ilvl w:val="0"/>
          <w:numId w:val="30"/>
        </w:numPr>
        <w:ind w:left="1080" w:firstLine="0"/>
        <w:jc w:val="both"/>
        <w:rPr/>
      </w:pPr>
      <w:r w:rsidRPr="00000000" w:rsidDel="00000000" w:rsidR="00000000">
        <w:rPr>
          <w:rFonts w:ascii="Calibri" w:hAnsi="Calibri" w:eastAsia="Calibri" w:cs="Calibri"/>
          <w:color w:val="000000"/>
          <w:rtl w:val="0"/>
        </w:rPr>
        <w:t xml:space="preserve">The collected data can be compared to data on screening activities by the BHS and volunteers. Other comparisons include: referrals by mothers vs. other referrals, Changes in the number of children admitted, Changes in the number of cases detected early. </w:t>
      </w:r>
      <w:r w:rsidRPr="00000000" w:rsidDel="00000000" w:rsidR="00000000">
        <w:rPr>
          <w:rtl w:val="0"/>
        </w:rPr>
      </w:r>
    </w:p>
    <w:p xmlns:wp14="http://schemas.microsoft.com/office/word/2010/wordml" w:rsidRPr="00000000" w:rsidR="00000000" w:rsidDel="00000000" w:rsidP="00000000" w:rsidRDefault="00000000" w14:paraId="00000667" wp14:textId="77777777">
      <w:pPr>
        <w:numPr>
          <w:ilvl w:val="0"/>
          <w:numId w:val="31"/>
        </w:numPr>
        <w:ind w:left="1080" w:firstLine="0"/>
        <w:jc w:val="both"/>
        <w:rPr/>
      </w:pPr>
      <w:r w:rsidRPr="00000000" w:rsidDel="00000000" w:rsidR="00000000">
        <w:rPr>
          <w:rFonts w:ascii="Calibri" w:hAnsi="Calibri" w:eastAsia="Calibri" w:cs="Calibri"/>
          <w:color w:val="000000"/>
          <w:rtl w:val="0"/>
        </w:rPr>
        <w:t xml:space="preserve">It is important to gather data on gender as studies</w:t>
      </w:r>
      <w:r w:rsidRPr="00000000" w:rsidDel="00000000" w:rsidR="00000000">
        <w:rPr>
          <w:rFonts w:ascii="Calibri" w:hAnsi="Calibri" w:eastAsia="Calibri" w:cs="Calibri"/>
          <w:color w:val="000000"/>
          <w:rtl w:val="0"/>
        </w:rPr>
        <w:t xml:space="preserve"> have shown that MUAC tends to select more girls than boys. Comparing the data with local prevalence or previous trends can help the implementers to put in place additional measures to ensure all children that need care do receive it. </w:t>
      </w:r>
      <w:r w:rsidRPr="00000000" w:rsidDel="00000000" w:rsidR="00000000">
        <w:rPr>
          <w:rtl w:val="0"/>
        </w:rPr>
      </w:r>
    </w:p>
    <w:p xmlns:wp14="http://schemas.microsoft.com/office/word/2010/wordml" w:rsidRPr="00000000" w:rsidR="00000000" w:rsidDel="00000000" w:rsidP="00000000" w:rsidRDefault="00000000" w14:paraId="00000668"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24</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69" wp14:textId="77777777">
      <w:pPr>
        <w:numPr>
          <w:ilvl w:val="0"/>
          <w:numId w:val="32"/>
        </w:numPr>
        <w:ind w:left="1080" w:firstLine="0"/>
        <w:jc w:val="both"/>
        <w:rPr/>
      </w:pPr>
      <w:r w:rsidRPr="00000000" w:rsidDel="00000000" w:rsidR="00000000">
        <w:rPr>
          <w:rFonts w:ascii="Calibri" w:hAnsi="Calibri" w:eastAsia="Calibri" w:cs="Calibri"/>
          <w:color w:val="000000"/>
          <w:sz w:val="22"/>
          <w:szCs w:val="22"/>
          <w:rtl w:val="0"/>
        </w:rPr>
        <w:t xml:space="preserve">Quality control is important to ensure that mother/caregivers are consistently screening children, have the necessary tools (MUAC tapes) and have a good perception of the approach as they see results from their engagement. </w:t>
      </w:r>
      <w:r w:rsidRPr="00000000" w:rsidDel="00000000" w:rsidR="00000000">
        <w:rPr>
          <w:rtl w:val="0"/>
        </w:rPr>
      </w:r>
    </w:p>
    <w:p xmlns:wp14="http://schemas.microsoft.com/office/word/2010/wordml" w:rsidRPr="00000000" w:rsidR="00000000" w:rsidDel="00000000" w:rsidP="00000000" w:rsidRDefault="00000000" w14:paraId="0000066A" wp14:textId="77777777">
      <w:pPr>
        <w:numPr>
          <w:ilvl w:val="0"/>
          <w:numId w:val="32"/>
        </w:numPr>
        <w:ind w:left="1080" w:firstLine="0"/>
        <w:jc w:val="both"/>
        <w:rPr/>
      </w:pPr>
      <w:r w:rsidRPr="00000000" w:rsidDel="00000000" w:rsidR="00000000">
        <w:rPr>
          <w:rFonts w:ascii="Calibri" w:hAnsi="Calibri" w:eastAsia="Calibri" w:cs="Calibri"/>
          <w:color w:val="000000"/>
          <w:sz w:val="22"/>
          <w:szCs w:val="22"/>
          <w:rtl w:val="0"/>
        </w:rPr>
        <w:t xml:space="preserve">Activities to carry out during a spot check can be about various aspects e.g 1) mothers/</w:t>
      </w:r>
      <w:r w:rsidRPr="00000000" w:rsidDel="00000000" w:rsidR="00000000">
        <w:rPr>
          <w:rFonts w:ascii="Calibri" w:hAnsi="Calibri" w:eastAsia="Calibri" w:cs="Calibri"/>
          <w:sz w:val="22"/>
          <w:szCs w:val="22"/>
          <w:rtl w:val="0"/>
        </w:rPr>
        <w:t xml:space="preserve">caregivers</w:t>
      </w:r>
      <w:r w:rsidRPr="00000000" w:rsidDel="00000000" w:rsidR="00000000">
        <w:rPr>
          <w:rFonts w:ascii="Calibri" w:hAnsi="Calibri" w:eastAsia="Calibri" w:cs="Calibri"/>
          <w:color w:val="000000"/>
          <w:sz w:val="22"/>
          <w:szCs w:val="22"/>
          <w:rtl w:val="0"/>
        </w:rPr>
        <w:t xml:space="preserve"> have been trained 2) mothers/caregivers with MUAC tapes 3) mothers/caregivers that can interpret the MUAC colour, 4) mothers/caregivers that know the referral process 5) mothers that have screened their child/children U5 in the past 2 weeks etc. </w:t>
      </w:r>
      <w:r w:rsidRPr="00000000" w:rsidDel="00000000" w:rsidR="00000000">
        <w:rPr>
          <w:rtl w:val="0"/>
        </w:rPr>
      </w:r>
    </w:p>
    <w:p xmlns:wp14="http://schemas.microsoft.com/office/word/2010/wordml" w:rsidRPr="00000000" w:rsidR="00000000" w:rsidDel="00000000" w:rsidP="00000000" w:rsidRDefault="00000000" w14:paraId="0000066B" wp14:textId="77777777">
      <w:pPr>
        <w:numPr>
          <w:ilvl w:val="0"/>
          <w:numId w:val="32"/>
        </w:numPr>
        <w:ind w:left="1080" w:firstLine="0"/>
        <w:jc w:val="both"/>
        <w:rPr/>
      </w:pPr>
      <w:r w:rsidRPr="00000000" w:rsidDel="00000000" w:rsidR="00000000">
        <w:rPr>
          <w:rFonts w:ascii="Calibri" w:hAnsi="Calibri" w:eastAsia="Calibri" w:cs="Calibri"/>
          <w:color w:val="000000"/>
          <w:sz w:val="22"/>
          <w:szCs w:val="22"/>
          <w:rtl w:val="0"/>
        </w:rPr>
        <w:t xml:space="preserve">The health workers/BHS/Volunteers should repeat the measurements done by the Mothers/caregivers to confirm that the measurements and assessing for oedema are done correctly. </w:t>
      </w:r>
      <w:r w:rsidRPr="00000000" w:rsidDel="00000000" w:rsidR="00000000">
        <w:rPr>
          <w:rtl w:val="0"/>
        </w:rPr>
      </w:r>
    </w:p>
    <w:p xmlns:wp14="http://schemas.microsoft.com/office/word/2010/wordml" w:rsidRPr="00000000" w:rsidR="00000000" w:rsidDel="00000000" w:rsidP="00000000" w:rsidRDefault="00000000" w14:paraId="0000066C"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6D"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Sample Family MUAC training</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6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6F"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Note to facilitator</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70" wp14:textId="77777777">
      <w:pPr>
        <w:jc w:val="both"/>
        <w:rPr>
          <w:rFonts w:ascii="Calibri" w:hAnsi="Calibri" w:eastAsia="Calibri" w:cs="Calibri"/>
        </w:rPr>
      </w:pPr>
      <w:r w:rsidRPr="00000000" w:rsidDel="00000000" w:rsidR="00000000">
        <w:rPr>
          <w:rFonts w:ascii="Calibri" w:hAnsi="Calibri" w:eastAsia="Calibri" w:cs="Calibri"/>
          <w:rtl w:val="0"/>
        </w:rPr>
        <w:t xml:space="preserve">Slide 26 to 37 present sample of a Family MUAC training indicating what content; should be included, it can be edited and tailored to the local context. Below are suggested ways in which information on each slide can be presented. Each facilitator should ensure to use adult learning skills, and make the training as participatory as possible. </w:t>
      </w:r>
    </w:p>
    <w:p xmlns:wp14="http://schemas.microsoft.com/office/word/2010/wordml" w:rsidRPr="00000000" w:rsidR="00000000" w:rsidDel="00000000" w:rsidP="00000000" w:rsidRDefault="00000000" w14:paraId="0000067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72" wp14:textId="77777777">
      <w:pPr>
        <w:jc w:val="both"/>
        <w:rPr>
          <w:rFonts w:ascii="Calibri" w:hAnsi="Calibri" w:eastAsia="Calibri" w:cs="Calibri"/>
        </w:rPr>
      </w:pPr>
      <w:r w:rsidRPr="00000000" w:rsidDel="00000000" w:rsidR="00000000">
        <w:rPr>
          <w:rFonts w:ascii="Calibri" w:hAnsi="Calibri" w:eastAsia="Calibri" w:cs="Calibri"/>
          <w:rtl w:val="0"/>
        </w:rPr>
        <w:t xml:space="preserve">Timing: Overall, the training should not take more than 1 hour at most. Focus should be placed on demonstrations on how to measure MUAC, assess for oedema and the referral process.  </w:t>
      </w:r>
    </w:p>
    <w:p xmlns:wp14="http://schemas.microsoft.com/office/word/2010/wordml" w:rsidRPr="00000000" w:rsidR="00000000" w:rsidDel="00000000" w:rsidP="00000000" w:rsidRDefault="00000000" w14:paraId="0000067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7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26: Definition of malnutrition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75" wp14:textId="77777777">
      <w:pPr>
        <w:numPr>
          <w:ilvl w:val="0"/>
          <w:numId w:val="202"/>
        </w:numPr>
        <w:ind w:left="720" w:hanging="360"/>
        <w:jc w:val="both"/>
        <w:rPr/>
      </w:pPr>
      <w:r w:rsidRPr="00000000" w:rsidDel="00000000" w:rsidR="00000000">
        <w:rPr>
          <w:rFonts w:ascii="Calibri" w:hAnsi="Calibri" w:eastAsia="Calibri" w:cs="Calibri"/>
          <w:rtl w:val="0"/>
        </w:rPr>
        <w:t xml:space="preserve">Show the 2 images (pre-printed on A4 paper) and ask participants whether they have ever seen such cases in their community. </w:t>
      </w:r>
    </w:p>
    <w:p xmlns:wp14="http://schemas.microsoft.com/office/word/2010/wordml" w:rsidRPr="00000000" w:rsidR="00000000" w:rsidDel="00000000" w:rsidP="00000000" w:rsidRDefault="00000000" w14:paraId="00000676" wp14:textId="77777777">
      <w:pPr>
        <w:numPr>
          <w:ilvl w:val="0"/>
          <w:numId w:val="202"/>
        </w:numPr>
        <w:ind w:left="720" w:hanging="360"/>
        <w:jc w:val="both"/>
        <w:rPr/>
      </w:pPr>
      <w:r w:rsidRPr="00000000" w:rsidDel="00000000" w:rsidR="00000000">
        <w:rPr>
          <w:rFonts w:ascii="Calibri" w:hAnsi="Calibri" w:eastAsia="Calibri" w:cs="Calibri"/>
          <w:rtl w:val="0"/>
        </w:rPr>
        <w:t xml:space="preserve">Explain what malnutrition by reading the definition in the slide and explain the main differences between the 2 types of malnutrition i.e. extreme weight loss and oedema. </w:t>
      </w:r>
    </w:p>
    <w:p xmlns:wp14="http://schemas.microsoft.com/office/word/2010/wordml" w:rsidRPr="00000000" w:rsidR="00000000" w:rsidDel="00000000" w:rsidP="00000000" w:rsidRDefault="00000000" w14:paraId="00000677" wp14:textId="77777777">
      <w:pPr>
        <w:numPr>
          <w:ilvl w:val="0"/>
          <w:numId w:val="202"/>
        </w:numPr>
        <w:ind w:left="720" w:hanging="360"/>
        <w:jc w:val="both"/>
        <w:rPr/>
      </w:pPr>
      <w:r w:rsidRPr="00000000" w:rsidDel="00000000" w:rsidR="00000000">
        <w:rPr>
          <w:rFonts w:ascii="Calibri" w:hAnsi="Calibri" w:eastAsia="Calibri" w:cs="Calibri"/>
          <w:rtl w:val="0"/>
        </w:rPr>
        <w:t xml:space="preserve">Emphasize that these signs indicate a situation that is serious and so a child should be referred to the nearest facility/ BHS/ volunteer immediately.  </w:t>
      </w:r>
    </w:p>
    <w:p xmlns:wp14="http://schemas.microsoft.com/office/word/2010/wordml" w:rsidRPr="00000000" w:rsidR="00000000" w:rsidDel="00000000" w:rsidP="00000000" w:rsidRDefault="00000000" w14:paraId="00000678"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79"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27 and 28: Causes of malnutrition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7A" wp14:textId="77777777">
      <w:pPr>
        <w:keepNext w:val="0"/>
        <w:keepLines w:val="0"/>
        <w:widowControl w:val="1"/>
        <w:numPr>
          <w:ilvl w:val="0"/>
          <w:numId w:val="20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Present the images on slide 27 on a large chart (Preferred is to print each image on an A4 paper and stick them on a flip chat) </w:t>
      </w:r>
    </w:p>
    <w:p xmlns:wp14="http://schemas.microsoft.com/office/word/2010/wordml" w:rsidRPr="00000000" w:rsidR="00000000" w:rsidDel="00000000" w:rsidP="00000000" w:rsidRDefault="00000000" w14:paraId="0000067B" wp14:textId="77777777">
      <w:pPr>
        <w:keepNext w:val="0"/>
        <w:keepLines w:val="0"/>
        <w:widowControl w:val="1"/>
        <w:numPr>
          <w:ilvl w:val="0"/>
          <w:numId w:val="20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Ask participants to determine what the causes of malnutrition are based on the images.  </w:t>
      </w:r>
    </w:p>
    <w:p xmlns:wp14="http://schemas.microsoft.com/office/word/2010/wordml" w:rsidRPr="00000000" w:rsidR="00000000" w:rsidDel="00000000" w:rsidP="00000000" w:rsidRDefault="00000000" w14:paraId="0000067C" wp14:textId="77777777">
      <w:pPr>
        <w:keepNext w:val="0"/>
        <w:keepLines w:val="0"/>
        <w:widowControl w:val="1"/>
        <w:numPr>
          <w:ilvl w:val="0"/>
          <w:numId w:val="20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Explain to the participants in simple terms giving examples on how the answers mentioned lead to malnutrition. Refer to the examples below and include any additional causes that will have been mentioned that are not in the list below focusing on local causes. This is in addition, the opportunity to discuss any misconceptions and myths about what causes malnutrition, if any.  </w:t>
      </w:r>
    </w:p>
    <w:p xmlns:wp14="http://schemas.microsoft.com/office/word/2010/wordml" w:rsidRPr="00000000" w:rsidR="00000000" w:rsidDel="00000000" w:rsidP="00000000" w:rsidRDefault="00000000" w14:paraId="0000067D" wp14:textId="77777777">
      <w:pPr>
        <w:keepNext w:val="0"/>
        <w:keepLines w:val="0"/>
        <w:widowControl w:val="1"/>
        <w:numPr>
          <w:ilvl w:val="0"/>
          <w:numId w:val="20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67E" wp14:textId="77777777">
      <w:pPr>
        <w:jc w:val="both"/>
        <w:rPr>
          <w:rFonts w:ascii="Calibri" w:hAnsi="Calibri" w:eastAsia="Calibri" w:cs="Calibri"/>
        </w:rPr>
      </w:pPr>
      <w:r w:rsidRPr="00000000" w:rsidDel="00000000" w:rsidR="00000000">
        <w:rPr>
          <w:rFonts w:ascii="Calibri" w:hAnsi="Calibri" w:eastAsia="Calibri" w:cs="Calibri"/>
          <w:rtl w:val="0"/>
        </w:rPr>
        <w:t xml:space="preserve">Responses on slide 28:  </w:t>
      </w:r>
    </w:p>
    <w:p xmlns:wp14="http://schemas.microsoft.com/office/word/2010/wordml" w:rsidRPr="00000000" w:rsidR="00000000" w:rsidDel="00000000" w:rsidP="00000000" w:rsidRDefault="00000000" w14:paraId="0000067F" wp14:textId="77777777">
      <w:pPr>
        <w:numPr>
          <w:ilvl w:val="0"/>
          <w:numId w:val="203"/>
        </w:numPr>
        <w:ind w:left="720" w:hanging="360"/>
        <w:jc w:val="both"/>
        <w:rPr/>
      </w:pPr>
      <w:r w:rsidRPr="00000000" w:rsidDel="00000000" w:rsidR="00000000">
        <w:rPr>
          <w:rFonts w:ascii="Calibri" w:hAnsi="Calibri" w:eastAsia="Calibri" w:cs="Calibri"/>
          <w:rtl w:val="0"/>
        </w:rPr>
        <w:t xml:space="preserve">War/conflict: War leads to displacement, destruction of property, limited/no access to gardens thus no farming all of which affect the ability to have food (quantity and quality) on the table. In addition, children lose their parents/caretakers or are separated thus not getting care and food to eat thus becoming malnourished. </w:t>
      </w:r>
    </w:p>
    <w:p xmlns:wp14="http://schemas.microsoft.com/office/word/2010/wordml" w:rsidRPr="00000000" w:rsidR="00000000" w:rsidDel="00000000" w:rsidP="00000000" w:rsidRDefault="00000000" w14:paraId="00000680" wp14:textId="77777777">
      <w:pPr>
        <w:numPr>
          <w:ilvl w:val="0"/>
          <w:numId w:val="203"/>
        </w:numPr>
        <w:ind w:left="720" w:hanging="360"/>
        <w:jc w:val="both"/>
        <w:rPr/>
      </w:pPr>
      <w:r w:rsidRPr="00000000" w:rsidDel="00000000" w:rsidR="00000000">
        <w:rPr>
          <w:rFonts w:ascii="Calibri" w:hAnsi="Calibri" w:eastAsia="Calibri" w:cs="Calibri"/>
          <w:rtl w:val="0"/>
        </w:rPr>
        <w:t xml:space="preserve">Poverty: When people are poor, they do not have resources e.g. land to grow food and the money to buy it.  </w:t>
      </w:r>
    </w:p>
    <w:p xmlns:wp14="http://schemas.microsoft.com/office/word/2010/wordml" w:rsidRPr="00000000" w:rsidR="00000000" w:rsidDel="00000000" w:rsidP="00000000" w:rsidRDefault="00000000" w14:paraId="00000681" wp14:textId="77777777">
      <w:pPr>
        <w:numPr>
          <w:ilvl w:val="0"/>
          <w:numId w:val="203"/>
        </w:numPr>
        <w:ind w:left="720" w:hanging="360"/>
        <w:jc w:val="both"/>
        <w:rPr/>
      </w:pPr>
      <w:r w:rsidRPr="00000000" w:rsidDel="00000000" w:rsidR="00000000">
        <w:rPr>
          <w:rFonts w:ascii="Calibri" w:hAnsi="Calibri" w:eastAsia="Calibri" w:cs="Calibri"/>
          <w:rtl w:val="0"/>
        </w:rPr>
        <w:t xml:space="preserve">Poor sanitation, dirty water: These can lead to diarrhea which directly leads to malnutrition </w:t>
      </w:r>
    </w:p>
    <w:p xmlns:wp14="http://schemas.microsoft.com/office/word/2010/wordml" w:rsidRPr="00000000" w:rsidR="00000000" w:rsidDel="00000000" w:rsidP="00000000" w:rsidRDefault="00000000" w14:paraId="00000682" wp14:textId="77777777">
      <w:pPr>
        <w:numPr>
          <w:ilvl w:val="0"/>
          <w:numId w:val="203"/>
        </w:numPr>
        <w:ind w:left="720" w:hanging="360"/>
        <w:jc w:val="both"/>
        <w:rPr/>
      </w:pPr>
      <w:r w:rsidRPr="00000000" w:rsidDel="00000000" w:rsidR="00000000">
        <w:rPr>
          <w:rFonts w:ascii="Calibri" w:hAnsi="Calibri" w:eastAsia="Calibri" w:cs="Calibri"/>
          <w:rtl w:val="0"/>
        </w:rPr>
        <w:t xml:space="preserve">Poor living conditions: leading to poor hygiene, increased incidence of diseases all of which can lead to malnutrition.  </w:t>
      </w:r>
    </w:p>
    <w:p xmlns:wp14="http://schemas.microsoft.com/office/word/2010/wordml" w:rsidRPr="00000000" w:rsidR="00000000" w:rsidDel="00000000" w:rsidP="00000000" w:rsidRDefault="00000000" w14:paraId="00000683" wp14:textId="77777777">
      <w:pPr>
        <w:numPr>
          <w:ilvl w:val="0"/>
          <w:numId w:val="203"/>
        </w:numPr>
        <w:ind w:left="720" w:hanging="360"/>
        <w:jc w:val="both"/>
        <w:rPr/>
      </w:pPr>
      <w:r w:rsidRPr="00000000" w:rsidDel="00000000" w:rsidR="00000000">
        <w:rPr>
          <w:rFonts w:ascii="Calibri" w:hAnsi="Calibri" w:eastAsia="Calibri" w:cs="Calibri"/>
          <w:rtl w:val="0"/>
        </w:rPr>
        <w:t xml:space="preserve">Drought: Drought affects the yields of crops grown and in severe drought no foods grow in addition to death of animals all of which are sources of food.  Lack of food directly leads to malnutrition. </w:t>
      </w:r>
    </w:p>
    <w:p xmlns:wp14="http://schemas.microsoft.com/office/word/2010/wordml" w:rsidRPr="00000000" w:rsidR="00000000" w:rsidDel="00000000" w:rsidP="00000000" w:rsidRDefault="00000000" w14:paraId="00000684" wp14:textId="77777777">
      <w:pPr>
        <w:ind w:firstLine="11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85"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86"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29 and 30: Signs and symptoms of acute malnutrition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87" wp14:textId="77777777">
      <w:pPr>
        <w:keepNext w:val="0"/>
        <w:keepLines w:val="0"/>
        <w:widowControl w:val="1"/>
        <w:numPr>
          <w:ilvl w:val="0"/>
          <w:numId w:val="17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Present the images on slide 27 on a large chart (Preferred is to print each image on an A4 paper and stick them on a flip chat) </w:t>
      </w:r>
    </w:p>
    <w:p xmlns:wp14="http://schemas.microsoft.com/office/word/2010/wordml" w:rsidRPr="00000000" w:rsidR="00000000" w:rsidDel="00000000" w:rsidP="00000000" w:rsidRDefault="00000000" w14:paraId="00000688" wp14:textId="77777777">
      <w:pPr>
        <w:keepNext w:val="0"/>
        <w:keepLines w:val="0"/>
        <w:widowControl w:val="1"/>
        <w:numPr>
          <w:ilvl w:val="0"/>
          <w:numId w:val="17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Mention each of the signs and symptoms represented in each Image i.e loss of appetite/refusal of food or breastmilk, Swelling of the feet/edema, Loss of weight, Low MUAC. Include any signs that are known locally </w:t>
      </w:r>
    </w:p>
    <w:p xmlns:wp14="http://schemas.microsoft.com/office/word/2010/wordml" w:rsidRPr="00000000" w:rsidR="00000000" w:rsidDel="00000000" w:rsidP="00000000" w:rsidRDefault="00000000" w14:paraId="00000689" wp14:textId="77777777">
      <w:pPr>
        <w:keepNext w:val="0"/>
        <w:keepLines w:val="0"/>
        <w:widowControl w:val="1"/>
        <w:numPr>
          <w:ilvl w:val="0"/>
          <w:numId w:val="17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Explain that signs indicate </w:t>
      </w:r>
      <w:r w:rsidRPr="00000000" w:rsidDel="00000000" w:rsidR="00000000">
        <w:rPr>
          <w:rFonts w:ascii="Calibri" w:hAnsi="Calibri" w:eastAsia="Calibri" w:cs="Calibri"/>
          <w:rtl w:val="0"/>
        </w:rPr>
        <w:t xml:space="preserve">that malnutrition</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has progressed thus increasing the risk of death. It is therefore important to always measure the children’s MUAC so as to catch the malnutrition before the condition deteriorate. By the end of the training, each mother/caregiver will have learned how to measure MUAC and given a MUAC tape. </w:t>
      </w:r>
    </w:p>
    <w:p xmlns:wp14="http://schemas.microsoft.com/office/word/2010/wordml" w:rsidRPr="00000000" w:rsidR="00000000" w:rsidDel="00000000" w:rsidP="00000000" w:rsidRDefault="00000000" w14:paraId="0000068A"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8B"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8C"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 Slide 31: What is the family MUAC approach</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8D"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31 and explain in simple terms what the family MUAC approach is and its benefit to the community and overall nutrition program. </w:t>
      </w:r>
    </w:p>
    <w:p xmlns:wp14="http://schemas.microsoft.com/office/word/2010/wordml" w:rsidRPr="00000000" w:rsidR="00000000" w:rsidDel="00000000" w:rsidP="00000000" w:rsidRDefault="00000000" w14:paraId="0000068E"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8F"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9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Slides 32 to 34: How to measure MUAC</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91"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32</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92" wp14:textId="77777777">
      <w:pPr>
        <w:numPr>
          <w:ilvl w:val="0"/>
          <w:numId w:val="33"/>
        </w:numPr>
        <w:ind w:left="720" w:firstLine="0"/>
        <w:jc w:val="both"/>
        <w:rPr/>
      </w:pPr>
      <w:r w:rsidRPr="00000000" w:rsidDel="00000000" w:rsidR="00000000">
        <w:rPr>
          <w:rFonts w:ascii="Calibri" w:hAnsi="Calibri" w:eastAsia="Calibri" w:cs="Calibri"/>
          <w:rtl w:val="0"/>
        </w:rPr>
        <w:t xml:space="preserve">Distribute MUAC tapes among the mothers. Allow   1 minute for the mothers to familiarize themselves with the tape (You will notice mothers turn the tapes around, feel them, fold them and even talk among themselves). </w:t>
      </w:r>
    </w:p>
    <w:p xmlns:wp14="http://schemas.microsoft.com/office/word/2010/wordml" w:rsidRPr="00000000" w:rsidR="00000000" w:rsidDel="00000000" w:rsidP="00000000" w:rsidRDefault="00000000" w14:paraId="00000693" wp14:textId="77777777">
      <w:pPr>
        <w:numPr>
          <w:ilvl w:val="0"/>
          <w:numId w:val="33"/>
        </w:numPr>
        <w:ind w:left="720" w:firstLine="0"/>
        <w:jc w:val="both"/>
        <w:rPr/>
      </w:pPr>
      <w:r w:rsidRPr="00000000" w:rsidDel="00000000" w:rsidR="00000000">
        <w:rPr>
          <w:rFonts w:ascii="Calibri" w:hAnsi="Calibri" w:eastAsia="Calibri" w:cs="Calibri"/>
          <w:rtl w:val="0"/>
        </w:rPr>
        <w:t xml:space="preserve">Allow mothers to share their experiences in an open but facilitated discussion by asking the following questions:  </w:t>
      </w:r>
    </w:p>
    <w:p xmlns:wp14="http://schemas.microsoft.com/office/word/2010/wordml" w:rsidRPr="00000000" w:rsidR="00000000" w:rsidDel="00000000" w:rsidP="00000000" w:rsidRDefault="00000000" w14:paraId="00000694" wp14:textId="77777777">
      <w:pPr>
        <w:numPr>
          <w:ilvl w:val="0"/>
          <w:numId w:val="106"/>
        </w:numPr>
        <w:ind w:left="1440" w:firstLine="0"/>
        <w:jc w:val="both"/>
        <w:rPr/>
      </w:pPr>
      <w:r w:rsidRPr="00000000" w:rsidDel="00000000" w:rsidR="00000000">
        <w:rPr>
          <w:rFonts w:ascii="Calibri" w:hAnsi="Calibri" w:eastAsia="Calibri" w:cs="Calibri"/>
          <w:rtl w:val="0"/>
        </w:rPr>
        <w:t xml:space="preserve">Has anyone among you ever seen a MUAC tape? Where is it? </w:t>
      </w:r>
    </w:p>
    <w:p xmlns:wp14="http://schemas.microsoft.com/office/word/2010/wordml" w:rsidRPr="00000000" w:rsidR="00000000" w:rsidDel="00000000" w:rsidP="00000000" w:rsidRDefault="00000000" w14:paraId="00000695" wp14:textId="77777777">
      <w:pPr>
        <w:numPr>
          <w:ilvl w:val="0"/>
          <w:numId w:val="111"/>
        </w:numPr>
        <w:ind w:left="1440" w:firstLine="0"/>
        <w:jc w:val="both"/>
        <w:rPr/>
      </w:pPr>
      <w:r w:rsidRPr="00000000" w:rsidDel="00000000" w:rsidR="00000000">
        <w:rPr>
          <w:rFonts w:ascii="Calibri" w:hAnsi="Calibri" w:eastAsia="Calibri" w:cs="Calibri"/>
          <w:rtl w:val="0"/>
        </w:rPr>
        <w:t xml:space="preserve">Has your child or a child you know ever been measured with a MUAC tape? </w:t>
      </w:r>
    </w:p>
    <w:p xmlns:wp14="http://schemas.microsoft.com/office/word/2010/wordml" w:rsidRPr="00000000" w:rsidR="00000000" w:rsidDel="00000000" w:rsidP="00000000" w:rsidRDefault="00000000" w14:paraId="00000696" wp14:textId="77777777">
      <w:pPr>
        <w:numPr>
          <w:ilvl w:val="0"/>
          <w:numId w:val="111"/>
        </w:numPr>
        <w:ind w:left="1440" w:firstLine="0"/>
        <w:jc w:val="both"/>
        <w:rPr/>
      </w:pPr>
      <w:r w:rsidRPr="00000000" w:rsidDel="00000000" w:rsidR="00000000">
        <w:rPr>
          <w:rFonts w:ascii="Calibri" w:hAnsi="Calibri" w:eastAsia="Calibri" w:cs="Calibri"/>
          <w:rtl w:val="0"/>
        </w:rPr>
        <w:t xml:space="preserve">What do you think is the use of the MUAC tape? </w:t>
      </w:r>
    </w:p>
    <w:p xmlns:wp14="http://schemas.microsoft.com/office/word/2010/wordml" w:rsidRPr="00000000" w:rsidR="00000000" w:rsidDel="00000000" w:rsidP="00000000" w:rsidRDefault="00000000" w14:paraId="00000697" wp14:textId="77777777">
      <w:pPr>
        <w:numPr>
          <w:ilvl w:val="0"/>
          <w:numId w:val="111"/>
        </w:numPr>
        <w:ind w:left="1440" w:firstLine="0"/>
        <w:jc w:val="both"/>
        <w:rPr/>
      </w:pPr>
      <w:r w:rsidRPr="00000000" w:rsidDel="00000000" w:rsidR="00000000">
        <w:rPr>
          <w:rFonts w:ascii="Calibri" w:hAnsi="Calibri" w:eastAsia="Calibri" w:cs="Calibri"/>
          <w:rtl w:val="0"/>
        </w:rPr>
        <w:t xml:space="preserve">What do the colors mean? </w:t>
      </w:r>
    </w:p>
    <w:p xmlns:wp14="http://schemas.microsoft.com/office/word/2010/wordml" w:rsidRPr="00000000" w:rsidR="00000000" w:rsidDel="00000000" w:rsidP="00000000" w:rsidRDefault="00000000" w14:paraId="00000698" wp14:textId="77777777">
      <w:pPr>
        <w:numPr>
          <w:ilvl w:val="0"/>
          <w:numId w:val="109"/>
        </w:numPr>
        <w:ind w:left="720" w:firstLine="0"/>
        <w:jc w:val="both"/>
        <w:rPr/>
      </w:pPr>
      <w:r w:rsidRPr="00000000" w:rsidDel="00000000" w:rsidR="00000000">
        <w:rPr>
          <w:rFonts w:ascii="Calibri" w:hAnsi="Calibri" w:eastAsia="Calibri" w:cs="Calibri"/>
          <w:rtl w:val="0"/>
        </w:rPr>
        <w:t xml:space="preserve">Explain what the MUAC tape is, what it is used for, the colors and the parts (the starting point, the reading window and the slit) </w:t>
      </w:r>
    </w:p>
    <w:p xmlns:wp14="http://schemas.microsoft.com/office/word/2010/wordml" w:rsidRPr="00000000" w:rsidR="00000000" w:rsidDel="00000000" w:rsidP="00000000" w:rsidRDefault="00000000" w14:paraId="00000699" wp14:textId="77777777">
      <w:pPr>
        <w:numPr>
          <w:ilvl w:val="0"/>
          <w:numId w:val="109"/>
        </w:numPr>
        <w:ind w:left="720" w:firstLine="0"/>
        <w:jc w:val="both"/>
        <w:rPr/>
      </w:pPr>
      <w:r w:rsidRPr="00000000" w:rsidDel="00000000" w:rsidR="00000000">
        <w:rPr>
          <w:rFonts w:ascii="Calibri" w:hAnsi="Calibri" w:eastAsia="Calibri" w:cs="Calibri"/>
          <w:rtl w:val="0"/>
        </w:rPr>
        <w:t xml:space="preserve">Explain that as mothers, they will be able to determine the nutrition status of their children based on color (Red for severe acute malnutrition, yellow for moderate acute malnutrition and Greed for a good nutrition status)  </w:t>
      </w:r>
    </w:p>
    <w:p xmlns:wp14="http://schemas.microsoft.com/office/word/2010/wordml" w:rsidRPr="00000000" w:rsidR="00000000" w:rsidDel="00000000" w:rsidP="00000000" w:rsidRDefault="00000000" w14:paraId="0000069A"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9B"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9C"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33:</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9D" wp14:textId="77777777">
      <w:pPr>
        <w:keepNext w:val="0"/>
        <w:keepLines w:val="0"/>
        <w:widowControl w:val="1"/>
        <w:numPr>
          <w:ilvl w:val="0"/>
          <w:numId w:val="173"/>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Demonstrate how the MUAC is measured.  </w:t>
      </w:r>
    </w:p>
    <w:p xmlns:wp14="http://schemas.microsoft.com/office/word/2010/wordml" w:rsidRPr="00000000" w:rsidR="00000000" w:rsidDel="00000000" w:rsidP="00000000" w:rsidRDefault="00000000" w14:paraId="0000069E" wp14:textId="77777777">
      <w:pPr>
        <w:keepNext w:val="0"/>
        <w:keepLines w:val="0"/>
        <w:widowControl w:val="1"/>
        <w:numPr>
          <w:ilvl w:val="0"/>
          <w:numId w:val="173"/>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Emphasize that MUAC should be measured for children 6-59 months and is measured at the midpoint of the upper arm and when the arm is relaxed and straight. </w:t>
      </w:r>
    </w:p>
    <w:p xmlns:wp14="http://schemas.microsoft.com/office/word/2010/wordml" w:rsidRPr="00000000" w:rsidR="00000000" w:rsidDel="00000000" w:rsidP="00000000" w:rsidRDefault="00000000" w14:paraId="0000069F"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A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34</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A1" wp14:textId="77777777">
      <w:pPr>
        <w:keepNext w:val="0"/>
        <w:keepLines w:val="0"/>
        <w:widowControl w:val="1"/>
        <w:numPr>
          <w:ilvl w:val="0"/>
          <w:numId w:val="179"/>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Using a doll or any other model, explain that the tape should not be loose or very tight. </w:t>
      </w:r>
    </w:p>
    <w:p xmlns:wp14="http://schemas.microsoft.com/office/word/2010/wordml" w:rsidRPr="00000000" w:rsidR="00000000" w:rsidDel="00000000" w:rsidP="00000000" w:rsidRDefault="00000000" w14:paraId="000006A2" wp14:textId="77777777">
      <w:pPr>
        <w:ind w:left="360" w:firstLine="0"/>
        <w:jc w:val="both"/>
        <w:rPr>
          <w:rFonts w:ascii="Calibri" w:hAnsi="Calibri" w:eastAsia="Calibri" w:cs="Calibri"/>
        </w:rPr>
      </w:pPr>
      <w:r w:rsidRPr="00000000" w:rsidDel="00000000" w:rsidR="00000000">
        <w:rPr>
          <w:rFonts w:ascii="Calibri" w:hAnsi="Calibri" w:eastAsia="Calibri" w:cs="Calibri"/>
          <w:rtl w:val="0"/>
        </w:rPr>
        <w:t xml:space="preserve">Note: the trainer should not measure the child of a caregiver during COVID-19. However, she/he can demonstrate using his/her own child if available. </w:t>
      </w:r>
    </w:p>
    <w:p xmlns:wp14="http://schemas.microsoft.com/office/word/2010/wordml" w:rsidRPr="00000000" w:rsidR="00000000" w:rsidDel="00000000" w:rsidP="00000000" w:rsidRDefault="00000000" w14:paraId="000006A3" wp14:textId="77777777">
      <w:pPr>
        <w:numPr>
          <w:ilvl w:val="0"/>
          <w:numId w:val="94"/>
        </w:numPr>
        <w:ind w:left="360" w:firstLine="0"/>
        <w:jc w:val="both"/>
        <w:rPr/>
      </w:pPr>
      <w:r w:rsidRPr="00000000" w:rsidDel="00000000" w:rsidR="00000000">
        <w:rPr>
          <w:rFonts w:ascii="Calibri" w:hAnsi="Calibri" w:eastAsia="Calibri" w:cs="Calibri"/>
          <w:rtl w:val="0"/>
        </w:rPr>
        <w:t xml:space="preserve">If a video of the process is available and able to be used, play it at this point. </w:t>
      </w:r>
    </w:p>
    <w:p xmlns:wp14="http://schemas.microsoft.com/office/word/2010/wordml" w:rsidRPr="00000000" w:rsidR="00000000" w:rsidDel="00000000" w:rsidP="00000000" w:rsidRDefault="00000000" w14:paraId="000006A4" wp14:textId="77777777">
      <w:pPr>
        <w:numPr>
          <w:ilvl w:val="0"/>
          <w:numId w:val="92"/>
        </w:numPr>
        <w:ind w:left="360" w:firstLine="0"/>
        <w:jc w:val="both"/>
        <w:rPr/>
      </w:pPr>
      <w:r w:rsidRPr="00000000" w:rsidDel="00000000" w:rsidR="00000000">
        <w:rPr>
          <w:rFonts w:ascii="Calibri" w:hAnsi="Calibri" w:eastAsia="Calibri" w:cs="Calibri"/>
          <w:rtl w:val="0"/>
        </w:rPr>
        <w:t xml:space="preserve">Allow mothers to practice how to measure MUAC on their children. Ensure to observe each mother do the measurement and provide corrections where necessary. </w:t>
      </w:r>
    </w:p>
    <w:p xmlns:wp14="http://schemas.microsoft.com/office/word/2010/wordml" w:rsidRPr="00000000" w:rsidR="00000000" w:rsidDel="00000000" w:rsidP="00000000" w:rsidRDefault="00000000" w14:paraId="000006A5"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A6"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A7"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 Slide 35: Interpretation of MUAC measurement and referral</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A8"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35 and explain what the colors mean and the referral process </w:t>
      </w:r>
    </w:p>
    <w:p xmlns:wp14="http://schemas.microsoft.com/office/word/2010/wordml" w:rsidRPr="00000000" w:rsidR="00000000" w:rsidDel="00000000" w:rsidP="00000000" w:rsidRDefault="00000000" w14:paraId="000006A9" wp14:textId="77777777">
      <w:pPr>
        <w:numPr>
          <w:ilvl w:val="0"/>
          <w:numId w:val="177"/>
        </w:numPr>
        <w:ind w:left="720" w:hanging="360"/>
        <w:rPr/>
      </w:pPr>
      <w:r w:rsidRPr="00000000" w:rsidDel="00000000" w:rsidR="00000000">
        <w:rPr>
          <w:rFonts w:ascii="Calibri" w:hAnsi="Calibri" w:eastAsia="Calibri" w:cs="Calibri"/>
          <w:b w:val="1"/>
          <w:color w:val="000000"/>
          <w:rtl w:val="0"/>
        </w:rPr>
        <w:t xml:space="preserve">Green:</w:t>
      </w:r>
      <w:r w:rsidRPr="00000000" w:rsidDel="00000000" w:rsidR="00000000">
        <w:rPr>
          <w:rFonts w:ascii="Calibri" w:hAnsi="Calibri" w:eastAsia="Calibri" w:cs="Calibri"/>
          <w:color w:val="000000"/>
          <w:rtl w:val="0"/>
        </w:rPr>
        <w:t xml:space="preserve"> </w:t>
      </w:r>
      <w:r w:rsidRPr="00000000" w:rsidDel="00000000" w:rsidR="00000000">
        <w:rPr>
          <w:rFonts w:ascii="Calibri" w:hAnsi="Calibri" w:eastAsia="Calibri" w:cs="Calibri"/>
          <w:b w:val="1"/>
          <w:color w:val="000000"/>
          <w:rtl w:val="0"/>
        </w:rPr>
        <w:t xml:space="preserve">Means the child has a good nutrition status.</w:t>
      </w:r>
      <w:r w:rsidRPr="00000000" w:rsidDel="00000000" w:rsidR="00000000">
        <w:rPr>
          <w:rFonts w:ascii="Calibri" w:hAnsi="Calibri" w:eastAsia="Calibri" w:cs="Calibri"/>
          <w:color w:val="000000"/>
          <w:rtl w:val="0"/>
        </w:rPr>
        <w:t xml:space="preserve"> </w:t>
      </w:r>
      <w:r w:rsidRPr="00000000" w:rsidDel="00000000" w:rsidR="00000000">
        <w:rPr>
          <w:rFonts w:ascii="Calibri" w:hAnsi="Calibri" w:eastAsia="Calibri" w:cs="Calibri"/>
          <w:rtl w:val="0"/>
        </w:rPr>
        <w:t xml:space="preserve">Caretakers</w:t>
      </w:r>
      <w:r w:rsidRPr="00000000" w:rsidDel="00000000" w:rsidR="00000000">
        <w:rPr>
          <w:rFonts w:ascii="Calibri" w:hAnsi="Calibri" w:eastAsia="Calibri" w:cs="Calibri"/>
          <w:color w:val="000000"/>
          <w:rtl w:val="0"/>
        </w:rPr>
        <w:t xml:space="preserve"> should be encouraged to continue giving nutritious foods (mention local examples).  </w:t>
      </w:r>
      <w:r w:rsidRPr="00000000" w:rsidDel="00000000" w:rsidR="00000000">
        <w:rPr>
          <w:rtl w:val="0"/>
        </w:rPr>
      </w:r>
    </w:p>
    <w:p xmlns:wp14="http://schemas.microsoft.com/office/word/2010/wordml" w:rsidRPr="00000000" w:rsidR="00000000" w:rsidDel="00000000" w:rsidP="00000000" w:rsidRDefault="00000000" w14:paraId="000006AA" wp14:textId="77777777">
      <w:pPr>
        <w:keepNext w:val="0"/>
        <w:keepLines w:val="0"/>
        <w:widowControl w:val="1"/>
        <w:numPr>
          <w:ilvl w:val="1"/>
          <w:numId w:val="184"/>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Measure MUAC every 2 weeks.  </w:t>
      </w:r>
    </w:p>
    <w:p xmlns:wp14="http://schemas.microsoft.com/office/word/2010/wordml" w:rsidRPr="00000000" w:rsidR="00000000" w:rsidDel="00000000" w:rsidP="00000000" w:rsidRDefault="00000000" w14:paraId="000006AB" wp14:textId="77777777">
      <w:pPr>
        <w:keepNext w:val="0"/>
        <w:keepLines w:val="0"/>
        <w:widowControl w:val="1"/>
        <w:numPr>
          <w:ilvl w:val="1"/>
          <w:numId w:val="184"/>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Watch out for signs of malnutrition and continuously measure the MUAC of the child every 2 weeks and implement and respect COVID-19 prevention measures. </w:t>
      </w:r>
    </w:p>
    <w:p xmlns:wp14="http://schemas.microsoft.com/office/word/2010/wordml" w:rsidRPr="00000000" w:rsidR="00000000" w:rsidDel="00000000" w:rsidP="00000000" w:rsidRDefault="00000000" w14:paraId="000006AC" wp14:textId="77777777">
      <w:pPr>
        <w:numPr>
          <w:ilvl w:val="0"/>
          <w:numId w:val="177"/>
        </w:numPr>
        <w:ind w:left="720" w:hanging="360"/>
        <w:rPr/>
      </w:pPr>
      <w:r w:rsidRPr="00000000" w:rsidDel="00000000" w:rsidR="00000000">
        <w:rPr>
          <w:rFonts w:ascii="Calibri" w:hAnsi="Calibri" w:eastAsia="Calibri" w:cs="Calibri"/>
          <w:b w:val="1"/>
          <w:color w:val="000000"/>
          <w:rtl w:val="0"/>
        </w:rPr>
        <w:t xml:space="preserve">Yellow: Means the child is moderately malnourished.</w:t>
      </w:r>
      <w:r w:rsidRPr="00000000" w:rsidDel="00000000" w:rsidR="00000000">
        <w:rPr>
          <w:rFonts w:ascii="Calibri" w:hAnsi="Calibri" w:eastAsia="Calibri" w:cs="Calibri"/>
          <w:color w:val="000000"/>
          <w:rtl w:val="0"/>
        </w:rPr>
        <w:t xml:space="preserve"> The mother should continue to give nutritious food (mention local examples).  </w:t>
      </w:r>
      <w:r w:rsidRPr="00000000" w:rsidDel="00000000" w:rsidR="00000000">
        <w:rPr>
          <w:rtl w:val="0"/>
        </w:rPr>
      </w:r>
    </w:p>
    <w:p xmlns:wp14="http://schemas.microsoft.com/office/word/2010/wordml" w:rsidRPr="00000000" w:rsidR="00000000" w:rsidDel="00000000" w:rsidP="00000000" w:rsidRDefault="00000000" w14:paraId="000006AD" wp14:textId="77777777">
      <w:pPr>
        <w:keepNext w:val="0"/>
        <w:keepLines w:val="0"/>
        <w:widowControl w:val="1"/>
        <w:numPr>
          <w:ilvl w:val="1"/>
          <w:numId w:val="181"/>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Check MUAC every 2 days to make sure the child is not suffering from increased malnutrition (red) and  </w:t>
      </w:r>
    </w:p>
    <w:p xmlns:wp14="http://schemas.microsoft.com/office/word/2010/wordml" w:rsidRPr="00000000" w:rsidR="00000000" w:rsidDel="00000000" w:rsidP="00000000" w:rsidRDefault="00000000" w14:paraId="000006AE" wp14:textId="77777777">
      <w:pPr>
        <w:keepNext w:val="0"/>
        <w:keepLines w:val="0"/>
        <w:widowControl w:val="1"/>
        <w:numPr>
          <w:ilvl w:val="1"/>
          <w:numId w:val="181"/>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implement and respect COVID-19 prevention measures. </w:t>
      </w:r>
    </w:p>
    <w:p xmlns:wp14="http://schemas.microsoft.com/office/word/2010/wordml" w:rsidRPr="00000000" w:rsidR="00000000" w:rsidDel="00000000" w:rsidP="00000000" w:rsidRDefault="00000000" w14:paraId="000006AF" wp14:textId="77777777">
      <w:pPr>
        <w:numPr>
          <w:ilvl w:val="0"/>
          <w:numId w:val="177"/>
        </w:numPr>
        <w:ind w:left="720" w:hanging="360"/>
        <w:rPr/>
      </w:pPr>
      <w:r w:rsidRPr="00000000" w:rsidDel="00000000" w:rsidR="00000000">
        <w:rPr>
          <w:rFonts w:ascii="Calibri" w:hAnsi="Calibri" w:eastAsia="Calibri" w:cs="Calibri"/>
          <w:b w:val="1"/>
          <w:color w:val="000000"/>
          <w:rtl w:val="0"/>
        </w:rPr>
        <w:t xml:space="preserve">Red: Means the child is severely malnourished. </w:t>
      </w:r>
      <w:r w:rsidRPr="00000000" w:rsidDel="00000000" w:rsidR="00000000">
        <w:rPr>
          <w:rFonts w:ascii="Calibri" w:hAnsi="Calibri" w:eastAsia="Calibri" w:cs="Calibri"/>
          <w:color w:val="000000"/>
          <w:rtl w:val="0"/>
        </w:rPr>
        <w:t xml:space="preserve"> All severely malnourished children must be referred to the nearest health facility immediately and COVID-19 measures must be respected at all times ie during assessment, during referral/transfer and treatment.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B0"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B1"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36: Assessing for oedema.</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B2" wp14:textId="77777777">
      <w:pPr>
        <w:ind w:left="360" w:firstLine="0"/>
        <w:rPr>
          <w:rFonts w:ascii="Calibri" w:hAnsi="Calibri" w:eastAsia="Calibri" w:cs="Calibri"/>
        </w:rPr>
      </w:pPr>
      <w:r w:rsidRPr="00000000" w:rsidDel="00000000" w:rsidR="00000000">
        <w:rPr>
          <w:rFonts w:ascii="Calibri" w:hAnsi="Calibri" w:eastAsia="Calibri" w:cs="Calibri"/>
          <w:rtl w:val="0"/>
        </w:rPr>
        <w:t xml:space="preserve">Explain to the mothers the process of assessing for oedema by gently pressing with their</w:t>
      </w:r>
      <w:r w:rsidRPr="00000000" w:rsidDel="00000000" w:rsidR="00000000">
        <w:rPr>
          <w:rFonts w:ascii="Calibri" w:hAnsi="Calibri" w:eastAsia="Calibri" w:cs="Calibri"/>
          <w:color w:val="000000"/>
          <w:rtl w:val="0"/>
        </w:rPr>
        <w:t xml:space="preserve"> thumbs on the child's feet for 3 seconds, then lift the thumbs up</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6B3" wp14:textId="77777777">
      <w:pPr>
        <w:ind w:left="360" w:firstLine="0"/>
        <w:rPr>
          <w:rFonts w:ascii="Calibri" w:hAnsi="Calibri" w:eastAsia="Calibri" w:cs="Calibri"/>
        </w:rPr>
      </w:pPr>
      <w:r w:rsidRPr="00000000" w:rsidDel="00000000" w:rsidR="00000000">
        <w:rPr>
          <w:rFonts w:ascii="Calibri" w:hAnsi="Calibri" w:eastAsia="Calibri" w:cs="Calibri"/>
          <w:rtl w:val="0"/>
        </w:rPr>
        <w:t xml:space="preserve">All children found with nutritional oedema (pitting oedema on both feet) are severely malnourished and should be referred to the nearest health facility/BHS/volunteers for support. </w:t>
      </w:r>
    </w:p>
    <w:p xmlns:wp14="http://schemas.microsoft.com/office/word/2010/wordml" w:rsidRPr="00000000" w:rsidR="00000000" w:rsidDel="00000000" w:rsidP="00000000" w:rsidRDefault="00000000" w14:paraId="000006B4" wp14:textId="77777777">
      <w:pPr>
        <w:ind w:left="360" w:firstLine="50"/>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B5" wp14:textId="77777777">
      <w:pPr>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B6"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37: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B7" wp14:textId="77777777">
      <w:pPr>
        <w:keepNext w:val="0"/>
        <w:keepLines w:val="0"/>
        <w:widowControl w:val="1"/>
        <w:numPr>
          <w:ilvl w:val="1"/>
          <w:numId w:val="187"/>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Present information on slide 37. </w:t>
      </w:r>
    </w:p>
    <w:p xmlns:wp14="http://schemas.microsoft.com/office/word/2010/wordml" w:rsidRPr="00000000" w:rsidR="00000000" w:rsidDel="00000000" w:rsidP="00000000" w:rsidRDefault="00000000" w14:paraId="000006B8" wp14:textId="77777777">
      <w:pPr>
        <w:keepNext w:val="0"/>
        <w:keepLines w:val="0"/>
        <w:widowControl w:val="1"/>
        <w:numPr>
          <w:ilvl w:val="1"/>
          <w:numId w:val="187"/>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Remind all participants that movement to the health facility may require prior authorization from the administrative and security personnel. It is therefore important that they go to the nearest BHS who can facilitate the referral process.  </w:t>
      </w:r>
    </w:p>
    <w:p xmlns:wp14="http://schemas.microsoft.com/office/word/2010/wordml" w:rsidRPr="00000000" w:rsidR="00000000" w:rsidDel="00000000" w:rsidP="00000000" w:rsidRDefault="00000000" w14:paraId="000006B9" wp14:textId="77777777">
      <w:pPr>
        <w:ind w:left="360" w:firstLine="10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BA"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BB"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BC"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BD"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BE" wp14:textId="77777777">
      <w:pPr>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6BF" wp14:textId="77777777">
      <w:pPr>
        <w:spacing w:after="160" w:line="259" w:lineRule="auto"/>
        <w:rPr>
          <w:rFonts w:ascii="Calibri" w:hAnsi="Calibri" w:eastAsia="Calibri" w:cs="Calibri"/>
          <w:sz w:val="22"/>
          <w:szCs w:val="22"/>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6C0"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6C1"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C2" wp14:textId="77777777">
      <w:pPr>
        <w:pStyle w:val="Heading2"/>
        <w:rPr>
          <w:rFonts w:ascii="Calibri" w:hAnsi="Calibri" w:eastAsia="Calibri" w:cs="Calibri"/>
        </w:rPr>
      </w:pPr>
      <w:bookmarkStart w:name="_heading=h.4h042r0" w:colFirst="0" w:colLast="0" w:id="75"/>
      <w:bookmarkEnd w:id="75"/>
      <w:r w:rsidRPr="00000000" w:rsidDel="00000000" w:rsidR="00000000">
        <w:rPr>
          <w:rFonts w:ascii="Calibri" w:hAnsi="Calibri" w:eastAsia="Calibri" w:cs="Calibri"/>
          <w:rtl w:val="0"/>
        </w:rPr>
        <w:t xml:space="preserve">Session 10: Blanket Supplementary Feeding Programme and Food Basket Adaptations</w:t>
      </w:r>
    </w:p>
    <w:p xmlns:wp14="http://schemas.microsoft.com/office/word/2010/wordml" w:rsidRPr="00000000" w:rsidR="00000000" w:rsidDel="00000000" w:rsidP="00000000" w:rsidRDefault="00000000" w14:paraId="000006C3"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6C4" wp14:textId="77777777">
      <w:pPr>
        <w:pStyle w:val="Heading3"/>
        <w:rPr>
          <w:rFonts w:ascii="Calibri" w:hAnsi="Calibri" w:eastAsia="Calibri" w:cs="Calibri"/>
        </w:rPr>
      </w:pPr>
      <w:bookmarkStart w:name="_heading=h.2w5ecyt" w:colFirst="0" w:colLast="0" w:id="76"/>
      <w:bookmarkEnd w:id="76"/>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6C5" wp14:textId="77777777">
      <w:pPr>
        <w:jc w:val="both"/>
        <w:rPr>
          <w:rFonts w:ascii="Calibri" w:hAnsi="Calibri" w:eastAsia="Calibri" w:cs="Calibri"/>
        </w:rPr>
      </w:pPr>
      <w:r w:rsidRPr="00000000" w:rsidDel="00000000" w:rsidR="00000000">
        <w:rPr>
          <w:rFonts w:ascii="Calibri" w:hAnsi="Calibri" w:eastAsia="Calibri" w:cs="Calibri"/>
          <w:rtl w:val="0"/>
        </w:rPr>
        <w:t xml:space="preserve">By the end of the session, participants will be able to:</w:t>
      </w:r>
    </w:p>
    <w:p xmlns:wp14="http://schemas.microsoft.com/office/word/2010/wordml" w:rsidRPr="00000000" w:rsidR="00000000" w:rsidDel="00000000" w:rsidP="00000000" w:rsidRDefault="00000000" w14:paraId="000006C6" wp14:textId="77777777">
      <w:pPr>
        <w:numPr>
          <w:ilvl w:val="0"/>
          <w:numId w:val="186"/>
        </w:numPr>
        <w:ind w:left="720" w:hanging="360"/>
        <w:jc w:val="both"/>
        <w:rPr/>
      </w:pPr>
      <w:r w:rsidRPr="00000000" w:rsidDel="00000000" w:rsidR="00000000">
        <w:rPr>
          <w:rFonts w:ascii="Calibri" w:hAnsi="Calibri" w:eastAsia="Calibri" w:cs="Calibri"/>
          <w:rtl w:val="0"/>
        </w:rPr>
        <w:t xml:space="preserve">Understand the background to BSFP in the context or COVID-19</w:t>
      </w:r>
    </w:p>
    <w:p xmlns:wp14="http://schemas.microsoft.com/office/word/2010/wordml" w:rsidRPr="00000000" w:rsidR="00000000" w:rsidDel="00000000" w:rsidP="00000000" w:rsidRDefault="00000000" w14:paraId="000006C7" wp14:textId="77777777">
      <w:pPr>
        <w:numPr>
          <w:ilvl w:val="0"/>
          <w:numId w:val="186"/>
        </w:numPr>
        <w:ind w:left="720" w:hanging="360"/>
        <w:jc w:val="both"/>
        <w:rPr/>
      </w:pPr>
      <w:r w:rsidRPr="00000000" w:rsidDel="00000000" w:rsidR="00000000">
        <w:rPr>
          <w:rFonts w:ascii="Calibri" w:hAnsi="Calibri" w:eastAsia="Calibri" w:cs="Calibri"/>
          <w:rtl w:val="0"/>
        </w:rPr>
        <w:t xml:space="preserve">Appreciate the importance of continued BSFP during COVID-19</w:t>
      </w:r>
    </w:p>
    <w:p xmlns:wp14="http://schemas.microsoft.com/office/word/2010/wordml" w:rsidRPr="00000000" w:rsidR="00000000" w:rsidDel="00000000" w:rsidP="00000000" w:rsidRDefault="00000000" w14:paraId="000006C8" wp14:textId="77777777">
      <w:pPr>
        <w:numPr>
          <w:ilvl w:val="0"/>
          <w:numId w:val="186"/>
        </w:numPr>
        <w:ind w:left="720" w:hanging="360"/>
        <w:jc w:val="both"/>
        <w:rPr/>
      </w:pPr>
      <w:r w:rsidRPr="00000000" w:rsidDel="00000000" w:rsidR="00000000">
        <w:rPr>
          <w:rFonts w:ascii="Calibri" w:hAnsi="Calibri" w:eastAsia="Calibri" w:cs="Calibri"/>
          <w:rtl w:val="0"/>
        </w:rPr>
        <w:t xml:space="preserve">Define the additional prevention and control measures for COVID-19 during a BSFP.</w:t>
      </w:r>
    </w:p>
    <w:p xmlns:wp14="http://schemas.microsoft.com/office/word/2010/wordml" w:rsidRPr="00000000" w:rsidR="00000000" w:rsidDel="00000000" w:rsidP="00000000" w:rsidRDefault="00000000" w14:paraId="000006C9" wp14:textId="77777777">
      <w:pPr>
        <w:numPr>
          <w:ilvl w:val="0"/>
          <w:numId w:val="186"/>
        </w:numPr>
        <w:ind w:left="720" w:hanging="360"/>
        <w:jc w:val="both"/>
        <w:rPr/>
      </w:pPr>
      <w:r w:rsidRPr="00000000" w:rsidDel="00000000" w:rsidR="00000000">
        <w:rPr>
          <w:rFonts w:ascii="Calibri" w:hAnsi="Calibri" w:eastAsia="Calibri" w:cs="Calibri"/>
          <w:rtl w:val="0"/>
        </w:rPr>
        <w:t xml:space="preserve">Provide the correct amount of ration and MNPs</w:t>
      </w:r>
    </w:p>
    <w:p xmlns:wp14="http://schemas.microsoft.com/office/word/2010/wordml" w:rsidRPr="00000000" w:rsidR="00000000" w:rsidDel="00000000" w:rsidP="00000000" w:rsidRDefault="00000000" w14:paraId="000006CA" wp14:textId="77777777">
      <w:pPr>
        <w:numPr>
          <w:ilvl w:val="0"/>
          <w:numId w:val="186"/>
        </w:numPr>
        <w:ind w:left="720" w:hanging="360"/>
        <w:jc w:val="both"/>
        <w:rPr/>
      </w:pPr>
      <w:r w:rsidRPr="00000000" w:rsidDel="00000000" w:rsidR="00000000">
        <w:rPr>
          <w:rFonts w:ascii="Calibri" w:hAnsi="Calibri" w:eastAsia="Calibri" w:cs="Calibri"/>
          <w:rtl w:val="0"/>
        </w:rPr>
        <w:t xml:space="preserve">List the key food items that should be in a nutritious food basket  </w:t>
      </w:r>
    </w:p>
    <w:p xmlns:wp14="http://schemas.microsoft.com/office/word/2010/wordml" w:rsidRPr="00000000" w:rsidR="00000000" w:rsidDel="00000000" w:rsidP="00000000" w:rsidRDefault="00000000" w14:paraId="000006CB"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6CC" wp14:textId="77777777">
      <w:pPr>
        <w:jc w:val="both"/>
        <w:rPr>
          <w:rFonts w:ascii="Calibri" w:hAnsi="Calibri" w:eastAsia="Calibri" w:cs="Calibri"/>
          <w:sz w:val="18"/>
          <w:szCs w:val="18"/>
        </w:rPr>
      </w:pPr>
      <w:r w:rsidRPr="00000000" w:rsidDel="00000000" w:rsidR="00000000">
        <w:rPr>
          <w:rtl w:val="0"/>
        </w:rPr>
      </w:r>
    </w:p>
    <w:tbl>
      <w:tblPr>
        <w:tblStyle w:val="Table17"/>
        <w:tblW w:w="9034.0" w:type="dxa"/>
        <w:jc w:val="left"/>
        <w:tblInd w:w="-8.0" w:type="dxa"/>
        <w:tblBorders>
          <w:top w:val="single" w:color="000000" w:sz="6" w:space="0"/>
          <w:left w:val="single" w:color="000000" w:sz="6" w:space="0"/>
          <w:bottom w:val="single" w:color="000000" w:sz="6" w:space="0"/>
          <w:right w:val="single" w:color="000000" w:sz="6" w:space="0"/>
        </w:tblBorders>
        <w:tblLayout w:type="fixed"/>
        <w:tblLook w:val="0400"/>
      </w:tblPr>
      <w:tblGrid>
        <w:gridCol w:w="7"/>
        <w:gridCol w:w="7103"/>
        <w:gridCol w:w="1924"/>
        <w:tblGridChange w:id="0">
          <w:tblGrid>
            <w:gridCol w:w="7"/>
            <w:gridCol w:w="7103"/>
            <w:gridCol w:w="1924"/>
          </w:tblGrid>
        </w:tblGridChange>
      </w:tblGrid>
      <w:tr xmlns:wp14="http://schemas.microsoft.com/office/word/2010/wordml" w14:paraId="55A8A5C3" wp14:textId="77777777">
        <w:trPr>
          <w:trHeight w:val="510" w:hRule="atLeast"/>
        </w:trPr>
        <w:tc>
          <w:tcPr/>
          <w:p w:rsidRPr="00000000" w:rsidR="00000000" w:rsidDel="00000000" w:rsidP="00000000" w:rsidRDefault="00000000" w14:paraId="000006CD" wp14:textId="77777777">
            <w:pPr>
              <w:keepNext w:val="0"/>
              <w:keepLines w:val="0"/>
              <w:widowControl w:val="0"/>
              <w:pBdr>
                <w:top w:val="nil" w:sz="0" w:space="0"/>
                <w:left w:val="nil" w:sz="0" w:space="0"/>
                <w:bottom w:val="nil" w:sz="0" w:space="0"/>
                <w:right w:val="nil" w:sz="0" w:space="0"/>
                <w:between w:val="nil" w:sz="0" w:space="0"/>
              </w:pBdr>
              <w:shd w:val="clear" w:fill="auto"/>
              <w:spacing w:before="0" w:after="0" w:line="276" w:lineRule="auto"/>
              <w:ind w:left="0" w:right="0" w:firstLine="0"/>
              <w:jc w:val="left"/>
              <w:rPr>
                <w:rFonts w:ascii="Calibri" w:hAnsi="Calibri" w:eastAsia="Calibri" w:cs="Calibri"/>
                <w:sz w:val="18"/>
                <w:szCs w:val="18"/>
              </w:rPr>
            </w:pPr>
            <w:r w:rsidRPr="00000000" w:rsidDel="00000000" w:rsidR="00000000">
              <w:rPr>
                <w:rtl w:val="0"/>
              </w:rPr>
            </w:r>
          </w:p>
        </w:tc>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6CE" wp14:textId="77777777">
            <w:pPr>
              <w:pStyle w:val="Heading3"/>
              <w:rPr>
                <w:rFonts w:ascii="Calibri" w:hAnsi="Calibri" w:eastAsia="Calibri" w:cs="Calibri"/>
                <w:sz w:val="24"/>
                <w:szCs w:val="24"/>
              </w:rPr>
            </w:pPr>
            <w:bookmarkStart w:name="_heading=h.1baon6m" w:colFirst="0" w:colLast="0" w:id="77"/>
            <w:bookmarkEnd w:id="77"/>
            <w:r w:rsidRPr="00000000" w:rsidDel="00000000" w:rsidR="00000000">
              <w:rPr>
                <w:rFonts w:ascii="Calibri" w:hAnsi="Calibri" w:eastAsia="Calibri" w:cs="Calibri"/>
                <w:sz w:val="24"/>
                <w:szCs w:val="24"/>
                <w:rtl w:val="0"/>
              </w:rPr>
              <w:t xml:space="preserve">Session outline                                   </w:t>
            </w:r>
          </w:p>
        </w:tc>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6CF"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Total time: </w:t>
            </w:r>
          </w:p>
          <w:p w:rsidRPr="00000000" w:rsidR="00000000" w:rsidDel="00000000" w:rsidP="00000000" w:rsidRDefault="00000000" w14:paraId="000006D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30 Minutes</w:t>
            </w:r>
            <w:r w:rsidRPr="00000000" w:rsidDel="00000000" w:rsidR="00000000">
              <w:rPr>
                <w:rFonts w:ascii="Calibri" w:hAnsi="Calibri" w:eastAsia="Calibri" w:cs="Calibri"/>
                <w:rtl w:val="0"/>
              </w:rPr>
              <w:t xml:space="preserve"> </w:t>
            </w:r>
          </w:p>
        </w:tc>
      </w:tr>
      <w:tr xmlns:wp14="http://schemas.microsoft.com/office/word/2010/wordml" w14:paraId="24797F0A" wp14:textId="77777777">
        <w:tc>
          <w:tcPr>
            <w:gridSpan w:val="2"/>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6D1" wp14:textId="77777777">
            <w:pPr>
              <w:keepNext w:val="0"/>
              <w:keepLines w:val="0"/>
              <w:widowControl w:val="1"/>
              <w:numPr>
                <w:ilvl w:val="0"/>
                <w:numId w:val="18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Introduction (intro, session objectives, guidance objective)-Slides 1to 3 </w:t>
            </w:r>
          </w:p>
          <w:p w:rsidRPr="00000000" w:rsidR="00000000" w:rsidDel="00000000" w:rsidP="00000000" w:rsidRDefault="00000000" w14:paraId="000006D2" wp14:textId="77777777">
            <w:pPr>
              <w:keepNext w:val="0"/>
              <w:keepLines w:val="0"/>
              <w:widowControl w:val="1"/>
              <w:numPr>
                <w:ilvl w:val="0"/>
                <w:numId w:val="18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Background on the Myanmar returning migrant workers- Slide 4 </w:t>
            </w:r>
          </w:p>
          <w:p w:rsidRPr="00000000" w:rsidR="00000000" w:rsidDel="00000000" w:rsidP="00000000" w:rsidRDefault="00000000" w14:paraId="000006D3" wp14:textId="77777777">
            <w:pPr>
              <w:keepNext w:val="0"/>
              <w:keepLines w:val="0"/>
              <w:widowControl w:val="1"/>
              <w:numPr>
                <w:ilvl w:val="0"/>
                <w:numId w:val="18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WHO recommendations for returning migrant populations- Slide 5 </w:t>
            </w:r>
          </w:p>
          <w:p w:rsidRPr="00000000" w:rsidR="00000000" w:rsidDel="00000000" w:rsidP="00000000" w:rsidRDefault="00000000" w14:paraId="000006D4" wp14:textId="77777777">
            <w:pPr>
              <w:keepNext w:val="0"/>
              <w:keepLines w:val="0"/>
              <w:widowControl w:val="1"/>
              <w:numPr>
                <w:ilvl w:val="0"/>
                <w:numId w:val="18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Definition of BSFP: Activity- Slide 6 and 7</w:t>
            </w:r>
          </w:p>
          <w:p w:rsidRPr="00000000" w:rsidR="00000000" w:rsidDel="00000000" w:rsidP="00000000" w:rsidRDefault="00000000" w14:paraId="000006D5" wp14:textId="77777777">
            <w:pPr>
              <w:keepNext w:val="0"/>
              <w:keepLines w:val="0"/>
              <w:widowControl w:val="1"/>
              <w:numPr>
                <w:ilvl w:val="0"/>
                <w:numId w:val="18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Key information on BSFP activities- Slides 8 to 9 </w:t>
            </w:r>
          </w:p>
          <w:p w:rsidRPr="00000000" w:rsidR="00000000" w:rsidDel="00000000" w:rsidP="00000000" w:rsidRDefault="00000000" w14:paraId="000006D6" wp14:textId="77777777">
            <w:pPr>
              <w:keepNext w:val="0"/>
              <w:keepLines w:val="0"/>
              <w:widowControl w:val="1"/>
              <w:numPr>
                <w:ilvl w:val="0"/>
                <w:numId w:val="18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Food basket- Slides 10 and 11 </w:t>
            </w:r>
          </w:p>
          <w:p w:rsidRPr="00000000" w:rsidR="00000000" w:rsidDel="00000000" w:rsidP="00000000" w:rsidRDefault="00000000" w14:paraId="000006D7" wp14:textId="77777777">
            <w:pPr>
              <w:keepNext w:val="0"/>
              <w:keepLines w:val="0"/>
              <w:widowControl w:val="1"/>
              <w:numPr>
                <w:ilvl w:val="0"/>
                <w:numId w:val="18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Additional Infection prevention and Control Measures- Slides 12 to 14 </w:t>
            </w:r>
          </w:p>
        </w:tc>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6D9" wp14:textId="77777777">
            <w:pPr>
              <w:rPr>
                <w:rFonts w:ascii="Calibri" w:hAnsi="Calibri" w:eastAsia="Calibri" w:cs="Calibri"/>
                <w:b w:val="1"/>
              </w:rPr>
            </w:pPr>
            <w:r w:rsidRPr="00000000" w:rsidDel="00000000" w:rsidR="00000000">
              <w:rPr>
                <w:rFonts w:ascii="Calibri" w:hAnsi="Calibri" w:eastAsia="Calibri" w:cs="Calibri"/>
                <w:b w:val="1"/>
                <w:rtl w:val="0"/>
              </w:rPr>
              <w:t xml:space="preserve">4 Minutes</w:t>
            </w:r>
          </w:p>
          <w:p w:rsidRPr="00000000" w:rsidR="00000000" w:rsidDel="00000000" w:rsidP="00000000" w:rsidRDefault="00000000" w14:paraId="000006DA" wp14:textId="77777777">
            <w:pPr>
              <w:ind w:left="360" w:firstLine="0"/>
              <w:rPr>
                <w:rFonts w:ascii="Calibri" w:hAnsi="Calibri" w:eastAsia="Calibri" w:cs="Calibri"/>
                <w:b w:val="1"/>
              </w:rPr>
            </w:pPr>
            <w:r w:rsidRPr="00000000" w:rsidDel="00000000" w:rsidR="00000000">
              <w:rPr>
                <w:rtl w:val="0"/>
              </w:rPr>
            </w:r>
          </w:p>
          <w:p w:rsidRPr="00000000" w:rsidR="00000000" w:rsidDel="00000000" w:rsidP="00000000" w:rsidRDefault="00000000" w14:paraId="000006DB" wp14:textId="77777777">
            <w:pPr>
              <w:rPr>
                <w:rFonts w:ascii="Calibri" w:hAnsi="Calibri" w:eastAsia="Calibri" w:cs="Calibri"/>
                <w:b w:val="1"/>
              </w:rPr>
            </w:pPr>
            <w:r w:rsidRPr="00000000" w:rsidDel="00000000" w:rsidR="00000000">
              <w:rPr>
                <w:rFonts w:ascii="Calibri" w:hAnsi="Calibri" w:eastAsia="Calibri" w:cs="Calibri"/>
                <w:b w:val="1"/>
                <w:rtl w:val="0"/>
              </w:rPr>
              <w:t xml:space="preserve">3 Minutes</w:t>
            </w:r>
          </w:p>
          <w:p w:rsidRPr="00000000" w:rsidR="00000000" w:rsidDel="00000000" w:rsidP="00000000" w:rsidRDefault="00000000" w14:paraId="000006DC" wp14:textId="77777777">
            <w:pPr>
              <w:rPr>
                <w:rFonts w:ascii="Calibri" w:hAnsi="Calibri" w:eastAsia="Calibri" w:cs="Calibri"/>
                <w:b w:val="1"/>
              </w:rPr>
            </w:pPr>
            <w:r w:rsidRPr="00000000" w:rsidDel="00000000" w:rsidR="00000000">
              <w:rPr>
                <w:rFonts w:ascii="Calibri" w:hAnsi="Calibri" w:eastAsia="Calibri" w:cs="Calibri"/>
                <w:b w:val="1"/>
                <w:rtl w:val="0"/>
              </w:rPr>
              <w:t xml:space="preserve">3 minutes</w:t>
            </w:r>
          </w:p>
          <w:p w:rsidRPr="00000000" w:rsidR="00000000" w:rsidDel="00000000" w:rsidP="00000000" w:rsidRDefault="00000000" w14:paraId="000006DD" wp14:textId="77777777">
            <w:pPr>
              <w:rPr>
                <w:rFonts w:ascii="Calibri" w:hAnsi="Calibri" w:eastAsia="Calibri" w:cs="Calibri"/>
                <w:b w:val="1"/>
              </w:rPr>
            </w:pPr>
            <w:r w:rsidRPr="00000000" w:rsidDel="00000000" w:rsidR="00000000">
              <w:rPr>
                <w:rtl w:val="0"/>
              </w:rPr>
            </w:r>
          </w:p>
          <w:p w:rsidRPr="00000000" w:rsidR="00000000" w:rsidDel="00000000" w:rsidP="00000000" w:rsidRDefault="00000000" w14:paraId="000006DE" wp14:textId="77777777">
            <w:pPr>
              <w:rPr>
                <w:rFonts w:ascii="Calibri" w:hAnsi="Calibri" w:eastAsia="Calibri" w:cs="Calibri"/>
                <w:b w:val="1"/>
              </w:rPr>
            </w:pPr>
            <w:r w:rsidRPr="00000000" w:rsidDel="00000000" w:rsidR="00000000">
              <w:rPr>
                <w:rFonts w:ascii="Calibri" w:hAnsi="Calibri" w:eastAsia="Calibri" w:cs="Calibri"/>
                <w:b w:val="1"/>
                <w:rtl w:val="0"/>
              </w:rPr>
              <w:t xml:space="preserve">10 Minutes</w:t>
            </w:r>
          </w:p>
          <w:p w:rsidRPr="00000000" w:rsidR="00000000" w:rsidDel="00000000" w:rsidP="00000000" w:rsidRDefault="00000000" w14:paraId="000006DF" wp14:textId="77777777">
            <w:pPr>
              <w:rPr>
                <w:rFonts w:ascii="Calibri" w:hAnsi="Calibri" w:eastAsia="Calibri" w:cs="Calibri"/>
                <w:b w:val="1"/>
              </w:rPr>
            </w:pPr>
            <w:r w:rsidRPr="00000000" w:rsidDel="00000000" w:rsidR="00000000">
              <w:rPr>
                <w:rFonts w:ascii="Calibri" w:hAnsi="Calibri" w:eastAsia="Calibri" w:cs="Calibri"/>
                <w:b w:val="1"/>
                <w:rtl w:val="0"/>
              </w:rPr>
              <w:t xml:space="preserve">5 Minutes</w:t>
            </w:r>
          </w:p>
          <w:p w:rsidRPr="00000000" w:rsidR="00000000" w:rsidDel="00000000" w:rsidP="00000000" w:rsidRDefault="00000000" w14:paraId="000006E0" wp14:textId="77777777">
            <w:pPr>
              <w:rPr>
                <w:rFonts w:ascii="Calibri" w:hAnsi="Calibri" w:eastAsia="Calibri" w:cs="Calibri"/>
                <w:b w:val="1"/>
              </w:rPr>
            </w:pPr>
            <w:r w:rsidRPr="00000000" w:rsidDel="00000000" w:rsidR="00000000">
              <w:rPr>
                <w:rFonts w:ascii="Calibri" w:hAnsi="Calibri" w:eastAsia="Calibri" w:cs="Calibri"/>
                <w:b w:val="1"/>
                <w:rtl w:val="0"/>
              </w:rPr>
              <w:t xml:space="preserve">5 Minutes</w:t>
            </w:r>
          </w:p>
          <w:p w:rsidRPr="00000000" w:rsidR="00000000" w:rsidDel="00000000" w:rsidP="00000000" w:rsidRDefault="00000000" w14:paraId="000006E1" wp14:textId="77777777">
            <w:pPr>
              <w:rPr>
                <w:rFonts w:ascii="Calibri" w:hAnsi="Calibri" w:eastAsia="Calibri" w:cs="Calibri"/>
                <w:b w:val="1"/>
              </w:rPr>
            </w:pPr>
            <w:r w:rsidRPr="00000000" w:rsidDel="00000000" w:rsidR="00000000">
              <w:rPr>
                <w:rFonts w:ascii="Calibri" w:hAnsi="Calibri" w:eastAsia="Calibri" w:cs="Calibri"/>
                <w:b w:val="1"/>
                <w:rtl w:val="0"/>
              </w:rPr>
              <w:t xml:space="preserve">5 Minutes</w:t>
            </w:r>
          </w:p>
        </w:tc>
      </w:tr>
    </w:tbl>
    <w:p xmlns:wp14="http://schemas.microsoft.com/office/word/2010/wordml" w:rsidRPr="00000000" w:rsidR="00000000" w:rsidDel="00000000" w:rsidP="00000000" w:rsidRDefault="00000000" w14:paraId="000006E2"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E3" wp14:textId="77777777">
      <w:pPr>
        <w:pStyle w:val="Heading3"/>
        <w:rPr>
          <w:rFonts w:ascii="Calibri" w:hAnsi="Calibri" w:eastAsia="Calibri" w:cs="Calibri"/>
          <w:sz w:val="18"/>
          <w:szCs w:val="18"/>
        </w:rPr>
      </w:pPr>
      <w:bookmarkStart w:name="_heading=h.3vac5uf" w:colFirst="0" w:colLast="0" w:id="78"/>
      <w:bookmarkEnd w:id="78"/>
      <w:r w:rsidRPr="00000000" w:rsidDel="00000000" w:rsidR="00000000">
        <w:rPr>
          <w:rFonts w:ascii="Calibri" w:hAnsi="Calibri" w:eastAsia="Calibri" w:cs="Calibri"/>
          <w:rtl w:val="0"/>
        </w:rPr>
        <w:t xml:space="preserve">Advance preparation </w:t>
      </w:r>
      <w:r w:rsidRPr="00000000" w:rsidDel="00000000" w:rsidR="00000000">
        <w:rPr>
          <w:rtl w:val="0"/>
        </w:rPr>
      </w:r>
    </w:p>
    <w:p xmlns:wp14="http://schemas.microsoft.com/office/word/2010/wordml" w:rsidRPr="00000000" w:rsidR="00000000" w:rsidDel="00000000" w:rsidP="00000000" w:rsidRDefault="00000000" w14:paraId="000006E4" wp14:textId="77777777">
      <w:pPr>
        <w:numPr>
          <w:ilvl w:val="0"/>
          <w:numId w:val="99"/>
        </w:numPr>
        <w:ind w:left="720" w:firstLine="0"/>
        <w:jc w:val="both"/>
        <w:rPr/>
      </w:pPr>
      <w:r w:rsidRPr="00000000" w:rsidDel="00000000" w:rsidR="00000000">
        <w:rPr>
          <w:rFonts w:ascii="Calibri" w:hAnsi="Calibri" w:eastAsia="Calibri" w:cs="Calibri"/>
          <w:color w:val="000000"/>
          <w:rtl w:val="0"/>
        </w:rPr>
        <w:t xml:space="preserve">Read the Introduction to the guidance on giving a presentation with slides and adult learning skills. </w:t>
      </w:r>
      <w:r w:rsidRPr="00000000" w:rsidDel="00000000" w:rsidR="00000000">
        <w:rPr>
          <w:rtl w:val="0"/>
        </w:rPr>
      </w:r>
    </w:p>
    <w:p xmlns:wp14="http://schemas.microsoft.com/office/word/2010/wordml" w:rsidRPr="00000000" w:rsidR="00000000" w:rsidDel="00000000" w:rsidP="00000000" w:rsidRDefault="00000000" w14:paraId="000006E5" wp14:textId="77777777">
      <w:pPr>
        <w:numPr>
          <w:ilvl w:val="0"/>
          <w:numId w:val="97"/>
        </w:numPr>
        <w:ind w:left="720" w:firstLine="0"/>
        <w:jc w:val="both"/>
        <w:rPr/>
      </w:pPr>
      <w:r w:rsidRPr="00000000" w:rsidDel="00000000" w:rsidR="00000000">
        <w:rPr>
          <w:rFonts w:ascii="Calibri" w:hAnsi="Calibri" w:eastAsia="Calibri" w:cs="Calibri"/>
          <w:color w:val="000000"/>
          <w:rtl w:val="0"/>
        </w:rPr>
        <w:t xml:space="preserve">Make sure that slides are in the correct order and review the notes to be able to explain the points on the slides.  </w:t>
      </w:r>
      <w:r w:rsidRPr="00000000" w:rsidDel="00000000" w:rsidR="00000000">
        <w:rPr>
          <w:rtl w:val="0"/>
        </w:rPr>
      </w:r>
    </w:p>
    <w:p xmlns:wp14="http://schemas.microsoft.com/office/word/2010/wordml" w:rsidRPr="00000000" w:rsidR="00000000" w:rsidDel="00000000" w:rsidP="00000000" w:rsidRDefault="00000000" w14:paraId="000006E6" wp14:textId="77777777">
      <w:pPr>
        <w:numPr>
          <w:ilvl w:val="0"/>
          <w:numId w:val="103"/>
        </w:numPr>
        <w:ind w:left="720" w:firstLine="0"/>
        <w:jc w:val="both"/>
        <w:rPr/>
      </w:pPr>
      <w:r w:rsidRPr="00000000" w:rsidDel="00000000" w:rsidR="00000000">
        <w:rPr>
          <w:rFonts w:ascii="Calibri" w:hAnsi="Calibri" w:eastAsia="Calibri" w:cs="Calibri"/>
          <w:color w:val="000000"/>
          <w:rtl w:val="0"/>
        </w:rPr>
        <w:t xml:space="preserve">Ensure you have the updated version of the adaptations to nutrition programming in the context of COVID-19.  </w:t>
      </w:r>
      <w:r w:rsidRPr="00000000" w:rsidDel="00000000" w:rsidR="00000000">
        <w:rPr>
          <w:rtl w:val="0"/>
        </w:rPr>
      </w:r>
    </w:p>
    <w:p xmlns:wp14="http://schemas.microsoft.com/office/word/2010/wordml" w:rsidRPr="00000000" w:rsidR="00000000" w:rsidDel="00000000" w:rsidP="00000000" w:rsidRDefault="00000000" w14:paraId="000006E7" wp14:textId="77777777">
      <w:pPr>
        <w:numPr>
          <w:ilvl w:val="0"/>
          <w:numId w:val="101"/>
        </w:numPr>
        <w:ind w:left="720" w:firstLine="0"/>
        <w:jc w:val="both"/>
        <w:rPr/>
      </w:pPr>
      <w:r w:rsidRPr="00000000" w:rsidDel="00000000" w:rsidR="00000000">
        <w:rPr>
          <w:rFonts w:ascii="Calibri" w:hAnsi="Calibri" w:eastAsia="Calibri" w:cs="Calibri"/>
          <w:color w:val="000000"/>
          <w:rtl w:val="0"/>
        </w:rPr>
        <w:t xml:space="preserve">Prepare samples of super cereal and MNP sachets </w:t>
      </w:r>
      <w:r w:rsidRPr="00000000" w:rsidDel="00000000" w:rsidR="00000000">
        <w:rPr>
          <w:rtl w:val="0"/>
        </w:rPr>
      </w:r>
    </w:p>
    <w:p xmlns:wp14="http://schemas.microsoft.com/office/word/2010/wordml" w:rsidRPr="00000000" w:rsidR="00000000" w:rsidDel="00000000" w:rsidP="00000000" w:rsidRDefault="00000000" w14:paraId="000006E8"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6E9"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Note:</w:t>
      </w:r>
      <w:r w:rsidRPr="00000000" w:rsidDel="00000000" w:rsidR="00000000">
        <w:rPr>
          <w:rFonts w:ascii="Calibri" w:hAnsi="Calibri" w:eastAsia="Calibri" w:cs="Calibri"/>
          <w:rtl w:val="0"/>
        </w:rPr>
        <w:t xml:space="preserve"> The notes in the PowerPoints are to help the facilitator explain and answer any questions. They are not to be shown. </w:t>
      </w:r>
    </w:p>
    <w:p xmlns:wp14="http://schemas.microsoft.com/office/word/2010/wordml" w:rsidRPr="00000000" w:rsidR="00000000" w:rsidDel="00000000" w:rsidP="00000000" w:rsidRDefault="00000000" w14:paraId="000006EA"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6EB" wp14:textId="77777777">
      <w:pPr>
        <w:pStyle w:val="Heading3"/>
        <w:rPr>
          <w:rFonts w:ascii="Calibri" w:hAnsi="Calibri" w:eastAsia="Calibri" w:cs="Calibri"/>
          <w:sz w:val="18"/>
          <w:szCs w:val="18"/>
        </w:rPr>
      </w:pPr>
      <w:bookmarkStart w:name="_heading=h.2afmg28" w:colFirst="0" w:colLast="0" w:id="79"/>
      <w:bookmarkEnd w:id="79"/>
      <w:r w:rsidRPr="00000000" w:rsidDel="00000000" w:rsidR="00000000">
        <w:rPr>
          <w:rFonts w:ascii="Calibri" w:hAnsi="Calibri" w:eastAsia="Calibri" w:cs="Calibri"/>
          <w:rtl w:val="0"/>
        </w:rPr>
        <w:t xml:space="preserve">Introduction of the session</w:t>
      </w:r>
      <w:r w:rsidRPr="00000000" w:rsidDel="00000000" w:rsidR="00000000">
        <w:rPr>
          <w:rtl w:val="0"/>
        </w:rPr>
      </w:r>
    </w:p>
    <w:p xmlns:wp14="http://schemas.microsoft.com/office/word/2010/wordml" w:rsidRPr="00000000" w:rsidR="00000000" w:rsidDel="00000000" w:rsidP="00000000" w:rsidRDefault="00000000" w14:paraId="000006EC"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ED"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Present slides 1 to 2 (4 minutes)</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EE" wp14:textId="77777777">
      <w:pPr>
        <w:jc w:val="both"/>
        <w:rPr>
          <w:rFonts w:ascii="Calibri" w:hAnsi="Calibri" w:eastAsia="Calibri" w:cs="Calibri"/>
        </w:rPr>
      </w:pPr>
      <w:r w:rsidRPr="00000000" w:rsidDel="00000000" w:rsidR="00000000">
        <w:rPr>
          <w:rFonts w:ascii="Calibri" w:hAnsi="Calibri" w:eastAsia="Calibri" w:cs="Calibri"/>
          <w:rtl w:val="0"/>
        </w:rPr>
        <w:t xml:space="preserve">Introduce the session, read and explain the aim of the session. Present and read the guidance’s objective for BSFP. </w:t>
      </w:r>
    </w:p>
    <w:p xmlns:wp14="http://schemas.microsoft.com/office/word/2010/wordml" w:rsidRPr="00000000" w:rsidR="00000000" w:rsidDel="00000000" w:rsidP="00000000" w:rsidRDefault="00000000" w14:paraId="000006E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F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tl w:val="0"/>
        </w:rPr>
      </w:r>
    </w:p>
    <w:p xmlns:wp14="http://schemas.microsoft.com/office/word/2010/wordml" w:rsidRPr="00000000" w:rsidR="00000000" w:rsidDel="00000000" w:rsidP="00000000" w:rsidRDefault="00000000" w14:paraId="000006F1" wp14:textId="77777777">
      <w:pPr>
        <w:jc w:val="both"/>
        <w:rPr>
          <w:rFonts w:ascii="Calibri" w:hAnsi="Calibri" w:eastAsia="Calibri" w:cs="Calibri"/>
        </w:rPr>
      </w:pPr>
      <w:r w:rsidRPr="00000000" w:rsidDel="00000000" w:rsidR="00000000">
        <w:rPr>
          <w:rFonts w:ascii="Calibri" w:hAnsi="Calibri" w:eastAsia="Calibri" w:cs="Calibri"/>
          <w:color w:val="000000"/>
          <w:rtl w:val="0"/>
        </w:rPr>
        <w:t xml:space="preserve">The BSFP standard protocols do not change. What is to be emphasized is the measures to reduce the risk of infection during the distributions </w:t>
      </w:r>
      <w:r w:rsidRPr="00000000" w:rsidDel="00000000" w:rsidR="00000000">
        <w:rPr>
          <w:rtl w:val="0"/>
        </w:rPr>
      </w:r>
    </w:p>
    <w:p xmlns:wp14="http://schemas.microsoft.com/office/word/2010/wordml" w:rsidRPr="00000000" w:rsidR="00000000" w:rsidDel="00000000" w:rsidP="00000000" w:rsidRDefault="00000000" w14:paraId="000006F2" wp14:textId="77777777">
      <w:pPr>
        <w:jc w:val="both"/>
        <w:rPr>
          <w:rFonts w:ascii="Calibri" w:hAnsi="Calibri" w:eastAsia="Calibri" w:cs="Calibri"/>
        </w:rPr>
      </w:pP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6F3"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Background</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6F4"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4 (3 minutes)  </w:t>
      </w:r>
    </w:p>
    <w:p xmlns:wp14="http://schemas.microsoft.com/office/word/2010/wordml" w:rsidRPr="00000000" w:rsidR="00000000" w:rsidDel="00000000" w:rsidP="00000000" w:rsidRDefault="00000000" w14:paraId="000006F5"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F6"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F7" wp14:textId="77777777">
      <w:pPr>
        <w:keepNext w:val="0"/>
        <w:keepLines w:val="0"/>
        <w:widowControl w:val="1"/>
        <w:numPr>
          <w:ilvl w:val="0"/>
          <w:numId w:val="188"/>
        </w:numPr>
        <w:pBdr>
          <w:top w:val="nil" w:sz="0" w:space="0"/>
          <w:left w:val="nil" w:sz="0" w:space="0"/>
          <w:bottom w:val="nil" w:sz="0" w:space="0"/>
          <w:right w:val="nil" w:sz="0" w:space="0"/>
          <w:between w:val="nil" w:sz="0" w:space="0"/>
        </w:pBdr>
        <w:shd w:val="clear" w:fill="auto"/>
        <w:spacing w:before="0" w:after="0" w:line="240" w:lineRule="auto"/>
        <w:ind w:left="108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Many migrant workers returned due to a combination of factors including the fear of the situation of COVID-19 worsening, job losses, or expected job losses (at least temporarily) and due to expired work permits under the Nationality Verification system in Thailand and other neig</w:t>
      </w:r>
      <w:r w:rsidRPr="00000000" w:rsidDel="00000000" w:rsidR="00000000">
        <w:rPr>
          <w:rFonts w:ascii="Calibri" w:hAnsi="Calibri" w:eastAsia="Calibri" w:cs="Calibri"/>
          <w:rtl w:val="0"/>
        </w:rPr>
        <w:t xml:space="preserve">hbouring countries</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w:t>
      </w:r>
    </w:p>
    <w:p xmlns:wp14="http://schemas.microsoft.com/office/word/2010/wordml" w:rsidRPr="00000000" w:rsidR="00000000" w:rsidDel="00000000" w:rsidP="00000000" w:rsidRDefault="00000000" w14:paraId="000006F8" wp14:textId="77777777">
      <w:pPr>
        <w:keepNext w:val="0"/>
        <w:keepLines w:val="0"/>
        <w:widowControl w:val="1"/>
        <w:numPr>
          <w:ilvl w:val="0"/>
          <w:numId w:val="188"/>
        </w:numPr>
        <w:pBdr>
          <w:top w:val="nil" w:sz="0" w:space="0"/>
          <w:left w:val="nil" w:sz="0" w:space="0"/>
          <w:bottom w:val="nil" w:sz="0" w:space="0"/>
          <w:right w:val="nil" w:sz="0" w:space="0"/>
          <w:between w:val="nil" w:sz="0" w:space="0"/>
        </w:pBdr>
        <w:shd w:val="clear" w:fill="auto"/>
        <w:spacing w:before="0" w:after="0" w:line="240" w:lineRule="auto"/>
        <w:ind w:left="108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All returning migrants irrespective of age group, must undergo 14 days quarantine in designated areas before return to their homes. During quarantine they are provided with food and basic needs. </w:t>
      </w:r>
    </w:p>
    <w:p xmlns:wp14="http://schemas.microsoft.com/office/word/2010/wordml" w:rsidRPr="00000000" w:rsidR="00000000" w:rsidDel="00000000" w:rsidP="00000000" w:rsidRDefault="00000000" w14:paraId="000006F9" wp14:textId="77777777">
      <w:pPr>
        <w:keepNext w:val="0"/>
        <w:keepLines w:val="0"/>
        <w:widowControl w:val="1"/>
        <w:numPr>
          <w:ilvl w:val="0"/>
          <w:numId w:val="188"/>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There are concerns that the food basket provided to returning individuals and/or families are inadequate in terms of quantity and diversity. These in addition to movement restrictions that can limit access to health services provision are likely to contribute to increased incidence of malnutrition both undernutrition and </w:t>
      </w:r>
      <w:r w:rsidRPr="00000000" w:rsidDel="00000000" w:rsidR="00000000">
        <w:rPr>
          <w:rFonts w:ascii="Calibri" w:hAnsi="Calibri" w:eastAsia="Calibri" w:cs="Calibri"/>
          <w:rtl w:val="0"/>
        </w:rPr>
        <w:t xml:space="preserve">micronutrient</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deficiencies. </w:t>
      </w:r>
    </w:p>
    <w:p xmlns:wp14="http://schemas.microsoft.com/office/word/2010/wordml" w:rsidRPr="00000000" w:rsidR="00000000" w:rsidDel="00000000" w:rsidP="00000000" w:rsidRDefault="00000000" w14:paraId="000006FA" wp14:textId="77777777">
      <w:pPr>
        <w:ind w:left="720" w:firstLine="0"/>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FB"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FC"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WHO recommendations on returning migrant populations</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6FD"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FE"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5 (5 minutes) </w:t>
      </w:r>
    </w:p>
    <w:p xmlns:wp14="http://schemas.microsoft.com/office/word/2010/wordml" w:rsidRPr="00000000" w:rsidR="00000000" w:rsidDel="00000000" w:rsidP="00000000" w:rsidRDefault="00000000" w14:paraId="000006FF" wp14:textId="77777777">
      <w:pPr>
        <w:jc w:val="both"/>
        <w:rPr>
          <w:rFonts w:ascii="Calibri" w:hAnsi="Calibri" w:eastAsia="Calibri" w:cs="Calibri"/>
        </w:rPr>
      </w:pPr>
      <w:r w:rsidRPr="00000000" w:rsidDel="00000000" w:rsidR="00000000">
        <w:rPr>
          <w:rFonts w:ascii="Calibri" w:hAnsi="Calibri" w:eastAsia="Calibri" w:cs="Calibri"/>
          <w:rtl w:val="0"/>
        </w:rPr>
        <w:t xml:space="preserve">Returning populations are vulnerable and forced with many public nutrition and health challenges. It is essential that they have access to nutrition and health services. Many factors can lead to inability to access services including fear. When returnees do not seek health care during COVID-19, it poses a danger to the them and the community. Failure to seek services increases the risk of transmission and mortality if treatment is not sought when one is infected. </w:t>
      </w:r>
    </w:p>
    <w:p xmlns:wp14="http://schemas.microsoft.com/office/word/2010/wordml" w:rsidRPr="00000000" w:rsidR="00000000" w:rsidDel="00000000" w:rsidP="00000000" w:rsidRDefault="00000000" w14:paraId="00000700"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01"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02" wp14:textId="77777777">
      <w:pPr>
        <w:keepNext w:val="0"/>
        <w:keepLines w:val="0"/>
        <w:widowControl w:val="1"/>
        <w:numPr>
          <w:ilvl w:val="1"/>
          <w:numId w:val="13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Returning migrant workers should be involved in as is done with the existing community members. They should be recruited as volunteers where volunteers are needed and availed with the same services as the local communities. </w:t>
      </w:r>
    </w:p>
    <w:p xmlns:wp14="http://schemas.microsoft.com/office/word/2010/wordml" w:rsidRPr="00000000" w:rsidR="00000000" w:rsidDel="00000000" w:rsidP="00000000" w:rsidRDefault="00000000" w14:paraId="00000703" wp14:textId="77777777">
      <w:pPr>
        <w:keepNext w:val="0"/>
        <w:keepLines w:val="0"/>
        <w:widowControl w:val="1"/>
        <w:numPr>
          <w:ilvl w:val="1"/>
          <w:numId w:val="13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Messaging campaigns should clearly specify that migrant workers too have access to the services and mention where and how they can receive additional support. </w:t>
      </w:r>
    </w:p>
    <w:p xmlns:wp14="http://schemas.microsoft.com/office/word/2010/wordml" w:rsidRPr="00000000" w:rsidR="00000000" w:rsidDel="00000000" w:rsidP="00000000" w:rsidRDefault="00000000" w14:paraId="00000704" wp14:textId="77777777">
      <w:pPr>
        <w:ind w:left="360" w:firstLine="200"/>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705" wp14:textId="77777777">
      <w:pPr>
        <w:pStyle w:val="Heading3"/>
        <w:rPr>
          <w:rFonts w:ascii="Calibri" w:hAnsi="Calibri" w:eastAsia="Calibri" w:cs="Calibri"/>
          <w:sz w:val="18"/>
          <w:szCs w:val="18"/>
        </w:rPr>
      </w:pPr>
      <w:bookmarkStart w:name="_heading=h.pkwqa1" w:colFirst="0" w:colLast="0" w:id="80"/>
      <w:bookmarkEnd w:id="80"/>
      <w:r w:rsidRPr="00000000" w:rsidDel="00000000" w:rsidR="00000000">
        <w:rPr>
          <w:rFonts w:ascii="Calibri" w:hAnsi="Calibri" w:eastAsia="Calibri" w:cs="Calibri"/>
          <w:rtl w:val="0"/>
        </w:rPr>
        <w:t xml:space="preserve"> Key information on BSFP activities in the context of COVID-19 </w:t>
      </w:r>
      <w:r w:rsidRPr="00000000" w:rsidDel="00000000" w:rsidR="00000000">
        <w:rPr>
          <w:rtl w:val="0"/>
        </w:rPr>
      </w:r>
    </w:p>
    <w:p xmlns:wp14="http://schemas.microsoft.com/office/word/2010/wordml" w:rsidRPr="00000000" w:rsidR="00000000" w:rsidDel="00000000" w:rsidP="00000000" w:rsidRDefault="00000000" w14:paraId="00000706"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07"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Definition of BSFP</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08"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Activity: Random words about BSFP (8 minutes)</w:t>
      </w:r>
      <w:r w:rsidRPr="00000000" w:rsidDel="00000000" w:rsidR="00000000">
        <w:rPr>
          <w:rtl w:val="0"/>
        </w:rPr>
      </w:r>
    </w:p>
    <w:p xmlns:wp14="http://schemas.microsoft.com/office/word/2010/wordml" w:rsidRPr="00000000" w:rsidR="00000000" w:rsidDel="00000000" w:rsidP="00000000" w:rsidRDefault="00000000" w14:paraId="00000709" wp14:textId="77777777">
      <w:pPr>
        <w:jc w:val="both"/>
        <w:rPr>
          <w:rFonts w:ascii="Calibri" w:hAnsi="Calibri" w:eastAsia="Calibri" w:cs="Calibri"/>
        </w:rPr>
      </w:pPr>
      <w:r w:rsidRPr="00000000" w:rsidDel="00000000" w:rsidR="00000000">
        <w:rPr>
          <w:rFonts w:ascii="Calibri" w:hAnsi="Calibri" w:eastAsia="Calibri" w:cs="Calibri"/>
          <w:rtl w:val="0"/>
        </w:rPr>
        <w:t xml:space="preserve">Mention a word or words that come to mind when you hear the term BSFP </w:t>
      </w:r>
    </w:p>
    <w:p xmlns:wp14="http://schemas.microsoft.com/office/word/2010/wordml" w:rsidRPr="00000000" w:rsidR="00000000" w:rsidDel="00000000" w:rsidP="00000000" w:rsidRDefault="00000000" w14:paraId="0000070A" wp14:textId="77777777">
      <w:pPr>
        <w:jc w:val="both"/>
        <w:rPr>
          <w:rFonts w:ascii="Calibri" w:hAnsi="Calibri" w:eastAsia="Calibri" w:cs="Calibri"/>
        </w:rPr>
      </w:pPr>
      <w:r w:rsidRPr="00000000" w:rsidDel="00000000" w:rsidR="00000000">
        <w:rPr>
          <w:rFonts w:ascii="Calibri" w:hAnsi="Calibri" w:eastAsia="Calibri" w:cs="Calibri"/>
          <w:rtl w:val="0"/>
        </w:rPr>
        <w:t xml:space="preserve">Examples include: super cereal, pregnant and lactating women, CSB, CSB++, WSB++, children 6-59 months, vulnerable population, prevent malnutrition, Blanket supplementary feeding program. </w:t>
      </w:r>
    </w:p>
    <w:p xmlns:wp14="http://schemas.microsoft.com/office/word/2010/wordml" w:rsidRPr="00000000" w:rsidR="00000000" w:rsidDel="00000000" w:rsidP="00000000" w:rsidRDefault="00000000" w14:paraId="0000070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0C" wp14:textId="77777777">
      <w:pPr>
        <w:jc w:val="both"/>
        <w:rPr>
          <w:rFonts w:ascii="Calibri" w:hAnsi="Calibri" w:eastAsia="Calibri" w:cs="Calibri"/>
        </w:rPr>
      </w:pPr>
      <w:r w:rsidRPr="00000000" w:rsidDel="00000000" w:rsidR="00000000">
        <w:rPr>
          <w:rFonts w:ascii="Calibri" w:hAnsi="Calibri" w:eastAsia="Calibri" w:cs="Calibri"/>
          <w:rtl w:val="0"/>
        </w:rPr>
        <w:t xml:space="preserve">Note to facilitator: acknowledge any words, group of words that is not included in the example below but relates to BSFP </w:t>
      </w:r>
    </w:p>
    <w:p xmlns:wp14="http://schemas.microsoft.com/office/word/2010/wordml" w:rsidRPr="00000000" w:rsidR="00000000" w:rsidDel="00000000" w:rsidP="00000000" w:rsidRDefault="00000000" w14:paraId="0000070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0E"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7 (2 minutes)  </w:t>
      </w:r>
    </w:p>
    <w:p xmlns:wp14="http://schemas.microsoft.com/office/word/2010/wordml" w:rsidRPr="00000000" w:rsidR="00000000" w:rsidDel="00000000" w:rsidP="00000000" w:rsidRDefault="00000000" w14:paraId="0000070F"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1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11" wp14:textId="77777777">
      <w:pPr>
        <w:keepNext w:val="0"/>
        <w:keepLines w:val="0"/>
        <w:widowControl w:val="1"/>
        <w:numPr>
          <w:ilvl w:val="0"/>
          <w:numId w:val="130"/>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BSFP is part of the supplementary feeding programs i.e. BSFP and TSFP.  TSFPs aim to treat moderate acute malnutrition i.e. target moderate malnutrition, while BSFP is preventive. Those commonly treated in TSFPs are moderately malnourished children between 6-59 months and PLWs and in some contexts, those with chronic illnesses such as HIV/AIDS. </w:t>
      </w:r>
    </w:p>
    <w:p xmlns:wp14="http://schemas.microsoft.com/office/word/2010/wordml" w:rsidRPr="00000000" w:rsidR="00000000" w:rsidDel="00000000" w:rsidP="00000000" w:rsidRDefault="00000000" w14:paraId="00000712" wp14:textId="77777777">
      <w:pPr>
        <w:keepNext w:val="0"/>
        <w:keepLines w:val="0"/>
        <w:widowControl w:val="1"/>
        <w:numPr>
          <w:ilvl w:val="0"/>
          <w:numId w:val="130"/>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Although the focus is on migrant populations, the BSFP activities should target all those vulnerable to eliminate stigmatization by the hosting communities. </w:t>
      </w:r>
    </w:p>
    <w:p xmlns:wp14="http://schemas.microsoft.com/office/word/2010/wordml" w:rsidRPr="00000000" w:rsidR="00000000" w:rsidDel="00000000" w:rsidP="00000000" w:rsidRDefault="00000000" w14:paraId="00000713"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1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BSFP activities during COVID-19</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15"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Slides 8 and 9 (10 minutes) </w:t>
      </w:r>
    </w:p>
    <w:p xmlns:wp14="http://schemas.microsoft.com/office/word/2010/wordml" w:rsidRPr="00000000" w:rsidR="00000000" w:rsidDel="00000000" w:rsidP="00000000" w:rsidRDefault="00000000" w14:paraId="00000716"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1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18"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19"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8</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1A" wp14:textId="77777777">
      <w:pPr>
        <w:keepNext w:val="0"/>
        <w:keepLines w:val="0"/>
        <w:widowControl w:val="1"/>
        <w:numPr>
          <w:ilvl w:val="0"/>
          <w:numId w:val="122"/>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All PLWs and children 6-59 months should be provided with Super cereal and educated on how to prepare it. It is not advisable to carry out cooking demonstrations during COVID-19, however posters with images showing the measurements (number of cups of water and amount of super cereal) to use in the local language can be placed at the distribution points and fliers shared with all those that receive the super cereal. </w:t>
      </w:r>
    </w:p>
    <w:p xmlns:wp14="http://schemas.microsoft.com/office/word/2010/wordml" w:rsidRPr="00000000" w:rsidR="00000000" w:rsidDel="00000000" w:rsidP="00000000" w:rsidRDefault="00000000" w14:paraId="0000071B" wp14:textId="77777777">
      <w:pPr>
        <w:keepNext w:val="0"/>
        <w:keepLines w:val="0"/>
        <w:widowControl w:val="1"/>
        <w:numPr>
          <w:ilvl w:val="0"/>
          <w:numId w:val="122"/>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MNPs should be distributed to children in addition to the Super cereal. It saves resources and increases the chances of getting to many children when the distribution of the MNPs are distributed alongside other ongoing activities.   </w:t>
      </w:r>
    </w:p>
    <w:p xmlns:wp14="http://schemas.microsoft.com/office/word/2010/wordml" w:rsidRPr="00000000" w:rsidR="00000000" w:rsidDel="00000000" w:rsidP="00000000" w:rsidRDefault="00000000" w14:paraId="0000071C"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 Slide 9.</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1D" wp14:textId="77777777">
      <w:pPr>
        <w:jc w:val="both"/>
        <w:rPr>
          <w:rFonts w:ascii="Calibri" w:hAnsi="Calibri" w:eastAsia="Calibri" w:cs="Calibri"/>
        </w:rPr>
      </w:pPr>
      <w:r w:rsidRPr="00000000" w:rsidDel="00000000" w:rsidR="00000000">
        <w:rPr>
          <w:rFonts w:ascii="Calibri" w:hAnsi="Calibri" w:eastAsia="Calibri" w:cs="Calibri"/>
          <w:rtl w:val="0"/>
        </w:rPr>
        <w:t xml:space="preserve">The super cereal and MNPs provided have the key nutrients to ensure that major public nutrition issues such as Vitamin B deficiencies are catered for. The rations contain the key vitamins and minerals (Vit A, B1, B2, B3, B6, B12, C, D, E, Iron, Calcium, Zinc). </w:t>
      </w:r>
    </w:p>
    <w:p xmlns:wp14="http://schemas.microsoft.com/office/word/2010/wordml" w:rsidRPr="00000000" w:rsidR="00000000" w:rsidDel="00000000" w:rsidP="00000000" w:rsidRDefault="00000000" w14:paraId="0000071E"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1F" wp14:textId="77777777">
      <w:pPr>
        <w:pStyle w:val="Heading3"/>
        <w:rPr>
          <w:rFonts w:ascii="Calibri" w:hAnsi="Calibri" w:eastAsia="Calibri" w:cs="Calibri"/>
          <w:sz w:val="18"/>
          <w:szCs w:val="18"/>
        </w:rPr>
      </w:pPr>
      <w:bookmarkStart w:name="_heading=h.39kk8xu" w:colFirst="0" w:colLast="0" w:id="81"/>
      <w:bookmarkEnd w:id="81"/>
      <w:r w:rsidRPr="00000000" w:rsidDel="00000000" w:rsidR="00000000">
        <w:rPr>
          <w:rFonts w:ascii="Calibri" w:hAnsi="Calibri" w:eastAsia="Calibri" w:cs="Calibri"/>
          <w:rtl w:val="0"/>
        </w:rPr>
        <w:t xml:space="preserve">The Food basket. </w:t>
      </w:r>
      <w:r w:rsidRPr="00000000" w:rsidDel="00000000" w:rsidR="00000000">
        <w:rPr>
          <w:rtl w:val="0"/>
        </w:rPr>
      </w:r>
    </w:p>
    <w:p xmlns:wp14="http://schemas.microsoft.com/office/word/2010/wordml" w:rsidRPr="00000000" w:rsidR="00000000" w:rsidDel="00000000" w:rsidP="00000000" w:rsidRDefault="00000000" w14:paraId="00000720"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21"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slides 10 and 11 (10 minutes) </w:t>
      </w:r>
    </w:p>
    <w:p xmlns:wp14="http://schemas.microsoft.com/office/word/2010/wordml" w:rsidRPr="00000000" w:rsidR="00000000" w:rsidDel="00000000" w:rsidP="00000000" w:rsidRDefault="00000000" w14:paraId="00000722"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23"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2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25"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10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26" wp14:textId="77777777">
      <w:pPr>
        <w:numPr>
          <w:ilvl w:val="0"/>
          <w:numId w:val="121"/>
        </w:numPr>
        <w:ind w:left="1080" w:hanging="360"/>
        <w:jc w:val="both"/>
        <w:rPr/>
      </w:pPr>
      <w:r w:rsidRPr="00000000" w:rsidDel="00000000" w:rsidR="00000000">
        <w:rPr>
          <w:rFonts w:ascii="Calibri" w:hAnsi="Calibri" w:eastAsia="Calibri" w:cs="Calibri"/>
          <w:rtl w:val="0"/>
        </w:rPr>
        <w:t xml:space="preserve">It is important that the population, but mothers and children have access to foods rich in calories, protein and micronutrients to maintain a good nutritional status. However, the diet is largely made up of rice which is not enough.  </w:t>
      </w:r>
    </w:p>
    <w:p xmlns:wp14="http://schemas.microsoft.com/office/word/2010/wordml" w:rsidRPr="00000000" w:rsidR="00000000" w:rsidDel="00000000" w:rsidP="00000000" w:rsidRDefault="00000000" w14:paraId="00000727" wp14:textId="77777777">
      <w:pPr>
        <w:numPr>
          <w:ilvl w:val="0"/>
          <w:numId w:val="121"/>
        </w:numPr>
        <w:ind w:left="1080" w:hanging="360"/>
        <w:jc w:val="both"/>
        <w:rPr/>
      </w:pPr>
      <w:r w:rsidRPr="00000000" w:rsidDel="00000000" w:rsidR="00000000">
        <w:rPr>
          <w:rFonts w:ascii="Calibri" w:hAnsi="Calibri" w:eastAsia="Calibri" w:cs="Calibri"/>
          <w:rtl w:val="0"/>
        </w:rPr>
        <w:t xml:space="preserve">All migrant families are to be provided with a food basket which contributes to the improving diversity of the diet of the returning migrant workers.  </w:t>
      </w:r>
    </w:p>
    <w:p xmlns:wp14="http://schemas.microsoft.com/office/word/2010/wordml" w:rsidRPr="00000000" w:rsidR="00000000" w:rsidDel="00000000" w:rsidP="00000000" w:rsidRDefault="00000000" w14:paraId="00000728" wp14:textId="77777777">
      <w:pPr>
        <w:numPr>
          <w:ilvl w:val="0"/>
          <w:numId w:val="121"/>
        </w:numPr>
        <w:ind w:left="1080" w:hanging="360"/>
        <w:jc w:val="both"/>
        <w:rPr/>
      </w:pPr>
      <w:r w:rsidRPr="00000000" w:rsidDel="00000000" w:rsidR="00000000">
        <w:rPr>
          <w:rFonts w:ascii="Calibri" w:hAnsi="Calibri" w:eastAsia="Calibri" w:cs="Calibri"/>
          <w:rtl w:val="0"/>
        </w:rPr>
        <w:t xml:space="preserve">All items included in the food basket should be locally available.   </w:t>
      </w:r>
    </w:p>
    <w:p xmlns:wp14="http://schemas.microsoft.com/office/word/2010/wordml" w:rsidRPr="00000000" w:rsidR="00000000" w:rsidDel="00000000" w:rsidP="00000000" w:rsidRDefault="00000000" w14:paraId="00000729"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11</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2A" wp14:textId="77777777">
      <w:pPr>
        <w:jc w:val="both"/>
        <w:rPr>
          <w:rFonts w:ascii="Calibri" w:hAnsi="Calibri" w:eastAsia="Calibri" w:cs="Calibri"/>
        </w:rPr>
      </w:pPr>
      <w:r w:rsidRPr="00000000" w:rsidDel="00000000" w:rsidR="00000000">
        <w:rPr>
          <w:rFonts w:ascii="Calibri" w:hAnsi="Calibri" w:eastAsia="Calibri" w:cs="Calibri"/>
          <w:rtl w:val="0"/>
        </w:rPr>
        <w:t xml:space="preserve">The vegetables and fruits should be locally available. If the vegetables and fruits pose logistical and handling challenges, the targeted families can be given vouchers to purchase fresh vegetables and fruits locally. </w:t>
      </w:r>
    </w:p>
    <w:p xmlns:wp14="http://schemas.microsoft.com/office/word/2010/wordml" w:rsidRPr="00000000" w:rsidR="00000000" w:rsidDel="00000000" w:rsidP="00000000" w:rsidRDefault="00000000" w14:paraId="0000072B"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2C"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2D" wp14:textId="77777777">
      <w:pPr>
        <w:pStyle w:val="Heading3"/>
        <w:rPr>
          <w:rFonts w:ascii="Calibri" w:hAnsi="Calibri" w:eastAsia="Calibri" w:cs="Calibri"/>
          <w:sz w:val="18"/>
          <w:szCs w:val="18"/>
        </w:rPr>
      </w:pPr>
      <w:bookmarkStart w:name="_heading=h.1opuj5n" w:colFirst="0" w:colLast="0" w:id="82"/>
      <w:bookmarkEnd w:id="82"/>
      <w:r w:rsidRPr="00000000" w:rsidDel="00000000" w:rsidR="00000000">
        <w:rPr>
          <w:rFonts w:ascii="Calibri" w:hAnsi="Calibri" w:eastAsia="Calibri" w:cs="Calibri"/>
          <w:rtl w:val="0"/>
        </w:rPr>
        <w:t xml:space="preserve">Infection prevention and control measures </w:t>
      </w:r>
      <w:r w:rsidRPr="00000000" w:rsidDel="00000000" w:rsidR="00000000">
        <w:rPr>
          <w:rtl w:val="0"/>
        </w:rPr>
      </w:r>
    </w:p>
    <w:p xmlns:wp14="http://schemas.microsoft.com/office/word/2010/wordml" w:rsidRPr="00000000" w:rsidR="00000000" w:rsidDel="00000000" w:rsidP="00000000" w:rsidRDefault="00000000" w14:paraId="0000072E"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2F"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12 to 14 (5 minutes)</w:t>
      </w:r>
    </w:p>
    <w:p xmlns:wp14="http://schemas.microsoft.com/office/word/2010/wordml" w:rsidRPr="00000000" w:rsidR="00000000" w:rsidDel="00000000" w:rsidP="00000000" w:rsidRDefault="00000000" w14:paraId="00000730" wp14:textId="77777777">
      <w:pPr>
        <w:jc w:val="both"/>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731"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Introductory note:</w:t>
      </w:r>
      <w:r w:rsidRPr="00000000" w:rsidDel="00000000" w:rsidR="00000000">
        <w:rPr>
          <w:rFonts w:ascii="Calibri" w:hAnsi="Calibri" w:eastAsia="Calibri" w:cs="Calibri"/>
          <w:rtl w:val="0"/>
        </w:rPr>
        <w:t xml:space="preserve"> BSFP and food basket distribution activities bring many people together. Without proper and stringent Infection prevention and control measures, these distributions/gatherings can exacerbate the transmission of COVID-19. </w:t>
      </w:r>
    </w:p>
    <w:p xmlns:wp14="http://schemas.microsoft.com/office/word/2010/wordml" w:rsidRPr="00000000" w:rsidR="00000000" w:rsidDel="00000000" w:rsidP="00000000" w:rsidRDefault="00000000" w14:paraId="00000732"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33"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3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35" wp14:textId="77777777">
      <w:pPr>
        <w:keepNext w:val="0"/>
        <w:keepLines w:val="0"/>
        <w:widowControl w:val="1"/>
        <w:numPr>
          <w:ilvl w:val="0"/>
          <w:numId w:val="12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Slide 12</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w:t>
      </w:r>
    </w:p>
    <w:p xmlns:wp14="http://schemas.microsoft.com/office/word/2010/wordml" w:rsidRPr="00000000" w:rsidR="00000000" w:rsidDel="00000000" w:rsidP="00000000" w:rsidRDefault="00000000" w14:paraId="00000736" wp14:textId="77777777">
      <w:pPr>
        <w:numPr>
          <w:ilvl w:val="0"/>
          <w:numId w:val="124"/>
        </w:numPr>
        <w:ind w:left="720" w:hanging="360"/>
        <w:jc w:val="both"/>
        <w:rPr/>
      </w:pPr>
      <w:r w:rsidRPr="00000000" w:rsidDel="00000000" w:rsidR="00000000">
        <w:rPr>
          <w:rFonts w:ascii="Calibri" w:hAnsi="Calibri" w:eastAsia="Calibri" w:cs="Calibri"/>
          <w:rtl w:val="0"/>
        </w:rPr>
        <w:t xml:space="preserve">Where there are mass gatherings, an infected person has a higher likelihood of infecting many people as s/he interacts with those in the gathering. In  large gatherings, it’s hard for all to implement the strict IPC measures there by making the people gathered vulnerable. </w:t>
      </w:r>
    </w:p>
    <w:p xmlns:wp14="http://schemas.microsoft.com/office/word/2010/wordml" w:rsidRPr="00000000" w:rsidR="00000000" w:rsidDel="00000000" w:rsidP="00000000" w:rsidRDefault="00000000" w14:paraId="00000737" wp14:textId="77777777">
      <w:pPr>
        <w:numPr>
          <w:ilvl w:val="0"/>
          <w:numId w:val="124"/>
        </w:numPr>
        <w:ind w:left="720" w:hanging="360"/>
        <w:jc w:val="both"/>
        <w:rPr/>
      </w:pPr>
      <w:r w:rsidRPr="00000000" w:rsidDel="00000000" w:rsidR="00000000">
        <w:rPr>
          <w:rFonts w:ascii="Calibri" w:hAnsi="Calibri" w:eastAsia="Calibri" w:cs="Calibri"/>
          <w:rtl w:val="0"/>
        </w:rPr>
        <w:t xml:space="preserve">Infections from gatherings can lead to high numbers of cases within a short time that overwhelm the health facilities of a given community.   </w:t>
      </w:r>
    </w:p>
    <w:p xmlns:wp14="http://schemas.microsoft.com/office/word/2010/wordml" w:rsidRPr="00000000" w:rsidR="00000000" w:rsidDel="00000000" w:rsidP="00000000" w:rsidRDefault="00000000" w14:paraId="00000738" wp14:textId="77777777">
      <w:pPr>
        <w:numPr>
          <w:ilvl w:val="0"/>
          <w:numId w:val="124"/>
        </w:numPr>
        <w:ind w:left="720" w:hanging="360"/>
        <w:jc w:val="both"/>
        <w:rPr/>
      </w:pPr>
      <w:r w:rsidRPr="00000000" w:rsidDel="00000000" w:rsidR="00000000">
        <w:rPr>
          <w:rFonts w:ascii="Calibri" w:hAnsi="Calibri" w:eastAsia="Calibri" w:cs="Calibri"/>
          <w:rtl w:val="0"/>
        </w:rPr>
        <w:t xml:space="preserve">During distributions, if measures are not put in place including bringing distribution points closer to communities, persons from different communities may gather at one distribution point this increases the risk of transmitting and or getting infected. </w:t>
      </w:r>
    </w:p>
    <w:p xmlns:wp14="http://schemas.microsoft.com/office/word/2010/wordml" w:rsidRPr="00000000" w:rsidR="00000000" w:rsidDel="00000000" w:rsidP="00000000" w:rsidRDefault="00000000" w14:paraId="00000739"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3A"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13</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3B" wp14:textId="77777777">
      <w:pPr>
        <w:numPr>
          <w:ilvl w:val="0"/>
          <w:numId w:val="123"/>
        </w:numPr>
        <w:ind w:left="720" w:hanging="360"/>
        <w:jc w:val="both"/>
        <w:rPr/>
      </w:pPr>
      <w:r w:rsidRPr="00000000" w:rsidDel="00000000" w:rsidR="00000000">
        <w:rPr>
          <w:rFonts w:ascii="Calibri" w:hAnsi="Calibri" w:eastAsia="Calibri" w:cs="Calibri"/>
          <w:rtl w:val="0"/>
        </w:rPr>
        <w:t xml:space="preserve">Remind the participants what the standard IPC measures are as discussed in the introductory session. </w:t>
      </w:r>
    </w:p>
    <w:p xmlns:wp14="http://schemas.microsoft.com/office/word/2010/wordml" w:rsidRPr="00000000" w:rsidR="00000000" w:rsidDel="00000000" w:rsidP="00000000" w:rsidRDefault="00000000" w14:paraId="0000073C" wp14:textId="77777777">
      <w:pPr>
        <w:numPr>
          <w:ilvl w:val="0"/>
          <w:numId w:val="123"/>
        </w:numPr>
        <w:ind w:left="720" w:hanging="360"/>
        <w:jc w:val="both"/>
        <w:rPr/>
      </w:pPr>
      <w:r w:rsidRPr="00000000" w:rsidDel="00000000" w:rsidR="00000000">
        <w:rPr>
          <w:rFonts w:ascii="Calibri" w:hAnsi="Calibri" w:eastAsia="Calibri" w:cs="Calibri"/>
          <w:rtl w:val="0"/>
        </w:rPr>
        <w:t xml:space="preserve">Vulnerable groups that should not come to the distribution points include those with COVID-19 patients in the same household, older people and those with underlying medical conditions e.g diabetes, cardiovascular diseases, cancer etc. </w:t>
      </w:r>
    </w:p>
    <w:p xmlns:wp14="http://schemas.microsoft.com/office/word/2010/wordml" w:rsidRPr="00000000" w:rsidR="00000000" w:rsidDel="00000000" w:rsidP="00000000" w:rsidRDefault="00000000" w14:paraId="0000073D" wp14:textId="77777777">
      <w:pPr>
        <w:numPr>
          <w:ilvl w:val="0"/>
          <w:numId w:val="123"/>
        </w:numPr>
        <w:ind w:left="720" w:hanging="360"/>
        <w:jc w:val="both"/>
        <w:rPr/>
      </w:pPr>
      <w:r w:rsidRPr="00000000" w:rsidDel="00000000" w:rsidR="00000000">
        <w:rPr>
          <w:rFonts w:ascii="Calibri" w:hAnsi="Calibri" w:eastAsia="Calibri" w:cs="Calibri"/>
          <w:rtl w:val="0"/>
        </w:rPr>
        <w:t xml:space="preserve">Outdoor distribution should be coupled with physical distancing. Physical distancing can be achieved by using larger space, re-arrange sitting arrangements and queuing. </w:t>
      </w:r>
    </w:p>
    <w:p xmlns:wp14="http://schemas.microsoft.com/office/word/2010/wordml" w:rsidRPr="00000000" w:rsidR="00000000" w:rsidDel="00000000" w:rsidP="00000000" w:rsidRDefault="00000000" w14:paraId="0000073E" wp14:textId="77777777">
      <w:pPr>
        <w:ind w:firstLine="5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3F" wp14:textId="77777777">
      <w:pPr>
        <w:keepNext w:val="0"/>
        <w:keepLines w:val="0"/>
        <w:widowControl w:val="1"/>
        <w:numPr>
          <w:ilvl w:val="0"/>
          <w:numId w:val="12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Slide 14</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w:t>
      </w:r>
    </w:p>
    <w:p xmlns:wp14="http://schemas.microsoft.com/office/word/2010/wordml" w:rsidRPr="00000000" w:rsidR="00000000" w:rsidDel="00000000" w:rsidP="00000000" w:rsidRDefault="00000000" w14:paraId="00000740" wp14:textId="77777777">
      <w:pPr>
        <w:keepNext w:val="0"/>
        <w:keepLines w:val="0"/>
        <w:widowControl w:val="1"/>
        <w:numPr>
          <w:ilvl w:val="0"/>
          <w:numId w:val="12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Reducing the time at the venue can be achieved by increasing the number of distribution points, pre-packing the rations and ensuring that all beneficiaries follow the flow of activities. </w:t>
      </w:r>
    </w:p>
    <w:p xmlns:wp14="http://schemas.microsoft.com/office/word/2010/wordml" w:rsidRPr="00000000" w:rsidR="00000000" w:rsidDel="00000000" w:rsidP="00000000" w:rsidRDefault="00000000" w14:paraId="00000741" wp14:textId="77777777">
      <w:pPr>
        <w:keepNext w:val="0"/>
        <w:keepLines w:val="0"/>
        <w:widowControl w:val="1"/>
        <w:numPr>
          <w:ilvl w:val="0"/>
          <w:numId w:val="12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Reducing the frequency of </w:t>
      </w:r>
      <w:r w:rsidRPr="00000000" w:rsidDel="00000000" w:rsidR="00000000">
        <w:rPr>
          <w:rFonts w:ascii="Calibri" w:hAnsi="Calibri" w:eastAsia="Calibri" w:cs="Calibri"/>
          <w:rtl w:val="0"/>
        </w:rPr>
        <w:t xml:space="preserve">visits will</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reduce the number of </w:t>
      </w:r>
      <w:r w:rsidRPr="00000000" w:rsidDel="00000000" w:rsidR="00000000">
        <w:rPr>
          <w:rFonts w:ascii="Calibri" w:hAnsi="Calibri" w:eastAsia="Calibri" w:cs="Calibri"/>
          <w:rtl w:val="0"/>
        </w:rPr>
        <w:t xml:space="preserve">times people</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are exposed to conditions where the</w:t>
      </w:r>
      <w:r w:rsidRPr="00000000" w:rsidDel="00000000" w:rsidR="00000000">
        <w:rPr>
          <w:rFonts w:ascii="Calibri" w:hAnsi="Calibri" w:eastAsia="Calibri" w:cs="Calibri"/>
          <w:rtl w:val="0"/>
        </w:rPr>
        <w:t xml:space="preserve">re</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are many others and they are likely to be exposed. </w:t>
      </w:r>
    </w:p>
    <w:p xmlns:wp14="http://schemas.microsoft.com/office/word/2010/wordml" w:rsidRPr="00000000" w:rsidR="00000000" w:rsidDel="00000000" w:rsidP="00000000" w:rsidRDefault="00000000" w14:paraId="00000742"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43"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44"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45"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46"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47"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48"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49"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4A"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4B" wp14:textId="77777777">
      <w:pPr>
        <w:pStyle w:val="Heading2"/>
        <w:rPr>
          <w:rFonts w:ascii="Calibri" w:hAnsi="Calibri" w:eastAsia="Calibri" w:cs="Calibri"/>
          <w:sz w:val="22"/>
          <w:szCs w:val="22"/>
        </w:rPr>
      </w:pPr>
      <w:bookmarkStart w:name="_heading=h.48pi1tg" w:colFirst="0" w:colLast="0" w:id="83"/>
      <w:bookmarkEnd w:id="83"/>
      <w:r w:rsidRPr="00000000" w:rsidDel="00000000" w:rsidR="00000000">
        <w:br w:type="page"/>
      </w:r>
      <w:r w:rsidRPr="00000000" w:rsidDel="00000000" w:rsidR="00000000">
        <w:rPr>
          <w:rFonts w:ascii="Calibri" w:hAnsi="Calibri" w:eastAsia="Calibri" w:cs="Calibri"/>
          <w:rtl w:val="0"/>
        </w:rPr>
        <w:t xml:space="preserve">Session 11: Micronutrient Distribution Adaptations  </w:t>
      </w:r>
      <w:r w:rsidRPr="00000000" w:rsidDel="00000000" w:rsidR="00000000">
        <w:rPr>
          <w:rtl w:val="0"/>
        </w:rPr>
      </w:r>
    </w:p>
    <w:p xmlns:wp14="http://schemas.microsoft.com/office/word/2010/wordml" w:rsidRPr="00000000" w:rsidR="00000000" w:rsidDel="00000000" w:rsidP="00000000" w:rsidRDefault="00000000" w14:paraId="0000074C" wp14:textId="77777777">
      <w:pPr>
        <w:rPr>
          <w:rFonts w:ascii="Calibri" w:hAnsi="Calibri" w:eastAsia="Calibri" w:cs="Calibri"/>
          <w:b w:val="1"/>
          <w:sz w:val="22"/>
          <w:szCs w:val="22"/>
        </w:rPr>
      </w:pPr>
      <w:r w:rsidRPr="00000000" w:rsidDel="00000000" w:rsidR="00000000">
        <w:rPr>
          <w:rtl w:val="0"/>
        </w:rPr>
      </w:r>
    </w:p>
    <w:p xmlns:wp14="http://schemas.microsoft.com/office/word/2010/wordml" w:rsidRPr="00000000" w:rsidR="00000000" w:rsidDel="00000000" w:rsidP="00000000" w:rsidRDefault="00000000" w14:paraId="0000074D" wp14:textId="77777777">
      <w:pPr>
        <w:pStyle w:val="Heading3"/>
        <w:rPr>
          <w:rFonts w:ascii="Calibri" w:hAnsi="Calibri" w:eastAsia="Calibri" w:cs="Calibri"/>
        </w:rPr>
      </w:pPr>
      <w:bookmarkStart w:name="_heading=h.2nusc19" w:colFirst="0" w:colLast="0" w:id="84"/>
      <w:bookmarkEnd w:id="84"/>
      <w:r w:rsidRPr="00000000" w:rsidDel="00000000" w:rsidR="00000000">
        <w:rPr>
          <w:rFonts w:ascii="Calibri" w:hAnsi="Calibri" w:eastAsia="Calibri" w:cs="Calibri"/>
          <w:rtl w:val="0"/>
        </w:rPr>
        <w:t xml:space="preserve">Session Objectives: </w:t>
      </w:r>
    </w:p>
    <w:p xmlns:wp14="http://schemas.microsoft.com/office/word/2010/wordml" w:rsidRPr="00000000" w:rsidR="00000000" w:rsidDel="00000000" w:rsidP="00000000" w:rsidRDefault="00000000" w14:paraId="0000074E"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By the end of the session, participants will be able to: </w:t>
      </w:r>
    </w:p>
    <w:p xmlns:wp14="http://schemas.microsoft.com/office/word/2010/wordml" w:rsidRPr="00000000" w:rsidR="00000000" w:rsidDel="00000000" w:rsidP="00000000" w:rsidRDefault="00000000" w14:paraId="0000074F" wp14:textId="77777777">
      <w:pPr>
        <w:numPr>
          <w:ilvl w:val="0"/>
          <w:numId w:val="72"/>
        </w:numPr>
        <w:ind w:left="1080" w:firstLine="0"/>
        <w:rPr/>
      </w:pPr>
      <w:r w:rsidRPr="00000000" w:rsidDel="00000000" w:rsidR="00000000">
        <w:rPr>
          <w:rFonts w:ascii="Calibri" w:hAnsi="Calibri" w:eastAsia="Calibri" w:cs="Calibri"/>
          <w:sz w:val="22"/>
          <w:szCs w:val="22"/>
          <w:rtl w:val="0"/>
        </w:rPr>
        <w:t xml:space="preserve">Understand micronutrient guidelines in Myanmar </w:t>
      </w:r>
    </w:p>
    <w:p xmlns:wp14="http://schemas.microsoft.com/office/word/2010/wordml" w:rsidRPr="00000000" w:rsidR="00000000" w:rsidDel="00000000" w:rsidP="00000000" w:rsidRDefault="00000000" w14:paraId="00000750" wp14:textId="77777777">
      <w:pPr>
        <w:numPr>
          <w:ilvl w:val="0"/>
          <w:numId w:val="78"/>
        </w:numPr>
        <w:ind w:left="1080" w:firstLine="0"/>
        <w:rPr/>
      </w:pPr>
      <w:r w:rsidRPr="00000000" w:rsidDel="00000000" w:rsidR="00000000">
        <w:rPr>
          <w:rFonts w:ascii="Calibri" w:hAnsi="Calibri" w:eastAsia="Calibri" w:cs="Calibri"/>
          <w:sz w:val="22"/>
          <w:szCs w:val="22"/>
          <w:rtl w:val="0"/>
        </w:rPr>
        <w:t xml:space="preserve">Understand adapted approaches to the treatment and prevention of micronutrient deficiencies  in Myanmar. </w:t>
      </w:r>
    </w:p>
    <w:p xmlns:wp14="http://schemas.microsoft.com/office/word/2010/wordml" w:rsidRPr="00000000" w:rsidR="00000000" w:rsidDel="00000000" w:rsidP="00000000" w:rsidRDefault="00000000" w14:paraId="00000751" wp14:textId="77777777">
      <w:pPr>
        <w:ind w:left="1080" w:firstLine="0"/>
        <w:rPr>
          <w:rFonts w:ascii="Calibri" w:hAnsi="Calibri" w:eastAsia="Calibri" w:cs="Calibri"/>
          <w:sz w:val="22"/>
          <w:szCs w:val="22"/>
        </w:rPr>
      </w:pPr>
      <w:r w:rsidRPr="00000000" w:rsidDel="00000000" w:rsidR="00000000">
        <w:rPr>
          <w:rtl w:val="0"/>
        </w:rPr>
      </w:r>
    </w:p>
    <w:tbl>
      <w:tblPr>
        <w:tblStyle w:val="Table18"/>
        <w:tblW w:w="8805.0" w:type="dxa"/>
        <w:jc w:val="left"/>
        <w:tblInd w:w="0.0" w:type="pct"/>
        <w:tblBorders>
          <w:top w:val="single" w:color="000000" w:sz="6" w:space="0"/>
          <w:left w:val="single" w:color="000000" w:sz="6" w:space="0"/>
          <w:bottom w:val="single" w:color="000000" w:sz="6" w:space="0"/>
          <w:right w:val="single" w:color="000000" w:sz="6" w:space="0"/>
        </w:tblBorders>
        <w:tblLayout w:type="fixed"/>
        <w:tblLook w:val="0400"/>
      </w:tblPr>
      <w:tblGrid>
        <w:gridCol w:w="6825"/>
        <w:gridCol w:w="1980"/>
        <w:tblGridChange w:id="0">
          <w:tblGrid>
            <w:gridCol w:w="6825"/>
            <w:gridCol w:w="1980"/>
          </w:tblGrid>
        </w:tblGridChange>
      </w:tblGrid>
      <w:tr xmlns:wp14="http://schemas.microsoft.com/office/word/2010/wordml" w14:paraId="7B63FCF3" wp14:textId="77777777">
        <w:trPr>
          <w:trHeight w:val="327" w:hRule="atLeast"/>
        </w:trPr>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752" wp14:textId="77777777">
            <w:pPr>
              <w:pStyle w:val="Heading3"/>
              <w:rPr>
                <w:rFonts w:ascii="Calibri" w:hAnsi="Calibri" w:eastAsia="Calibri" w:cs="Calibri"/>
              </w:rPr>
            </w:pPr>
            <w:bookmarkStart w:name="_heading=h.1302m92" w:colFirst="0" w:colLast="0" w:id="85"/>
            <w:bookmarkEnd w:id="85"/>
            <w:r w:rsidRPr="00000000" w:rsidDel="00000000" w:rsidR="00000000">
              <w:rPr>
                <w:rFonts w:ascii="Calibri" w:hAnsi="Calibri" w:eastAsia="Calibri" w:cs="Calibri"/>
                <w:rtl w:val="0"/>
              </w:rPr>
              <w:t xml:space="preserve">Session outline                                   </w:t>
            </w:r>
          </w:p>
        </w:tc>
        <w:tc>
          <w:tcPr>
            <w:tcBorders>
              <w:top w:val="single" w:color="000000" w:sz="6" w:space="0"/>
              <w:left w:val="nil" w:color="000000" w:sz="0" w:space="0"/>
              <w:bottom w:val="single" w:color="000000" w:sz="6" w:space="0"/>
              <w:right w:val="single" w:color="000000" w:sz="6" w:space="0"/>
            </w:tcBorders>
            <w:shd w:val="clear" w:fill="auto"/>
          </w:tcPr>
          <w:p w:rsidRPr="00000000" w:rsidR="00000000" w:rsidDel="00000000" w:rsidP="00000000" w:rsidRDefault="00000000" w14:paraId="00000753" wp14:textId="77777777">
            <w:pPr>
              <w:rPr>
                <w:rFonts w:ascii="Calibri" w:hAnsi="Calibri" w:eastAsia="Calibri" w:cs="Calibri"/>
              </w:rPr>
            </w:pPr>
            <w:r w:rsidRPr="00000000" w:rsidDel="00000000" w:rsidR="00000000">
              <w:rPr>
                <w:rFonts w:ascii="Calibri" w:hAnsi="Calibri" w:eastAsia="Calibri" w:cs="Calibri"/>
                <w:b w:val="1"/>
                <w:sz w:val="22"/>
                <w:szCs w:val="22"/>
                <w:rtl w:val="0"/>
              </w:rPr>
              <w:t xml:space="preserve">Total time: 30 mins</w:t>
            </w:r>
            <w:r w:rsidRPr="00000000" w:rsidDel="00000000" w:rsidR="00000000">
              <w:rPr>
                <w:rFonts w:ascii="Calibri" w:hAnsi="Calibri" w:eastAsia="Calibri" w:cs="Calibri"/>
                <w:sz w:val="22"/>
                <w:szCs w:val="22"/>
                <w:rtl w:val="0"/>
              </w:rPr>
              <w:t xml:space="preserve"> </w:t>
            </w:r>
            <w:r w:rsidRPr="00000000" w:rsidDel="00000000" w:rsidR="00000000">
              <w:rPr>
                <w:rtl w:val="0"/>
              </w:rPr>
            </w:r>
          </w:p>
        </w:tc>
      </w:tr>
      <w:tr xmlns:wp14="http://schemas.microsoft.com/office/word/2010/wordml" w14:paraId="092AA2BF" wp14:textId="77777777">
        <w:tc>
          <w:tcPr>
            <w:tcBorders>
              <w:top w:val="nil" w:color="000000" w:sz="0"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754" wp14:textId="77777777">
            <w:pPr>
              <w:numPr>
                <w:ilvl w:val="0"/>
                <w:numId w:val="76"/>
              </w:numPr>
              <w:ind w:left="1080" w:firstLine="0"/>
              <w:rPr/>
            </w:pPr>
            <w:r w:rsidRPr="00000000" w:rsidDel="00000000" w:rsidR="00000000">
              <w:rPr>
                <w:rFonts w:ascii="Calibri" w:hAnsi="Calibri" w:eastAsia="Calibri" w:cs="Calibri"/>
                <w:sz w:val="22"/>
                <w:szCs w:val="22"/>
                <w:rtl w:val="0"/>
              </w:rPr>
              <w:t xml:space="preserve">Introduction of the session including objectives- Slides 1 to 2 </w:t>
            </w:r>
          </w:p>
          <w:p w:rsidRPr="00000000" w:rsidR="00000000" w:rsidDel="00000000" w:rsidP="00000000" w:rsidRDefault="00000000" w14:paraId="00000755" wp14:textId="77777777">
            <w:pPr>
              <w:numPr>
                <w:ilvl w:val="0"/>
                <w:numId w:val="81"/>
              </w:numPr>
              <w:ind w:left="1080" w:firstLine="0"/>
              <w:rPr/>
            </w:pPr>
            <w:r w:rsidRPr="00000000" w:rsidDel="00000000" w:rsidR="00000000">
              <w:rPr>
                <w:rFonts w:ascii="Calibri" w:hAnsi="Calibri" w:eastAsia="Calibri" w:cs="Calibri"/>
                <w:sz w:val="22"/>
                <w:szCs w:val="22"/>
                <w:rtl w:val="0"/>
              </w:rPr>
              <w:t xml:space="preserve">Overview of adaptations and feedback-Slide 3  </w:t>
            </w:r>
          </w:p>
          <w:p w:rsidRPr="00000000" w:rsidR="00000000" w:rsidDel="00000000" w:rsidP="00000000" w:rsidRDefault="00000000" w14:paraId="00000756" wp14:textId="77777777">
            <w:pPr>
              <w:numPr>
                <w:ilvl w:val="0"/>
                <w:numId w:val="80"/>
              </w:numPr>
              <w:ind w:left="1080" w:firstLine="0"/>
              <w:rPr/>
            </w:pPr>
            <w:r w:rsidRPr="00000000" w:rsidDel="00000000" w:rsidR="00000000">
              <w:rPr>
                <w:rFonts w:ascii="Calibri" w:hAnsi="Calibri" w:eastAsia="Calibri" w:cs="Calibri"/>
                <w:sz w:val="22"/>
                <w:szCs w:val="22"/>
                <w:rtl w:val="0"/>
              </w:rPr>
              <w:t xml:space="preserve">Risk reduction measures for micronutrients-Slide 4 </w:t>
            </w:r>
          </w:p>
          <w:p w:rsidRPr="00000000" w:rsidR="00000000" w:rsidDel="00000000" w:rsidP="00000000" w:rsidRDefault="00000000" w14:paraId="00000757" wp14:textId="77777777">
            <w:pPr>
              <w:numPr>
                <w:ilvl w:val="0"/>
                <w:numId w:val="62"/>
              </w:numPr>
              <w:ind w:left="1080" w:firstLine="0"/>
              <w:rPr/>
            </w:pPr>
            <w:r w:rsidRPr="00000000" w:rsidDel="00000000" w:rsidR="00000000">
              <w:rPr>
                <w:rFonts w:ascii="Calibri" w:hAnsi="Calibri" w:eastAsia="Calibri" w:cs="Calibri"/>
                <w:sz w:val="22"/>
                <w:szCs w:val="22"/>
                <w:rtl w:val="0"/>
              </w:rPr>
              <w:t xml:space="preserve">Micronutrient supplementation guidelines-Slides 5 to 9 </w:t>
            </w:r>
          </w:p>
          <w:p w:rsidRPr="00000000" w:rsidR="00000000" w:rsidDel="00000000" w:rsidP="00000000" w:rsidRDefault="00000000" w14:paraId="00000758" wp14:textId="77777777">
            <w:pPr>
              <w:numPr>
                <w:ilvl w:val="0"/>
                <w:numId w:val="66"/>
              </w:numPr>
              <w:ind w:left="1080" w:firstLine="0"/>
              <w:rPr/>
            </w:pPr>
            <w:r w:rsidRPr="00000000" w:rsidDel="00000000" w:rsidR="00000000">
              <w:rPr>
                <w:rFonts w:ascii="Calibri" w:hAnsi="Calibri" w:eastAsia="Calibri" w:cs="Calibri"/>
                <w:sz w:val="22"/>
                <w:szCs w:val="22"/>
                <w:rtl w:val="0"/>
              </w:rPr>
              <w:t xml:space="preserve">Modality for delivering micronutrient supplementation services- Slides 10 to 11 </w:t>
            </w:r>
          </w:p>
        </w:tc>
        <w:tc>
          <w:tcPr>
            <w:tcBorders>
              <w:top w:val="nil" w:color="000000" w:sz="0" w:space="0"/>
              <w:left w:val="nil" w:color="000000" w:sz="0" w:space="0"/>
              <w:bottom w:val="single" w:color="000000" w:sz="6" w:space="0"/>
              <w:right w:val="single" w:color="000000" w:sz="6" w:space="0"/>
            </w:tcBorders>
            <w:shd w:val="clear" w:fill="auto"/>
          </w:tcPr>
          <w:p w:rsidRPr="00000000" w:rsidR="00000000" w:rsidDel="00000000" w:rsidP="00000000" w:rsidRDefault="00000000" w14:paraId="00000759" wp14:textId="77777777">
            <w:pPr>
              <w:rPr>
                <w:rFonts w:ascii="Calibri" w:hAnsi="Calibri" w:eastAsia="Calibri" w:cs="Calibri"/>
              </w:rPr>
            </w:pPr>
            <w:r w:rsidRPr="00000000" w:rsidDel="00000000" w:rsidR="00000000">
              <w:rPr>
                <w:rFonts w:ascii="Calibri" w:hAnsi="Calibri" w:eastAsia="Calibri" w:cs="Calibri"/>
                <w:b w:val="1"/>
                <w:sz w:val="22"/>
                <w:szCs w:val="22"/>
                <w:rtl w:val="0"/>
              </w:rPr>
              <w:t xml:space="preserve">5 Mins</w:t>
            </w:r>
            <w:r w:rsidRPr="00000000" w:rsidDel="00000000" w:rsidR="00000000">
              <w:rPr>
                <w:rFonts w:ascii="Calibri" w:hAnsi="Calibri" w:eastAsia="Calibri" w:cs="Calibri"/>
                <w:sz w:val="22"/>
                <w:szCs w:val="22"/>
                <w:rtl w:val="0"/>
              </w:rPr>
              <w:t xml:space="preserve"> </w:t>
            </w:r>
            <w:r w:rsidRPr="00000000" w:rsidDel="00000000" w:rsidR="00000000">
              <w:rPr>
                <w:rtl w:val="0"/>
              </w:rPr>
            </w:r>
          </w:p>
          <w:p w:rsidRPr="00000000" w:rsidR="00000000" w:rsidDel="00000000" w:rsidP="00000000" w:rsidRDefault="00000000" w14:paraId="0000075A" wp14:textId="77777777">
            <w:pPr>
              <w:rPr>
                <w:rFonts w:ascii="Calibri" w:hAnsi="Calibri" w:eastAsia="Calibri" w:cs="Calibri"/>
                <w:sz w:val="22"/>
                <w:szCs w:val="22"/>
              </w:rPr>
            </w:pPr>
            <w:r w:rsidRPr="00000000" w:rsidDel="00000000" w:rsidR="00000000">
              <w:rPr>
                <w:rtl w:val="0"/>
              </w:rPr>
            </w:r>
          </w:p>
          <w:p w:rsidRPr="00000000" w:rsidR="00000000" w:rsidDel="00000000" w:rsidP="00000000" w:rsidRDefault="00000000" w14:paraId="0000075B" wp14:textId="77777777">
            <w:pPr>
              <w:rPr>
                <w:rFonts w:ascii="Calibri" w:hAnsi="Calibri" w:eastAsia="Calibri" w:cs="Calibri"/>
              </w:rPr>
            </w:pPr>
            <w:r w:rsidRPr="00000000" w:rsidDel="00000000" w:rsidR="00000000">
              <w:rPr>
                <w:rFonts w:ascii="Calibri" w:hAnsi="Calibri" w:eastAsia="Calibri" w:cs="Calibri"/>
                <w:b w:val="1"/>
                <w:sz w:val="22"/>
                <w:szCs w:val="22"/>
                <w:rtl w:val="0"/>
              </w:rPr>
              <w:t xml:space="preserve">7 Mins</w:t>
            </w:r>
            <w:r w:rsidRPr="00000000" w:rsidDel="00000000" w:rsidR="00000000">
              <w:rPr>
                <w:rFonts w:ascii="Calibri" w:hAnsi="Calibri" w:eastAsia="Calibri" w:cs="Calibri"/>
                <w:sz w:val="22"/>
                <w:szCs w:val="22"/>
                <w:rtl w:val="0"/>
              </w:rPr>
              <w:t xml:space="preserve"> </w:t>
            </w:r>
            <w:r w:rsidRPr="00000000" w:rsidDel="00000000" w:rsidR="00000000">
              <w:rPr>
                <w:rtl w:val="0"/>
              </w:rPr>
            </w:r>
          </w:p>
          <w:p w:rsidRPr="00000000" w:rsidR="00000000" w:rsidDel="00000000" w:rsidP="00000000" w:rsidRDefault="00000000" w14:paraId="0000075C" wp14:textId="77777777">
            <w:pPr>
              <w:rPr>
                <w:rFonts w:ascii="Calibri" w:hAnsi="Calibri" w:eastAsia="Calibri" w:cs="Calibri"/>
              </w:rPr>
            </w:pPr>
            <w:r w:rsidRPr="00000000" w:rsidDel="00000000" w:rsidR="00000000">
              <w:rPr>
                <w:rFonts w:ascii="Calibri" w:hAnsi="Calibri" w:eastAsia="Calibri" w:cs="Calibri"/>
                <w:b w:val="1"/>
                <w:sz w:val="22"/>
                <w:szCs w:val="22"/>
                <w:rtl w:val="0"/>
              </w:rPr>
              <w:t xml:space="preserve">3 Mins</w:t>
            </w:r>
            <w:r w:rsidRPr="00000000" w:rsidDel="00000000" w:rsidR="00000000">
              <w:rPr>
                <w:rFonts w:ascii="Calibri" w:hAnsi="Calibri" w:eastAsia="Calibri" w:cs="Calibri"/>
                <w:sz w:val="22"/>
                <w:szCs w:val="22"/>
                <w:rtl w:val="0"/>
              </w:rPr>
              <w:t xml:space="preserve"> </w:t>
            </w:r>
            <w:r w:rsidRPr="00000000" w:rsidDel="00000000" w:rsidR="00000000">
              <w:rPr>
                <w:rtl w:val="0"/>
              </w:rPr>
            </w:r>
          </w:p>
          <w:p w:rsidRPr="00000000" w:rsidR="00000000" w:rsidDel="00000000" w:rsidP="00000000" w:rsidRDefault="00000000" w14:paraId="0000075D" wp14:textId="77777777">
            <w:pPr>
              <w:rPr>
                <w:rFonts w:ascii="Calibri" w:hAnsi="Calibri" w:eastAsia="Calibri" w:cs="Calibri"/>
              </w:rPr>
            </w:pPr>
            <w:r w:rsidRPr="00000000" w:rsidDel="00000000" w:rsidR="00000000">
              <w:rPr>
                <w:rFonts w:ascii="Calibri" w:hAnsi="Calibri" w:eastAsia="Calibri" w:cs="Calibri"/>
                <w:b w:val="1"/>
                <w:sz w:val="22"/>
                <w:szCs w:val="22"/>
                <w:rtl w:val="0"/>
              </w:rPr>
              <w:t xml:space="preserve">10 Mins</w:t>
            </w:r>
            <w:r w:rsidRPr="00000000" w:rsidDel="00000000" w:rsidR="00000000">
              <w:rPr>
                <w:rFonts w:ascii="Calibri" w:hAnsi="Calibri" w:eastAsia="Calibri" w:cs="Calibri"/>
                <w:sz w:val="22"/>
                <w:szCs w:val="22"/>
                <w:rtl w:val="0"/>
              </w:rPr>
              <w:t xml:space="preserve"> </w:t>
            </w:r>
            <w:r w:rsidRPr="00000000" w:rsidDel="00000000" w:rsidR="00000000">
              <w:rPr>
                <w:rtl w:val="0"/>
              </w:rPr>
            </w:r>
          </w:p>
          <w:p w:rsidRPr="00000000" w:rsidR="00000000" w:rsidDel="00000000" w:rsidP="00000000" w:rsidRDefault="00000000" w14:paraId="0000075E" wp14:textId="77777777">
            <w:pPr>
              <w:rPr>
                <w:rFonts w:ascii="Calibri" w:hAnsi="Calibri" w:eastAsia="Calibri" w:cs="Calibri"/>
              </w:rPr>
            </w:pPr>
            <w:r w:rsidRPr="00000000" w:rsidDel="00000000" w:rsidR="00000000">
              <w:rPr>
                <w:rFonts w:ascii="Calibri" w:hAnsi="Calibri" w:eastAsia="Calibri" w:cs="Calibri"/>
                <w:b w:val="1"/>
                <w:sz w:val="22"/>
                <w:szCs w:val="22"/>
                <w:rtl w:val="0"/>
              </w:rPr>
              <w:t xml:space="preserve">10 Mins</w:t>
            </w:r>
            <w:r w:rsidRPr="00000000" w:rsidDel="00000000" w:rsidR="00000000">
              <w:rPr>
                <w:rFonts w:ascii="Calibri" w:hAnsi="Calibri" w:eastAsia="Calibri" w:cs="Calibri"/>
                <w:sz w:val="22"/>
                <w:szCs w:val="22"/>
                <w:rtl w:val="0"/>
              </w:rPr>
              <w:t xml:space="preserve"> </w:t>
            </w:r>
            <w:r w:rsidRPr="00000000" w:rsidDel="00000000" w:rsidR="00000000">
              <w:rPr>
                <w:rtl w:val="0"/>
              </w:rPr>
            </w:r>
          </w:p>
        </w:tc>
      </w:tr>
    </w:tbl>
    <w:p xmlns:wp14="http://schemas.microsoft.com/office/word/2010/wordml" w:rsidRPr="00000000" w:rsidR="00000000" w:rsidDel="00000000" w:rsidP="00000000" w:rsidRDefault="00000000" w14:paraId="0000075F"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60" wp14:textId="77777777">
      <w:pPr>
        <w:pStyle w:val="Heading3"/>
        <w:rPr>
          <w:rFonts w:ascii="Calibri" w:hAnsi="Calibri" w:eastAsia="Calibri" w:cs="Calibri"/>
        </w:rPr>
      </w:pPr>
      <w:bookmarkStart w:name="_heading=h.3mzq4wv" w:colFirst="0" w:colLast="0" w:id="86"/>
      <w:bookmarkEnd w:id="86"/>
      <w:r w:rsidRPr="00000000" w:rsidDel="00000000" w:rsidR="00000000">
        <w:rPr>
          <w:rFonts w:ascii="Calibri" w:hAnsi="Calibri" w:eastAsia="Calibri" w:cs="Calibri"/>
          <w:rtl w:val="0"/>
        </w:rPr>
        <w:t xml:space="preserve">Advance preparation </w:t>
      </w:r>
    </w:p>
    <w:p xmlns:wp14="http://schemas.microsoft.com/office/word/2010/wordml" w:rsidRPr="00000000" w:rsidR="00000000" w:rsidDel="00000000" w:rsidP="00000000" w:rsidRDefault="00000000" w14:paraId="00000761" wp14:textId="77777777">
      <w:pPr>
        <w:numPr>
          <w:ilvl w:val="0"/>
          <w:numId w:val="65"/>
        </w:numPr>
        <w:ind w:left="1080" w:firstLine="0"/>
        <w:rPr/>
      </w:pPr>
      <w:r w:rsidRPr="00000000" w:rsidDel="00000000" w:rsidR="00000000">
        <w:rPr>
          <w:rFonts w:ascii="Calibri" w:hAnsi="Calibri" w:eastAsia="Calibri" w:cs="Calibri"/>
          <w:sz w:val="22"/>
          <w:szCs w:val="22"/>
          <w:rtl w:val="0"/>
        </w:rPr>
        <w:t xml:space="preserve">Read the Introduction for guidance on giving a presentation with slides and adult learning skills. </w:t>
      </w:r>
    </w:p>
    <w:p xmlns:wp14="http://schemas.microsoft.com/office/word/2010/wordml" w:rsidRPr="00000000" w:rsidR="00000000" w:rsidDel="00000000" w:rsidP="00000000" w:rsidRDefault="00000000" w14:paraId="00000762" wp14:textId="77777777">
      <w:pPr>
        <w:numPr>
          <w:ilvl w:val="0"/>
          <w:numId w:val="69"/>
        </w:numPr>
        <w:ind w:left="1080" w:firstLine="0"/>
        <w:rPr/>
      </w:pPr>
      <w:r w:rsidRPr="00000000" w:rsidDel="00000000" w:rsidR="00000000">
        <w:rPr>
          <w:rFonts w:ascii="Calibri" w:hAnsi="Calibri" w:eastAsia="Calibri" w:cs="Calibri"/>
          <w:sz w:val="22"/>
          <w:szCs w:val="22"/>
          <w:rtl w:val="0"/>
        </w:rPr>
        <w:t xml:space="preserve">Make sure that Slides are in the correct order and review the notes so as to be able to explain the points on the slides.  </w:t>
      </w:r>
    </w:p>
    <w:p xmlns:wp14="http://schemas.microsoft.com/office/word/2010/wordml" w:rsidRPr="00000000" w:rsidR="00000000" w:rsidDel="00000000" w:rsidP="00000000" w:rsidRDefault="00000000" w14:paraId="00000763" wp14:textId="77777777">
      <w:pPr>
        <w:numPr>
          <w:ilvl w:val="0"/>
          <w:numId w:val="68"/>
        </w:numPr>
        <w:ind w:left="1080" w:firstLine="0"/>
        <w:rPr/>
      </w:pPr>
      <w:r w:rsidRPr="00000000" w:rsidDel="00000000" w:rsidR="00000000">
        <w:rPr>
          <w:rFonts w:ascii="Calibri" w:hAnsi="Calibri" w:eastAsia="Calibri" w:cs="Calibri"/>
          <w:sz w:val="22"/>
          <w:szCs w:val="22"/>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764" wp14:textId="77777777">
      <w:pPr>
        <w:numPr>
          <w:ilvl w:val="0"/>
          <w:numId w:val="68"/>
        </w:numPr>
        <w:ind w:left="1080" w:firstLine="0"/>
        <w:rPr/>
      </w:pPr>
      <w:r w:rsidRPr="00000000" w:rsidDel="00000000" w:rsidR="00000000">
        <w:rPr>
          <w:rFonts w:ascii="Calibri" w:hAnsi="Calibri" w:eastAsia="Calibri" w:cs="Calibri"/>
          <w:sz w:val="22"/>
          <w:szCs w:val="22"/>
          <w:rtl w:val="0"/>
        </w:rPr>
        <w:t xml:space="preserve">Bring MNP sachet, bowl and water to show preparation</w:t>
      </w:r>
    </w:p>
    <w:p xmlns:wp14="http://schemas.microsoft.com/office/word/2010/wordml" w:rsidRPr="00000000" w:rsidR="00000000" w:rsidDel="00000000" w:rsidP="00000000" w:rsidRDefault="00000000" w14:paraId="00000765" wp14:textId="77777777">
      <w:pPr>
        <w:rPr>
          <w:rFonts w:ascii="Calibri" w:hAnsi="Calibri" w:eastAsia="Calibri" w:cs="Calibri"/>
          <w:b w:val="1"/>
          <w:sz w:val="22"/>
          <w:szCs w:val="22"/>
        </w:rPr>
      </w:pPr>
      <w:r w:rsidRPr="00000000" w:rsidDel="00000000" w:rsidR="00000000">
        <w:rPr>
          <w:rtl w:val="0"/>
        </w:rPr>
      </w:r>
    </w:p>
    <w:p xmlns:wp14="http://schemas.microsoft.com/office/word/2010/wordml" w:rsidRPr="00000000" w:rsidR="00000000" w:rsidDel="00000000" w:rsidP="00000000" w:rsidRDefault="00000000" w14:paraId="00000766"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Note:</w:t>
      </w:r>
      <w:r w:rsidRPr="00000000" w:rsidDel="00000000" w:rsidR="00000000">
        <w:rPr>
          <w:rFonts w:ascii="Calibri" w:hAnsi="Calibri" w:eastAsia="Calibri" w:cs="Calibri"/>
          <w:sz w:val="22"/>
          <w:szCs w:val="22"/>
          <w:rtl w:val="0"/>
        </w:rPr>
        <w:t xml:space="preserve"> The notes in the PowerPoints are to help you explain and answer any questions. They are not to be shown. </w:t>
      </w:r>
    </w:p>
    <w:p xmlns:wp14="http://schemas.microsoft.com/office/word/2010/wordml" w:rsidRPr="00000000" w:rsidR="00000000" w:rsidDel="00000000" w:rsidP="00000000" w:rsidRDefault="00000000" w14:paraId="00000767" wp14:textId="77777777">
      <w:pPr>
        <w:rPr>
          <w:rFonts w:ascii="Calibri" w:hAnsi="Calibri" w:eastAsia="Calibri" w:cs="Calibri"/>
          <w:b w:val="1"/>
          <w:sz w:val="22"/>
          <w:szCs w:val="22"/>
        </w:rPr>
      </w:pPr>
      <w:r w:rsidRPr="00000000" w:rsidDel="00000000" w:rsidR="00000000">
        <w:rPr>
          <w:rtl w:val="0"/>
        </w:rPr>
      </w:r>
    </w:p>
    <w:p xmlns:wp14="http://schemas.microsoft.com/office/word/2010/wordml" w:rsidRPr="00000000" w:rsidR="00000000" w:rsidDel="00000000" w:rsidP="00000000" w:rsidRDefault="00000000" w14:paraId="00000768" wp14:textId="77777777">
      <w:pPr>
        <w:pStyle w:val="Heading3"/>
        <w:rPr>
          <w:rFonts w:ascii="Calibri" w:hAnsi="Calibri" w:eastAsia="Calibri" w:cs="Calibri"/>
        </w:rPr>
      </w:pPr>
      <w:bookmarkStart w:name="_heading=h.2250f4o" w:colFirst="0" w:colLast="0" w:id="87"/>
      <w:bookmarkEnd w:id="87"/>
      <w:r w:rsidRPr="00000000" w:rsidDel="00000000" w:rsidR="00000000">
        <w:rPr>
          <w:rFonts w:ascii="Calibri" w:hAnsi="Calibri" w:eastAsia="Calibri" w:cs="Calibri"/>
          <w:rtl w:val="0"/>
        </w:rPr>
        <w:t xml:space="preserve">Introduction of the session</w:t>
      </w:r>
    </w:p>
    <w:p xmlns:wp14="http://schemas.microsoft.com/office/word/2010/wordml" w:rsidRPr="00000000" w:rsidR="00000000" w:rsidDel="00000000" w:rsidP="00000000" w:rsidRDefault="00000000" w14:paraId="00000769"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6A"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Show Slide 1 and introduce the session (2 minutes) </w:t>
      </w:r>
    </w:p>
    <w:p xmlns:wp14="http://schemas.microsoft.com/office/word/2010/wordml" w:rsidRPr="00000000" w:rsidR="00000000" w:rsidDel="00000000" w:rsidP="00000000" w:rsidRDefault="00000000" w14:paraId="0000076B"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Present Slide 2, read and explain the objectives (3 minutes) </w:t>
      </w:r>
    </w:p>
    <w:p xmlns:wp14="http://schemas.microsoft.com/office/word/2010/wordml" w:rsidRPr="00000000" w:rsidR="00000000" w:rsidDel="00000000" w:rsidP="00000000" w:rsidRDefault="00000000" w14:paraId="0000076C" wp14:textId="77777777">
      <w:pPr>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76D"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By the end of the session, participants will be able: </w:t>
      </w:r>
    </w:p>
    <w:p xmlns:wp14="http://schemas.microsoft.com/office/word/2010/wordml" w:rsidRPr="00000000" w:rsidR="00000000" w:rsidDel="00000000" w:rsidP="00000000" w:rsidRDefault="00000000" w14:paraId="0000076E" wp14:textId="77777777">
      <w:pPr>
        <w:numPr>
          <w:ilvl w:val="0"/>
          <w:numId w:val="57"/>
        </w:numPr>
        <w:ind w:left="1080" w:firstLine="0"/>
        <w:rPr/>
      </w:pPr>
      <w:r w:rsidRPr="00000000" w:rsidDel="00000000" w:rsidR="00000000">
        <w:rPr>
          <w:rFonts w:ascii="Calibri" w:hAnsi="Calibri" w:eastAsia="Calibri" w:cs="Calibri"/>
          <w:sz w:val="22"/>
          <w:szCs w:val="22"/>
          <w:rtl w:val="0"/>
        </w:rPr>
        <w:t xml:space="preserve">Understand micronutrient guidelines in Myanmar </w:t>
      </w:r>
    </w:p>
    <w:p xmlns:wp14="http://schemas.microsoft.com/office/word/2010/wordml" w:rsidRPr="00000000" w:rsidR="00000000" w:rsidDel="00000000" w:rsidP="00000000" w:rsidRDefault="00000000" w14:paraId="0000076F" wp14:textId="77777777">
      <w:pPr>
        <w:numPr>
          <w:ilvl w:val="0"/>
          <w:numId w:val="57"/>
        </w:numPr>
        <w:ind w:left="1080" w:firstLine="0"/>
        <w:rPr/>
      </w:pPr>
      <w:r w:rsidRPr="00000000" w:rsidDel="00000000" w:rsidR="00000000">
        <w:rPr>
          <w:rFonts w:ascii="Calibri" w:hAnsi="Calibri" w:eastAsia="Calibri" w:cs="Calibri"/>
          <w:sz w:val="22"/>
          <w:szCs w:val="22"/>
          <w:rtl w:val="0"/>
        </w:rPr>
        <w:t xml:space="preserve">Understand adapted approaches to the treatment of micronutrient malnutrition in Myanmar  </w:t>
      </w:r>
    </w:p>
    <w:p xmlns:wp14="http://schemas.microsoft.com/office/word/2010/wordml" w:rsidRPr="00000000" w:rsidR="00000000" w:rsidDel="00000000" w:rsidP="00000000" w:rsidRDefault="00000000" w14:paraId="00000770"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71"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72" wp14:textId="77777777">
      <w:pPr>
        <w:numPr>
          <w:ilvl w:val="0"/>
          <w:numId w:val="56"/>
        </w:numPr>
        <w:ind w:left="1080" w:firstLine="0"/>
        <w:rPr/>
      </w:pPr>
      <w:r w:rsidRPr="00000000" w:rsidDel="00000000" w:rsidR="00000000">
        <w:rPr>
          <w:rFonts w:ascii="Calibri" w:hAnsi="Calibri" w:eastAsia="Calibri" w:cs="Calibri"/>
          <w:sz w:val="22"/>
          <w:szCs w:val="22"/>
          <w:rtl w:val="0"/>
        </w:rPr>
        <w:t xml:space="preserve">Guidelines on the supplementation themselves have not changed.  </w:t>
      </w:r>
    </w:p>
    <w:p xmlns:wp14="http://schemas.microsoft.com/office/word/2010/wordml" w:rsidRPr="00000000" w:rsidR="00000000" w:rsidDel="00000000" w:rsidP="00000000" w:rsidRDefault="00000000" w14:paraId="00000773" wp14:textId="77777777">
      <w:pPr>
        <w:numPr>
          <w:ilvl w:val="0"/>
          <w:numId w:val="56"/>
        </w:numPr>
        <w:ind w:left="1080" w:firstLine="0"/>
        <w:rPr/>
      </w:pPr>
      <w:r w:rsidRPr="00000000" w:rsidDel="00000000" w:rsidR="00000000">
        <w:rPr>
          <w:rFonts w:ascii="Calibri" w:hAnsi="Calibri" w:eastAsia="Calibri" w:cs="Calibri"/>
          <w:sz w:val="22"/>
          <w:szCs w:val="22"/>
          <w:rtl w:val="0"/>
        </w:rPr>
        <w:t xml:space="preserve">Risk reduction measures will have to be in place to safely distribute micronutrient supplements </w:t>
      </w:r>
    </w:p>
    <w:p xmlns:wp14="http://schemas.microsoft.com/office/word/2010/wordml" w:rsidRPr="00000000" w:rsidR="00000000" w:rsidDel="00000000" w:rsidP="00000000" w:rsidRDefault="00000000" w14:paraId="00000774" wp14:textId="77777777">
      <w:pPr>
        <w:ind w:left="720" w:firstLine="0"/>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75"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Importance of adaptations to nutrition programing.</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76"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77"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Present Slide 3 (7 mins)</w:t>
      </w:r>
    </w:p>
    <w:p xmlns:wp14="http://schemas.microsoft.com/office/word/2010/wordml" w:rsidRPr="00000000" w:rsidR="00000000" w:rsidDel="00000000" w:rsidP="00000000" w:rsidRDefault="00000000" w14:paraId="00000778" wp14:textId="77777777">
      <w:pPr>
        <w:keepNext w:val="0"/>
        <w:keepLines w:val="0"/>
        <w:widowControl w:val="1"/>
        <w:numPr>
          <w:ilvl w:val="0"/>
          <w:numId w:val="163"/>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Pose the question to the participants and allow 3 minutes of brainstorming on how their programmes have changed since the start of the COVID-19 pandemic. </w:t>
      </w:r>
    </w:p>
    <w:p xmlns:wp14="http://schemas.microsoft.com/office/word/2010/wordml" w:rsidRPr="00000000" w:rsidR="00000000" w:rsidDel="00000000" w:rsidP="00000000" w:rsidRDefault="00000000" w14:paraId="00000779" wp14:textId="77777777">
      <w:pPr>
        <w:rPr>
          <w:rFonts w:ascii="Calibri" w:hAnsi="Calibri" w:eastAsia="Calibri" w:cs="Calibri"/>
          <w:sz w:val="22"/>
          <w:szCs w:val="22"/>
        </w:rPr>
      </w:pP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7A"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Present slides 4 (3 mins) </w:t>
      </w:r>
    </w:p>
    <w:p xmlns:wp14="http://schemas.microsoft.com/office/word/2010/wordml" w:rsidRPr="00000000" w:rsidR="00000000" w:rsidDel="00000000" w:rsidP="00000000" w:rsidRDefault="00000000" w14:paraId="0000077B"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7C"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7D"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7E" wp14:textId="77777777">
      <w:pPr>
        <w:numPr>
          <w:ilvl w:val="0"/>
          <w:numId w:val="59"/>
        </w:numPr>
        <w:ind w:left="1080" w:firstLine="0"/>
        <w:rPr/>
      </w:pPr>
      <w:r w:rsidRPr="00000000" w:rsidDel="00000000" w:rsidR="00000000">
        <w:rPr>
          <w:rFonts w:ascii="Calibri" w:hAnsi="Calibri" w:eastAsia="Calibri" w:cs="Calibri"/>
          <w:color w:val="000000"/>
          <w:rtl w:val="0"/>
        </w:rPr>
        <w:t xml:space="preserve">Although the adaptations are focusing on the COVID-19 pandemic, most can be implemented even when there is no pandemic.  </w:t>
      </w:r>
      <w:r w:rsidRPr="00000000" w:rsidDel="00000000" w:rsidR="00000000">
        <w:rPr>
          <w:rtl w:val="0"/>
        </w:rPr>
      </w:r>
    </w:p>
    <w:p xmlns:wp14="http://schemas.microsoft.com/office/word/2010/wordml" w:rsidRPr="00000000" w:rsidR="00000000" w:rsidDel="00000000" w:rsidP="00000000" w:rsidRDefault="00000000" w14:paraId="0000077F" wp14:textId="77777777">
      <w:pPr>
        <w:numPr>
          <w:ilvl w:val="0"/>
          <w:numId w:val="59"/>
        </w:numPr>
        <w:ind w:left="1080" w:firstLine="0"/>
        <w:rPr/>
      </w:pPr>
      <w:r w:rsidRPr="00000000" w:rsidDel="00000000" w:rsidR="00000000">
        <w:rPr>
          <w:rFonts w:ascii="Calibri" w:hAnsi="Calibri" w:eastAsia="Calibri" w:cs="Calibri"/>
          <w:color w:val="000000"/>
          <w:rtl w:val="0"/>
        </w:rPr>
        <w:t xml:space="preserve">It is important to remember that COVID-19 is still prevalent in Myanmar and risk reduction measures should take place at all times. </w:t>
      </w:r>
      <w:r w:rsidRPr="00000000" w:rsidDel="00000000" w:rsidR="00000000">
        <w:rPr>
          <w:rtl w:val="0"/>
        </w:rPr>
      </w:r>
    </w:p>
    <w:p xmlns:wp14="http://schemas.microsoft.com/office/word/2010/wordml" w:rsidRPr="00000000" w:rsidR="00000000" w:rsidDel="00000000" w:rsidP="00000000" w:rsidRDefault="00000000" w14:paraId="00000780" wp14:textId="77777777">
      <w:pPr>
        <w:ind w:left="720" w:firstLine="0"/>
        <w:rPr>
          <w:rFonts w:ascii="Calibri" w:hAnsi="Calibri" w:eastAsia="Calibri" w:cs="Calibri"/>
          <w:sz w:val="22"/>
          <w:szCs w:val="22"/>
        </w:rPr>
      </w:pP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781"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Micronutrient supplementation</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82"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Present slides 5 to 9 (10 minutes) </w:t>
      </w:r>
    </w:p>
    <w:p xmlns:wp14="http://schemas.microsoft.com/office/word/2010/wordml" w:rsidRPr="00000000" w:rsidR="00000000" w:rsidDel="00000000" w:rsidP="00000000" w:rsidRDefault="00000000" w14:paraId="00000783"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84"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85"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Slide 5 to 9</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86" wp14:textId="77777777">
      <w:pPr>
        <w:numPr>
          <w:ilvl w:val="0"/>
          <w:numId w:val="58"/>
        </w:numPr>
        <w:ind w:left="1080" w:firstLine="0"/>
        <w:rPr/>
      </w:pPr>
      <w:r w:rsidRPr="00000000" w:rsidDel="00000000" w:rsidR="00000000">
        <w:rPr>
          <w:rFonts w:ascii="Calibri" w:hAnsi="Calibri" w:eastAsia="Calibri" w:cs="Calibri"/>
          <w:sz w:val="22"/>
          <w:szCs w:val="22"/>
          <w:rtl w:val="0"/>
        </w:rPr>
        <w:t xml:space="preserve">Provide an overview of the guidance </w:t>
      </w:r>
    </w:p>
    <w:p xmlns:wp14="http://schemas.microsoft.com/office/word/2010/wordml" w:rsidRPr="00000000" w:rsidR="00000000" w:rsidDel="00000000" w:rsidP="00000000" w:rsidRDefault="00000000" w14:paraId="00000787" wp14:textId="77777777">
      <w:pPr>
        <w:numPr>
          <w:ilvl w:val="0"/>
          <w:numId w:val="58"/>
        </w:numPr>
        <w:ind w:left="1080" w:firstLine="0"/>
        <w:rPr/>
      </w:pPr>
      <w:r w:rsidRPr="00000000" w:rsidDel="00000000" w:rsidR="00000000">
        <w:rPr>
          <w:rFonts w:ascii="Calibri" w:hAnsi="Calibri" w:eastAsia="Calibri" w:cs="Calibri"/>
          <w:sz w:val="22"/>
          <w:szCs w:val="22"/>
          <w:rtl w:val="0"/>
        </w:rPr>
        <w:t xml:space="preserve">Remind participants that this guidance hasn’t changed form pre-COVID-19 </w:t>
      </w:r>
    </w:p>
    <w:p xmlns:wp14="http://schemas.microsoft.com/office/word/2010/wordml" w:rsidRPr="00000000" w:rsidR="00000000" w:rsidDel="00000000" w:rsidP="00000000" w:rsidRDefault="00000000" w14:paraId="00000788" wp14:textId="77777777">
      <w:pPr>
        <w:ind w:left="720" w:firstLine="0"/>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789"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8A"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Present Slide 10 (5 minutes)</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8B"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Discuss the adaptations in each slide.  Ask the participants how they have seen these adaptations?  Have they been distributed in Mother to Mother Support Groups? How are they monitoring distributions? </w:t>
      </w:r>
    </w:p>
    <w:p xmlns:wp14="http://schemas.microsoft.com/office/word/2010/wordml" w:rsidRPr="00000000" w:rsidR="00000000" w:rsidDel="00000000" w:rsidP="00000000" w:rsidRDefault="00000000" w14:paraId="0000078C" wp14:textId="77777777">
      <w:pPr>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78D"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8E"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Slide 10</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8F" wp14:textId="77777777">
      <w:pPr>
        <w:numPr>
          <w:ilvl w:val="0"/>
          <w:numId w:val="60"/>
        </w:numPr>
        <w:ind w:left="1080" w:firstLine="0"/>
        <w:rPr/>
      </w:pPr>
      <w:r w:rsidRPr="00000000" w:rsidDel="00000000" w:rsidR="00000000">
        <w:rPr>
          <w:rFonts w:ascii="Calibri" w:hAnsi="Calibri" w:eastAsia="Calibri" w:cs="Calibri"/>
          <w:sz w:val="22"/>
          <w:szCs w:val="22"/>
          <w:rtl w:val="0"/>
        </w:rPr>
        <w:t xml:space="preserve">All supplementation programmes should be resumed </w:t>
      </w:r>
    </w:p>
    <w:p xmlns:wp14="http://schemas.microsoft.com/office/word/2010/wordml" w:rsidRPr="00000000" w:rsidR="00000000" w:rsidDel="00000000" w:rsidP="00000000" w:rsidRDefault="00000000" w14:paraId="00000790" wp14:textId="77777777">
      <w:pPr>
        <w:numPr>
          <w:ilvl w:val="0"/>
          <w:numId w:val="60"/>
        </w:numPr>
        <w:ind w:left="1080" w:firstLine="0"/>
        <w:rPr/>
      </w:pPr>
      <w:r w:rsidRPr="00000000" w:rsidDel="00000000" w:rsidR="00000000">
        <w:rPr>
          <w:rFonts w:ascii="Calibri" w:hAnsi="Calibri" w:eastAsia="Calibri" w:cs="Calibri"/>
          <w:sz w:val="22"/>
          <w:szCs w:val="22"/>
          <w:rtl w:val="0"/>
        </w:rPr>
        <w:t xml:space="preserve">Mother to Mother support groups is a key community contact point where distribution can take place. </w:t>
      </w:r>
    </w:p>
    <w:p xmlns:wp14="http://schemas.microsoft.com/office/word/2010/wordml" w:rsidRPr="00000000" w:rsidR="00000000" w:rsidDel="00000000" w:rsidP="00000000" w:rsidRDefault="00000000" w14:paraId="00000791" wp14:textId="77777777">
      <w:pPr>
        <w:rPr>
          <w:rFonts w:ascii="Calibri" w:hAnsi="Calibri" w:eastAsia="Calibri" w:cs="Calibri"/>
          <w:b w:val="1"/>
          <w:sz w:val="22"/>
          <w:szCs w:val="22"/>
        </w:rPr>
      </w:pPr>
      <w:r w:rsidRPr="00000000" w:rsidDel="00000000" w:rsidR="00000000">
        <w:rPr>
          <w:rtl w:val="0"/>
        </w:rPr>
      </w:r>
    </w:p>
    <w:p xmlns:wp14="http://schemas.microsoft.com/office/word/2010/wordml" w:rsidRPr="00000000" w:rsidR="00000000" w:rsidDel="00000000" w:rsidP="00000000" w:rsidRDefault="00000000" w14:paraId="00000792"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Present Slide 11 and 12 (5 minutes)</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93"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94" wp14:textId="77777777">
      <w:pPr>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795"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96"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Slide 11 and 12</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97" wp14:textId="77777777">
      <w:pPr>
        <w:numPr>
          <w:ilvl w:val="0"/>
          <w:numId w:val="60"/>
        </w:numPr>
        <w:ind w:left="720" w:hanging="360"/>
        <w:rPr/>
      </w:pPr>
      <w:r w:rsidRPr="00000000" w:rsidDel="00000000" w:rsidR="00000000">
        <w:rPr>
          <w:rFonts w:ascii="Calibri" w:hAnsi="Calibri" w:eastAsia="Calibri" w:cs="Calibri"/>
          <w:sz w:val="22"/>
          <w:szCs w:val="22"/>
          <w:rtl w:val="0"/>
        </w:rPr>
        <w:t xml:space="preserve">There are multiple places to distribute micronutrients during partial mobility restrictions.</w:t>
      </w:r>
    </w:p>
    <w:p xmlns:wp14="http://schemas.microsoft.com/office/word/2010/wordml" w:rsidRPr="00000000" w:rsidR="00000000" w:rsidDel="00000000" w:rsidP="00000000" w:rsidRDefault="00000000" w14:paraId="00000798" wp14:textId="77777777">
      <w:pPr>
        <w:numPr>
          <w:ilvl w:val="0"/>
          <w:numId w:val="60"/>
        </w:numPr>
        <w:ind w:left="720" w:hanging="360"/>
        <w:rPr/>
      </w:pPr>
      <w:r w:rsidRPr="00000000" w:rsidDel="00000000" w:rsidR="00000000">
        <w:rPr>
          <w:rFonts w:ascii="Calibri" w:hAnsi="Calibri" w:eastAsia="Calibri" w:cs="Calibri"/>
          <w:sz w:val="22"/>
          <w:szCs w:val="22"/>
          <w:rtl w:val="0"/>
        </w:rPr>
        <w:t xml:space="preserve">For full mobility restrictions MOHS has to approve Vitamin A supplementation and monitoring can be done by phone</w:t>
      </w:r>
    </w:p>
    <w:p xmlns:wp14="http://schemas.microsoft.com/office/word/2010/wordml" w:rsidRPr="00000000" w:rsidR="00000000" w:rsidDel="00000000" w:rsidP="00000000" w:rsidRDefault="00000000" w14:paraId="00000799" wp14:textId="77777777">
      <w:pPr>
        <w:spacing w:after="160" w:line="259" w:lineRule="auto"/>
        <w:rPr>
          <w:rFonts w:ascii="Calibri" w:hAnsi="Calibri" w:eastAsia="Calibri" w:cs="Calibri"/>
          <w:color w:val="000000"/>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79A"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79B" wp14:textId="77777777">
      <w:pPr>
        <w:pStyle w:val="Heading2"/>
        <w:rPr>
          <w:rFonts w:ascii="Calibri" w:hAnsi="Calibri" w:eastAsia="Calibri" w:cs="Calibri"/>
        </w:rPr>
      </w:pPr>
      <w:bookmarkStart w:name="_heading=h.haapch" w:colFirst="0" w:colLast="0" w:id="88"/>
      <w:bookmarkEnd w:id="88"/>
      <w:r w:rsidRPr="00000000" w:rsidDel="00000000" w:rsidR="00000000">
        <w:rPr>
          <w:rFonts w:ascii="Calibri" w:hAnsi="Calibri" w:eastAsia="Calibri" w:cs="Calibri"/>
          <w:rtl w:val="0"/>
        </w:rPr>
        <w:t xml:space="preserve">Session 12: Post Assessment and Evaluation</w:t>
      </w:r>
    </w:p>
    <w:p xmlns:wp14="http://schemas.microsoft.com/office/word/2010/wordml" w:rsidRPr="00000000" w:rsidR="00000000" w:rsidDel="00000000" w:rsidP="00000000" w:rsidRDefault="00000000" w14:paraId="0000079C"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79D" wp14:textId="77777777">
      <w:pPr>
        <w:jc w:val="both"/>
        <w:rPr>
          <w:rFonts w:ascii="Calibri" w:hAnsi="Calibri" w:eastAsia="Calibri" w:cs="Calibri"/>
          <w:i w:val="1"/>
        </w:rPr>
      </w:pPr>
      <w:r w:rsidRPr="00000000" w:rsidDel="00000000" w:rsidR="00000000">
        <w:rPr>
          <w:rFonts w:ascii="Calibri" w:hAnsi="Calibri" w:eastAsia="Calibri" w:cs="Calibri"/>
          <w:i w:val="1"/>
          <w:rtl w:val="0"/>
        </w:rPr>
        <w:t xml:space="preserve">Note: There are no accompanying slides for this session</w:t>
      </w:r>
    </w:p>
    <w:p xmlns:wp14="http://schemas.microsoft.com/office/word/2010/wordml" w:rsidRPr="00000000" w:rsidR="00000000" w:rsidDel="00000000" w:rsidP="00000000" w:rsidRDefault="00000000" w14:paraId="0000079E" wp14:textId="77777777">
      <w:pPr>
        <w:pStyle w:val="Heading3"/>
        <w:rPr>
          <w:rFonts w:ascii="Calibri" w:hAnsi="Calibri" w:eastAsia="Calibri" w:cs="Calibri"/>
        </w:rPr>
      </w:pPr>
      <w:bookmarkStart w:name="_heading=h.319y80a" w:colFirst="0" w:colLast="0" w:id="89"/>
      <w:bookmarkEnd w:id="89"/>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79F"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7A0" wp14:textId="77777777">
      <w:pPr>
        <w:jc w:val="both"/>
        <w:rPr>
          <w:rFonts w:ascii="Calibri" w:hAnsi="Calibri" w:eastAsia="Calibri" w:cs="Calibri"/>
        </w:rPr>
      </w:pPr>
      <w:r w:rsidRPr="00000000" w:rsidDel="00000000" w:rsidR="00000000">
        <w:rPr>
          <w:rFonts w:ascii="Calibri" w:hAnsi="Calibri" w:eastAsia="Calibri" w:cs="Calibri"/>
          <w:rtl w:val="0"/>
        </w:rPr>
        <w:t xml:space="preserve">To understand participants knowledge of the impact of COVID-19 on Myanmar and to assess the understanding of the understanding of the COVID-19 Nutrition Programme Adaptation Guidance for Myanmar</w:t>
      </w:r>
    </w:p>
    <w:p xmlns:wp14="http://schemas.microsoft.com/office/word/2010/wordml" w:rsidRPr="00000000" w:rsidR="00000000" w:rsidDel="00000000" w:rsidP="00000000" w:rsidRDefault="00000000" w14:paraId="000007A1"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7A2" wp14:textId="77777777">
      <w:pPr>
        <w:jc w:val="both"/>
        <w:rPr>
          <w:rFonts w:ascii="Calibri" w:hAnsi="Calibri" w:eastAsia="Calibri" w:cs="Calibri"/>
          <w:sz w:val="18"/>
          <w:szCs w:val="18"/>
        </w:rPr>
      </w:pPr>
      <w:r w:rsidRPr="00000000" w:rsidDel="00000000" w:rsidR="00000000">
        <w:rPr>
          <w:rtl w:val="0"/>
        </w:rPr>
      </w:r>
    </w:p>
    <w:tbl>
      <w:tblPr>
        <w:tblStyle w:val="Table19"/>
        <w:tblW w:w="9034.0" w:type="dxa"/>
        <w:jc w:val="left"/>
        <w:tblInd w:w="-8.0" w:type="dxa"/>
        <w:tblBorders>
          <w:top w:val="single" w:color="000000" w:sz="6" w:space="0"/>
          <w:left w:val="single" w:color="000000" w:sz="6" w:space="0"/>
          <w:bottom w:val="single" w:color="000000" w:sz="6" w:space="0"/>
          <w:right w:val="single" w:color="000000" w:sz="6" w:space="0"/>
        </w:tblBorders>
        <w:tblLayout w:type="fixed"/>
        <w:tblLook w:val="0400"/>
      </w:tblPr>
      <w:tblGrid>
        <w:gridCol w:w="8"/>
        <w:gridCol w:w="6997"/>
        <w:gridCol w:w="8"/>
        <w:gridCol w:w="1792"/>
        <w:gridCol w:w="229"/>
        <w:tblGridChange w:id="0">
          <w:tblGrid>
            <w:gridCol w:w="8"/>
            <w:gridCol w:w="6997"/>
            <w:gridCol w:w="8"/>
            <w:gridCol w:w="1792"/>
            <w:gridCol w:w="229"/>
          </w:tblGrid>
        </w:tblGridChange>
      </w:tblGrid>
      <w:tr xmlns:wp14="http://schemas.microsoft.com/office/word/2010/wordml" w14:paraId="02E5BC0E" wp14:textId="77777777">
        <w:trPr>
          <w:trHeight w:val="510" w:hRule="atLeast"/>
        </w:trPr>
        <w:tc>
          <w:tcPr/>
          <w:p w:rsidRPr="00000000" w:rsidR="00000000" w:rsidDel="00000000" w:rsidP="00000000" w:rsidRDefault="00000000" w14:paraId="000007A3" wp14:textId="77777777">
            <w:pPr>
              <w:keepNext w:val="0"/>
              <w:keepLines w:val="0"/>
              <w:widowControl w:val="0"/>
              <w:pBdr>
                <w:top w:val="nil" w:sz="0" w:space="0"/>
                <w:left w:val="nil" w:sz="0" w:space="0"/>
                <w:bottom w:val="nil" w:sz="0" w:space="0"/>
                <w:right w:val="nil" w:sz="0" w:space="0"/>
                <w:between w:val="nil" w:sz="0" w:space="0"/>
              </w:pBdr>
              <w:shd w:val="clear" w:fill="auto"/>
              <w:spacing w:before="0" w:after="0" w:line="276" w:lineRule="auto"/>
              <w:ind w:left="0" w:right="0" w:firstLine="0"/>
              <w:jc w:val="left"/>
              <w:rPr>
                <w:rFonts w:ascii="Calibri" w:hAnsi="Calibri" w:eastAsia="Calibri" w:cs="Calibri"/>
                <w:sz w:val="18"/>
                <w:szCs w:val="18"/>
              </w:rPr>
            </w:pPr>
            <w:r w:rsidRPr="00000000" w:rsidDel="00000000" w:rsidR="00000000">
              <w:rPr>
                <w:rtl w:val="0"/>
              </w:rPr>
            </w:r>
          </w:p>
        </w:tc>
        <w:tc>
          <w:tcPr>
            <w:gridSpan w:val="2"/>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7A4" wp14:textId="77777777">
            <w:pPr>
              <w:pStyle w:val="Heading3"/>
              <w:rPr>
                <w:rFonts w:ascii="Calibri" w:hAnsi="Calibri" w:eastAsia="Calibri" w:cs="Calibri"/>
              </w:rPr>
            </w:pPr>
            <w:bookmarkStart w:name="_heading=h.1gf8i83" w:colFirst="0" w:colLast="0" w:id="90"/>
            <w:bookmarkEnd w:id="90"/>
            <w:r w:rsidRPr="00000000" w:rsidDel="00000000" w:rsidR="00000000">
              <w:rPr>
                <w:rFonts w:ascii="Calibri" w:hAnsi="Calibri" w:eastAsia="Calibri" w:cs="Calibri"/>
                <w:rtl w:val="0"/>
              </w:rPr>
              <w:t xml:space="preserve">Session outline                                   </w:t>
            </w:r>
          </w:p>
        </w:tc>
        <w:tc>
          <w:tcPr>
            <w:gridSpan w:val="2"/>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7A6" wp14:textId="77777777">
            <w:pPr>
              <w:rPr>
                <w:rFonts w:ascii="Calibri" w:hAnsi="Calibri" w:eastAsia="Calibri" w:cs="Calibri"/>
              </w:rPr>
            </w:pPr>
            <w:r w:rsidRPr="00000000" w:rsidDel="00000000" w:rsidR="00000000">
              <w:rPr>
                <w:rFonts w:ascii="Calibri" w:hAnsi="Calibri" w:eastAsia="Calibri" w:cs="Calibri"/>
                <w:b w:val="1"/>
                <w:sz w:val="22"/>
                <w:szCs w:val="22"/>
                <w:rtl w:val="0"/>
              </w:rPr>
              <w:t xml:space="preserve">Total time: 60 Minutes</w:t>
            </w:r>
            <w:r w:rsidRPr="00000000" w:rsidDel="00000000" w:rsidR="00000000">
              <w:rPr>
                <w:rFonts w:ascii="Calibri" w:hAnsi="Calibri" w:eastAsia="Calibri" w:cs="Calibri"/>
                <w:sz w:val="22"/>
                <w:szCs w:val="22"/>
                <w:rtl w:val="0"/>
              </w:rPr>
              <w:t xml:space="preserve"> </w:t>
            </w:r>
            <w:r w:rsidRPr="00000000" w:rsidDel="00000000" w:rsidR="00000000">
              <w:rPr>
                <w:rtl w:val="0"/>
              </w:rPr>
            </w:r>
          </w:p>
        </w:tc>
      </w:tr>
      <w:tr xmlns:wp14="http://schemas.microsoft.com/office/word/2010/wordml" w14:paraId="7853354A" wp14:textId="77777777">
        <w:tc>
          <w:tcPr>
            <w:gridSpan w:val="2"/>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7A8" wp14:textId="77777777">
            <w:pPr>
              <w:keepNext w:val="0"/>
              <w:keepLines w:val="0"/>
              <w:widowControl w:val="1"/>
              <w:numPr>
                <w:ilvl w:val="0"/>
                <w:numId w:val="51"/>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Identify strengths and weaknesses of Participant‘s IYCF knowledge post training. Non-written post assessment OR written post assessment</w:t>
            </w:r>
            <w:r w:rsidRPr="00000000" w:rsidDel="00000000" w:rsidR="00000000">
              <w:rPr>
                <w:rtl w:val="0"/>
              </w:rPr>
            </w:r>
          </w:p>
          <w:p w:rsidRPr="00000000" w:rsidR="00000000" w:rsidDel="00000000" w:rsidP="00000000" w:rsidRDefault="00000000" w14:paraId="000007A9" wp14:textId="77777777">
            <w:pPr>
              <w:keepNext w:val="0"/>
              <w:keepLines w:val="0"/>
              <w:widowControl w:val="1"/>
              <w:numPr>
                <w:ilvl w:val="0"/>
                <w:numId w:val="51"/>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Conduct evaluation of training. Non-written evaluation – Buzz Groups OR written evaluation Materials</w:t>
            </w:r>
            <w:r w:rsidRPr="00000000" w:rsidDel="00000000" w:rsidR="00000000">
              <w:rPr>
                <w:rtl w:val="0"/>
              </w:rPr>
            </w:r>
          </w:p>
          <w:p w:rsidRPr="00000000" w:rsidR="00000000" w:rsidDel="00000000" w:rsidP="00000000" w:rsidRDefault="00000000" w14:paraId="000007AA" wp14:textId="77777777">
            <w:pPr>
              <w:keepNext w:val="0"/>
              <w:keepLines w:val="0"/>
              <w:widowControl w:val="1"/>
              <w:numPr>
                <w:ilvl w:val="0"/>
                <w:numId w:val="51"/>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Post-assessment questions for Facilitators (or for Participants in the case of a written post-assessment</w:t>
            </w:r>
            <w:r w:rsidRPr="00000000" w:rsidDel="00000000" w:rsidR="00000000">
              <w:rPr>
                <w:rtl w:val="0"/>
              </w:rPr>
            </w:r>
          </w:p>
        </w:tc>
        <w:tc>
          <w:tcPr>
            <w:gridSpan w:val="2"/>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7AC" wp14:textId="77777777">
            <w:pPr>
              <w:ind w:left="360" w:firstLine="0"/>
              <w:rPr>
                <w:rFonts w:ascii="Calibri" w:hAnsi="Calibri" w:eastAsia="Calibri" w:cs="Calibri"/>
              </w:rPr>
            </w:pPr>
            <w:r w:rsidRPr="00000000" w:rsidDel="00000000" w:rsidR="00000000">
              <w:rPr>
                <w:rtl w:val="0"/>
              </w:rPr>
            </w:r>
          </w:p>
        </w:tc>
      </w:tr>
    </w:tbl>
    <w:p xmlns:wp14="http://schemas.microsoft.com/office/word/2010/wordml" w:rsidRPr="00000000" w:rsidR="00000000" w:rsidDel="00000000" w:rsidP="00000000" w:rsidRDefault="00000000" w14:paraId="000007AE"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AF" wp14:textId="77777777">
      <w:pPr>
        <w:pStyle w:val="Heading3"/>
        <w:rPr>
          <w:rFonts w:ascii="Calibri" w:hAnsi="Calibri" w:eastAsia="Calibri" w:cs="Calibri"/>
          <w:sz w:val="18"/>
          <w:szCs w:val="18"/>
        </w:rPr>
      </w:pPr>
      <w:bookmarkStart w:name="_heading=h.40ew0vw" w:colFirst="0" w:colLast="0" w:id="91"/>
      <w:bookmarkEnd w:id="91"/>
      <w:r w:rsidRPr="00000000" w:rsidDel="00000000" w:rsidR="00000000">
        <w:rPr>
          <w:rFonts w:ascii="Calibri" w:hAnsi="Calibri" w:eastAsia="Calibri" w:cs="Calibri"/>
          <w:rtl w:val="0"/>
        </w:rPr>
        <w:t xml:space="preserve">Advance preparation </w:t>
      </w:r>
      <w:r w:rsidRPr="00000000" w:rsidDel="00000000" w:rsidR="00000000">
        <w:rPr>
          <w:rtl w:val="0"/>
        </w:rPr>
      </w:r>
    </w:p>
    <w:p xmlns:wp14="http://schemas.microsoft.com/office/word/2010/wordml" w:rsidRPr="00000000" w:rsidR="00000000" w:rsidDel="00000000" w:rsidP="00000000" w:rsidRDefault="00000000" w14:paraId="000007B0" wp14:textId="77777777">
      <w:pPr>
        <w:keepNext w:val="0"/>
        <w:keepLines w:val="0"/>
        <w:widowControl w:val="1"/>
        <w:numPr>
          <w:ilvl w:val="0"/>
          <w:numId w:val="5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Read the Introduction to the guidance on giving a presentation with slides and adult learning skills. </w:t>
      </w:r>
    </w:p>
    <w:p xmlns:wp14="http://schemas.microsoft.com/office/word/2010/wordml" w:rsidRPr="00000000" w:rsidR="00000000" w:rsidDel="00000000" w:rsidP="00000000" w:rsidRDefault="00000000" w14:paraId="000007B1" wp14:textId="77777777">
      <w:pPr>
        <w:keepNext w:val="0"/>
        <w:keepLines w:val="0"/>
        <w:widowControl w:val="1"/>
        <w:numPr>
          <w:ilvl w:val="0"/>
          <w:numId w:val="5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7B2" wp14:textId="77777777">
      <w:pPr>
        <w:keepNext w:val="0"/>
        <w:keepLines w:val="0"/>
        <w:widowControl w:val="1"/>
        <w:numPr>
          <w:ilvl w:val="0"/>
          <w:numId w:val="5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Print out (for face to face learning) or email (for online learning) evaluations for each participant</w:t>
      </w:r>
    </w:p>
    <w:p xmlns:wp14="http://schemas.microsoft.com/office/word/2010/wordml" w:rsidRPr="00000000" w:rsidR="00000000" w:rsidDel="00000000" w:rsidP="00000000" w:rsidRDefault="00000000" w14:paraId="000007B3" wp14:textId="77777777">
      <w:pPr>
        <w:jc w:val="both"/>
        <w:rPr>
          <w:rFonts w:ascii="Calibri" w:hAnsi="Calibri" w:eastAsia="Calibri" w:cs="Calibri"/>
          <w:b w:val="1"/>
          <w:sz w:val="28"/>
          <w:szCs w:val="28"/>
        </w:rPr>
      </w:pPr>
      <w:r w:rsidRPr="00000000" w:rsidDel="00000000" w:rsidR="00000000">
        <w:rPr>
          <w:rtl w:val="0"/>
        </w:rPr>
      </w:r>
    </w:p>
    <w:p xmlns:wp14="http://schemas.microsoft.com/office/word/2010/wordml" w:rsidRPr="00000000" w:rsidR="00000000" w:rsidDel="00000000" w:rsidP="00000000" w:rsidRDefault="00000000" w14:paraId="000007B4" wp14:textId="77777777">
      <w:pPr>
        <w:pStyle w:val="Heading3"/>
        <w:rPr>
          <w:rFonts w:ascii="Calibri" w:hAnsi="Calibri" w:eastAsia="Calibri" w:cs="Calibri"/>
        </w:rPr>
      </w:pPr>
      <w:bookmarkStart w:name="_heading=h.2fk6b3p" w:colFirst="0" w:colLast="0" w:id="92"/>
      <w:bookmarkEnd w:id="92"/>
      <w:r w:rsidRPr="00000000" w:rsidDel="00000000" w:rsidR="00000000">
        <w:rPr>
          <w:rFonts w:ascii="Calibri" w:hAnsi="Calibri" w:eastAsia="Calibri" w:cs="Calibri"/>
          <w:rtl w:val="0"/>
        </w:rPr>
        <w:t xml:space="preserve">Introduction of the Session</w:t>
      </w:r>
    </w:p>
    <w:p xmlns:wp14="http://schemas.microsoft.com/office/word/2010/wordml" w:rsidRPr="00000000" w:rsidR="00000000" w:rsidDel="00000000" w:rsidP="00000000" w:rsidRDefault="00000000" w14:paraId="000007B5"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B6" wp14:textId="77777777">
      <w:pPr>
        <w:rPr>
          <w:rFonts w:ascii="Calibri" w:hAnsi="Calibri" w:eastAsia="Calibri" w:cs="Calibri"/>
          <w:b w:val="1"/>
        </w:rPr>
      </w:pPr>
      <w:r w:rsidRPr="00000000" w:rsidDel="00000000" w:rsidR="00000000">
        <w:rPr>
          <w:rFonts w:ascii="Calibri" w:hAnsi="Calibri" w:eastAsia="Calibri" w:cs="Calibri"/>
          <w:b w:val="1"/>
          <w:rtl w:val="0"/>
        </w:rPr>
        <w:t xml:space="preserve">Written Post-Assessment</w:t>
      </w:r>
    </w:p>
    <w:p xmlns:wp14="http://schemas.microsoft.com/office/word/2010/wordml" w:rsidRPr="00000000" w:rsidR="00000000" w:rsidDel="00000000" w:rsidP="00000000" w:rsidRDefault="00000000" w14:paraId="000007B7"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B8" wp14:textId="77777777">
      <w:pPr>
        <w:rPr>
          <w:rFonts w:ascii="Calibri" w:hAnsi="Calibri" w:eastAsia="Calibri" w:cs="Calibri"/>
        </w:rPr>
      </w:pPr>
      <w:r w:rsidRPr="00000000" w:rsidDel="00000000" w:rsidR="00000000">
        <w:rPr>
          <w:rFonts w:ascii="Calibri" w:hAnsi="Calibri" w:eastAsia="Calibri" w:cs="Calibri"/>
          <w:rtl w:val="0"/>
        </w:rPr>
        <w:t xml:space="preserve">Methodology: </w:t>
      </w:r>
    </w:p>
    <w:p xmlns:wp14="http://schemas.microsoft.com/office/word/2010/wordml" w:rsidRPr="00000000" w:rsidR="00000000" w:rsidDel="00000000" w:rsidP="00000000" w:rsidRDefault="00000000" w14:paraId="000007B9" wp14:textId="77777777">
      <w:pPr>
        <w:rPr>
          <w:rFonts w:ascii="Calibri" w:hAnsi="Calibri" w:eastAsia="Calibri" w:cs="Calibri"/>
        </w:rPr>
      </w:pPr>
      <w:r w:rsidRPr="00000000" w:rsidDel="00000000" w:rsidR="00000000">
        <w:rPr>
          <w:rFonts w:ascii="Calibri" w:hAnsi="Calibri" w:eastAsia="Calibri" w:cs="Calibri"/>
          <w:rtl w:val="0"/>
        </w:rPr>
        <w:t xml:space="preserve">Written post-assessment </w:t>
      </w:r>
    </w:p>
    <w:p xmlns:wp14="http://schemas.microsoft.com/office/word/2010/wordml" w:rsidRPr="00000000" w:rsidR="00000000" w:rsidDel="00000000" w:rsidP="00000000" w:rsidRDefault="00000000" w14:paraId="000007BA"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BB" wp14:textId="77777777">
      <w:pPr>
        <w:rPr>
          <w:rFonts w:ascii="Calibri" w:hAnsi="Calibri" w:eastAsia="Calibri" w:cs="Calibri"/>
        </w:rPr>
      </w:pPr>
      <w:r w:rsidRPr="00000000" w:rsidDel="00000000" w:rsidR="00000000">
        <w:rPr>
          <w:rFonts w:ascii="Calibri" w:hAnsi="Calibri" w:eastAsia="Calibri" w:cs="Calibri"/>
          <w:rtl w:val="0"/>
        </w:rPr>
        <w:t xml:space="preserve">1. Pass out or email (for online learning) copies of the post-assessment questions to the participants and ask them to complete it individually. </w:t>
      </w:r>
    </w:p>
    <w:p xmlns:wp14="http://schemas.microsoft.com/office/word/2010/wordml" w:rsidRPr="00000000" w:rsidR="00000000" w:rsidDel="00000000" w:rsidP="00000000" w:rsidRDefault="00000000" w14:paraId="000007BC"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BD" wp14:textId="77777777">
      <w:pPr>
        <w:rPr>
          <w:rFonts w:ascii="Calibri" w:hAnsi="Calibri" w:eastAsia="Calibri" w:cs="Calibri"/>
        </w:rPr>
      </w:pPr>
      <w:r w:rsidRPr="00000000" w:rsidDel="00000000" w:rsidR="00000000">
        <w:rPr>
          <w:rFonts w:ascii="Calibri" w:hAnsi="Calibri" w:eastAsia="Calibri" w:cs="Calibri"/>
          <w:rtl w:val="0"/>
        </w:rPr>
        <w:t xml:space="preserve">2. Correct all the tests, identifying topics that still cause confusion and need to be addressed. </w:t>
      </w:r>
    </w:p>
    <w:p xmlns:wp14="http://schemas.microsoft.com/office/word/2010/wordml" w:rsidRPr="00000000" w:rsidR="00000000" w:rsidDel="00000000" w:rsidP="00000000" w:rsidRDefault="00000000" w14:paraId="000007BE"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BF" wp14:textId="77777777">
      <w:pPr>
        <w:rPr>
          <w:rFonts w:ascii="Calibri" w:hAnsi="Calibri" w:eastAsia="Calibri" w:cs="Calibri"/>
        </w:rPr>
      </w:pPr>
      <w:r w:rsidRPr="00000000" w:rsidDel="00000000" w:rsidR="00000000">
        <w:rPr>
          <w:rFonts w:ascii="Calibri" w:hAnsi="Calibri" w:eastAsia="Calibri" w:cs="Calibri"/>
          <w:rtl w:val="0"/>
        </w:rPr>
        <w:t xml:space="preserve">5. Share results of pre and post-assessment with Participants and review the answers of post assessment questions </w:t>
      </w:r>
    </w:p>
    <w:p xmlns:wp14="http://schemas.microsoft.com/office/word/2010/wordml" w:rsidRPr="00000000" w:rsidR="00000000" w:rsidDel="00000000" w:rsidP="00000000" w:rsidRDefault="00000000" w14:paraId="000007C0"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C1"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7C2" wp14:textId="77777777">
      <w:pPr>
        <w:rPr>
          <w:rFonts w:ascii="Calibri" w:hAnsi="Calibri" w:eastAsia="Calibri" w:cs="Calibri"/>
          <w:b w:val="1"/>
        </w:rPr>
      </w:pPr>
      <w:r w:rsidRPr="00000000" w:rsidDel="00000000" w:rsidR="00000000">
        <w:rPr>
          <w:rFonts w:ascii="Calibri" w:hAnsi="Calibri" w:eastAsia="Calibri" w:cs="Calibri"/>
          <w:b w:val="1"/>
          <w:rtl w:val="0"/>
        </w:rPr>
        <w:t xml:space="preserve">Written evaluation </w:t>
      </w:r>
    </w:p>
    <w:p xmlns:wp14="http://schemas.microsoft.com/office/word/2010/wordml" w:rsidRPr="00000000" w:rsidR="00000000" w:rsidDel="00000000" w:rsidP="00000000" w:rsidRDefault="00000000" w14:paraId="000007C3"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C4" wp14:textId="77777777">
      <w:pPr>
        <w:rPr>
          <w:rFonts w:ascii="Calibri" w:hAnsi="Calibri" w:eastAsia="Calibri" w:cs="Calibri"/>
        </w:rPr>
      </w:pPr>
      <w:r w:rsidRPr="00000000" w:rsidDel="00000000" w:rsidR="00000000">
        <w:rPr>
          <w:rFonts w:ascii="Calibri" w:hAnsi="Calibri" w:eastAsia="Calibri" w:cs="Calibri"/>
          <w:rtl w:val="0"/>
        </w:rPr>
        <w:t xml:space="preserve">1. Distribute end-of-training evaluations to Participants and ask them to write their comments. </w:t>
      </w:r>
    </w:p>
    <w:p xmlns:wp14="http://schemas.microsoft.com/office/word/2010/wordml" w:rsidRPr="00000000" w:rsidR="00000000" w:rsidDel="00000000" w:rsidP="00000000" w:rsidRDefault="00000000" w14:paraId="000007C5"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C6" wp14:textId="77777777">
      <w:pPr>
        <w:rPr>
          <w:rFonts w:ascii="Calibri" w:hAnsi="Calibri" w:eastAsia="Calibri" w:cs="Calibri"/>
        </w:rPr>
      </w:pPr>
      <w:r w:rsidRPr="00000000" w:rsidDel="00000000" w:rsidR="00000000">
        <w:rPr>
          <w:rFonts w:ascii="Calibri" w:hAnsi="Calibri" w:eastAsia="Calibri" w:cs="Calibri"/>
          <w:rtl w:val="0"/>
        </w:rPr>
        <w:t xml:space="preserve">2. Have Participants fill the form without writing their name on it. </w:t>
      </w:r>
    </w:p>
    <w:p xmlns:wp14="http://schemas.microsoft.com/office/word/2010/wordml" w:rsidRPr="00000000" w:rsidR="00000000" w:rsidDel="00000000" w:rsidP="00000000" w:rsidRDefault="00000000" w14:paraId="000007C7"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C8" wp14:textId="77777777">
      <w:pPr>
        <w:rPr>
          <w:rFonts w:ascii="Calibri" w:hAnsi="Calibri" w:eastAsia="Calibri" w:cs="Calibri"/>
        </w:rPr>
      </w:pPr>
      <w:r w:rsidRPr="00000000" w:rsidDel="00000000" w:rsidR="00000000">
        <w:rPr>
          <w:rFonts w:ascii="Calibri" w:hAnsi="Calibri" w:eastAsia="Calibri" w:cs="Calibri"/>
          <w:rtl w:val="0"/>
        </w:rPr>
        <w:t xml:space="preserve">3. Tick the corresponding box: good, average, unsatisfactory.</w:t>
      </w:r>
    </w:p>
    <w:p xmlns:wp14="http://schemas.microsoft.com/office/word/2010/wordml" w:rsidRPr="00000000" w:rsidR="00000000" w:rsidDel="00000000" w:rsidP="00000000" w:rsidRDefault="00000000" w14:paraId="000007C9"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CA" wp14:textId="77777777">
      <w:pPr>
        <w:rPr>
          <w:rFonts w:ascii="Calibri" w:hAnsi="Calibri" w:eastAsia="Calibri" w:cs="Calibri"/>
        </w:rPr>
      </w:pPr>
      <w:r w:rsidRPr="00000000" w:rsidDel="00000000" w:rsidR="00000000">
        <w:rPr>
          <w:rFonts w:ascii="Calibri" w:hAnsi="Calibri" w:eastAsia="Calibri" w:cs="Calibri"/>
          <w:rtl w:val="0"/>
        </w:rPr>
        <w:t xml:space="preserve">4. Explain that their suggestions will be used to improve future training.</w:t>
      </w:r>
    </w:p>
    <w:p xmlns:wp14="http://schemas.microsoft.com/office/word/2010/wordml" w:rsidRPr="00000000" w:rsidR="00000000" w:rsidDel="00000000" w:rsidP="00000000" w:rsidRDefault="00000000" w14:paraId="000007CB" wp14:textId="77777777">
      <w:pPr>
        <w:spacing w:after="160" w:line="259" w:lineRule="auto"/>
        <w:rPr>
          <w:rFonts w:ascii="Calibri" w:hAnsi="Calibri" w:eastAsia="Calibri" w:cs="Calibri"/>
          <w:color w:val="000000"/>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7CC" wp14:textId="77777777">
      <w:pPr>
        <w:pStyle w:val="Heading1"/>
        <w:rPr>
          <w:rFonts w:ascii="Calibri" w:hAnsi="Calibri" w:eastAsia="Calibri" w:cs="Calibri"/>
        </w:rPr>
      </w:pPr>
      <w:bookmarkStart w:name="_heading=h.upglbi" w:colFirst="0" w:colLast="0" w:id="93"/>
      <w:bookmarkEnd w:id="93"/>
      <w:r w:rsidRPr="00000000" w:rsidDel="00000000" w:rsidR="00000000">
        <w:rPr>
          <w:rtl w:val="0"/>
        </w:rPr>
      </w:r>
    </w:p>
    <w:p xmlns:wp14="http://schemas.microsoft.com/office/word/2010/wordml" w:rsidRPr="00000000" w:rsidR="00000000" w:rsidDel="00000000" w:rsidP="00000000" w:rsidRDefault="00000000" w14:paraId="000007CD" wp14:textId="77777777">
      <w:pPr>
        <w:pStyle w:val="Heading2"/>
        <w:rPr/>
      </w:pPr>
      <w:bookmarkStart w:name="_heading=h.3ep43zb" w:colFirst="0" w:colLast="0" w:id="94"/>
      <w:bookmarkEnd w:id="94"/>
      <w:r w:rsidRPr="00000000" w:rsidDel="00000000" w:rsidR="00000000">
        <w:rPr>
          <w:rtl w:val="0"/>
        </w:rPr>
        <w:t xml:space="preserve">End-of-Training Evaluation </w:t>
      </w:r>
    </w:p>
    <w:p xmlns:wp14="http://schemas.microsoft.com/office/word/2010/wordml" w:rsidRPr="00000000" w:rsidR="00000000" w:rsidDel="00000000" w:rsidP="00000000" w:rsidRDefault="00000000" w14:paraId="000007CE" wp14:textId="77777777">
      <w:pPr>
        <w:rPr>
          <w:rFonts w:ascii="Calibri" w:hAnsi="Calibri" w:eastAsia="Calibri" w:cs="Calibri"/>
          <w:i w:val="1"/>
        </w:rPr>
      </w:pPr>
      <w:r w:rsidRPr="00000000" w:rsidDel="00000000" w:rsidR="00000000">
        <w:rPr>
          <w:rFonts w:ascii="Calibri" w:hAnsi="Calibri" w:eastAsia="Calibri" w:cs="Calibri"/>
          <w:i w:val="1"/>
          <w:rtl w:val="0"/>
        </w:rPr>
        <w:t xml:space="preserve">This evaluation is anonymous.</w:t>
      </w:r>
      <w:r w:rsidRPr="00000000" w:rsidDel="00000000" w:rsidR="00000000">
        <w:rPr>
          <w:rtl w:val="0"/>
        </w:rPr>
      </w:r>
    </w:p>
    <w:p xmlns:wp14="http://schemas.microsoft.com/office/word/2010/wordml" w:rsidRPr="00000000" w:rsidR="00000000" w:rsidDel="00000000" w:rsidP="00000000" w:rsidRDefault="00000000" w14:paraId="000007CF" wp14:textId="77777777">
      <w:pPr>
        <w:rPr>
          <w:rFonts w:ascii="Calibri" w:hAnsi="Calibri" w:eastAsia="Calibri" w:cs="Calibri"/>
          <w:i w:val="1"/>
        </w:rPr>
      </w:pPr>
      <w:r w:rsidRPr="00000000" w:rsidDel="00000000" w:rsidR="00000000">
        <w:rPr>
          <w:rFonts w:ascii="Calibri" w:hAnsi="Calibri" w:eastAsia="Calibri" w:cs="Calibri"/>
          <w:i w:val="1"/>
          <w:rtl w:val="0"/>
        </w:rPr>
        <w:t xml:space="preserve">Note: This can take place at the end of each day or at the end of the training as the facilitator sees appropriate.</w:t>
      </w:r>
    </w:p>
    <w:p xmlns:wp14="http://schemas.microsoft.com/office/word/2010/wordml" w:rsidRPr="00000000" w:rsidR="00000000" w:rsidDel="00000000" w:rsidP="00000000" w:rsidRDefault="00000000" w14:paraId="000007D0"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D1" wp14:textId="77777777">
      <w:pPr>
        <w:rPr>
          <w:rFonts w:ascii="Calibri" w:hAnsi="Calibri" w:eastAsia="Calibri" w:cs="Calibri"/>
          <w:b w:val="1"/>
        </w:rPr>
      </w:pPr>
      <w:r w:rsidRPr="00000000" w:rsidDel="00000000" w:rsidR="00000000">
        <w:rPr>
          <w:rFonts w:ascii="Calibri" w:hAnsi="Calibri" w:eastAsia="Calibri" w:cs="Calibri"/>
          <w:b w:val="1"/>
          <w:rtl w:val="0"/>
        </w:rPr>
        <w:t xml:space="preserve">Place a √ in the box that reflects your feelings about the following: </w:t>
      </w:r>
    </w:p>
    <w:p xmlns:wp14="http://schemas.microsoft.com/office/word/2010/wordml" w:rsidRPr="00000000" w:rsidR="00000000" w:rsidDel="00000000" w:rsidP="00000000" w:rsidRDefault="00000000" w14:paraId="000007D2" wp14:textId="77777777">
      <w:pPr>
        <w:rPr>
          <w:rFonts w:ascii="Calibri" w:hAnsi="Calibri" w:eastAsia="Calibri" w:cs="Calibri"/>
        </w:rPr>
      </w:pPr>
      <w:r w:rsidRPr="00000000" w:rsidDel="00000000" w:rsidR="00000000">
        <w:rPr>
          <w:rtl w:val="0"/>
        </w:rPr>
      </w:r>
    </w:p>
    <w:tbl>
      <w:tblPr>
        <w:tblStyle w:val="Table20"/>
        <w:tblW w:w="9212.0"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303"/>
        <w:gridCol w:w="2303"/>
        <w:gridCol w:w="2303"/>
        <w:gridCol w:w="2303"/>
        <w:tblGridChange w:id="0">
          <w:tblGrid>
            <w:gridCol w:w="2303"/>
            <w:gridCol w:w="2303"/>
            <w:gridCol w:w="2303"/>
            <w:gridCol w:w="2303"/>
          </w:tblGrid>
        </w:tblGridChange>
      </w:tblGrid>
      <w:tr xmlns:wp14="http://schemas.microsoft.com/office/word/2010/wordml" w14:paraId="729CBF8D" wp14:textId="77777777">
        <w:trPr>
          <w:trHeight w:val="431" w:hRule="atLeast"/>
        </w:trPr>
        <w:tc>
          <w:tcPr/>
          <w:p w:rsidRPr="00000000" w:rsidR="00000000" w:rsidDel="00000000" w:rsidP="00000000" w:rsidRDefault="00000000" w14:paraId="000007D3" wp14:textId="77777777">
            <w:pPr>
              <w:rPr>
                <w:rFonts w:ascii="Calibri" w:hAnsi="Calibri" w:eastAsia="Calibri" w:cs="Calibri"/>
                <w:color w:val="000000"/>
              </w:rPr>
            </w:pPr>
            <w:r w:rsidRPr="00000000" w:rsidDel="00000000" w:rsidR="00000000">
              <w:rPr>
                <w:rtl w:val="0"/>
              </w:rPr>
            </w:r>
          </w:p>
        </w:tc>
        <w:tc>
          <w:tcPr>
            <w:shd w:val="clear" w:fill="f2f2f2"/>
          </w:tcPr>
          <w:p w:rsidRPr="00000000" w:rsidR="00000000" w:rsidDel="00000000" w:rsidP="00000000" w:rsidRDefault="00000000" w14:paraId="000007D4" wp14:textId="77777777">
            <w:pPr>
              <w:jc w:val="center"/>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Good</w:t>
            </w:r>
          </w:p>
        </w:tc>
        <w:tc>
          <w:tcPr>
            <w:shd w:val="clear" w:fill="f2f2f2"/>
          </w:tcPr>
          <w:p w:rsidRPr="00000000" w:rsidR="00000000" w:rsidDel="00000000" w:rsidP="00000000" w:rsidRDefault="00000000" w14:paraId="000007D5" wp14:textId="77777777">
            <w:pPr>
              <w:jc w:val="center"/>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Average</w:t>
            </w:r>
          </w:p>
        </w:tc>
        <w:tc>
          <w:tcPr>
            <w:shd w:val="clear" w:fill="f2f2f2"/>
          </w:tcPr>
          <w:p w:rsidRPr="00000000" w:rsidR="00000000" w:rsidDel="00000000" w:rsidP="00000000" w:rsidRDefault="00000000" w14:paraId="000007D6" wp14:textId="77777777">
            <w:pPr>
              <w:jc w:val="center"/>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Unsatisfactory</w:t>
            </w:r>
          </w:p>
        </w:tc>
      </w:tr>
      <w:tr xmlns:wp14="http://schemas.microsoft.com/office/word/2010/wordml" w14:paraId="62A23B54" wp14:textId="77777777">
        <w:trPr>
          <w:trHeight w:val="773" w:hRule="atLeast"/>
        </w:trPr>
        <w:tc>
          <w:tcPr>
            <w:shd w:val="clear" w:fill="f2f2f2"/>
          </w:tcPr>
          <w:p w:rsidRPr="00000000" w:rsidR="00000000" w:rsidDel="00000000" w:rsidP="00000000" w:rsidRDefault="00000000" w14:paraId="000007D7" wp14:textId="77777777">
            <w:pPr>
              <w:jc w:val="center"/>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Materials Used</w:t>
            </w:r>
          </w:p>
        </w:tc>
        <w:tc>
          <w:tcPr/>
          <w:p w:rsidRPr="00000000" w:rsidR="00000000" w:rsidDel="00000000" w:rsidP="00000000" w:rsidRDefault="00000000" w14:paraId="000007D8" wp14:textId="77777777">
            <w:pPr>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7D9" wp14:textId="77777777">
            <w:pPr>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7DA" wp14:textId="77777777">
            <w:pPr>
              <w:rPr>
                <w:rFonts w:ascii="Calibri" w:hAnsi="Calibri" w:eastAsia="Calibri" w:cs="Calibri"/>
                <w:color w:val="000000"/>
              </w:rPr>
            </w:pPr>
            <w:r w:rsidRPr="00000000" w:rsidDel="00000000" w:rsidR="00000000">
              <w:rPr>
                <w:rtl w:val="0"/>
              </w:rPr>
            </w:r>
          </w:p>
        </w:tc>
      </w:tr>
      <w:tr xmlns:wp14="http://schemas.microsoft.com/office/word/2010/wordml" w14:paraId="66BD3B37" wp14:textId="77777777">
        <w:trPr>
          <w:trHeight w:val="1495" w:hRule="atLeast"/>
        </w:trPr>
        <w:tc>
          <w:tcPr>
            <w:shd w:val="clear" w:fill="f2f2f2"/>
          </w:tcPr>
          <w:p w:rsidRPr="00000000" w:rsidR="00000000" w:rsidDel="00000000" w:rsidP="00000000" w:rsidRDefault="00000000" w14:paraId="000007DB" wp14:textId="77777777">
            <w:pPr>
              <w:jc w:val="center"/>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Participatory Approaches Used</w:t>
            </w:r>
          </w:p>
        </w:tc>
        <w:tc>
          <w:tcPr/>
          <w:p w:rsidRPr="00000000" w:rsidR="00000000" w:rsidDel="00000000" w:rsidP="00000000" w:rsidRDefault="00000000" w14:paraId="000007DC" wp14:textId="77777777">
            <w:pPr>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7DD" wp14:textId="77777777">
            <w:pPr>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7DE" wp14:textId="77777777">
            <w:pPr>
              <w:rPr>
                <w:rFonts w:ascii="Calibri" w:hAnsi="Calibri" w:eastAsia="Calibri" w:cs="Calibri"/>
                <w:color w:val="000000"/>
              </w:rPr>
            </w:pPr>
            <w:r w:rsidRPr="00000000" w:rsidDel="00000000" w:rsidR="00000000">
              <w:rPr>
                <w:rtl w:val="0"/>
              </w:rPr>
            </w:r>
          </w:p>
        </w:tc>
      </w:tr>
      <w:tr xmlns:wp14="http://schemas.microsoft.com/office/word/2010/wordml" w14:paraId="359A8008" wp14:textId="77777777">
        <w:trPr>
          <w:trHeight w:val="721" w:hRule="atLeast"/>
        </w:trPr>
        <w:tc>
          <w:tcPr>
            <w:shd w:val="clear" w:fill="f2f2f2"/>
          </w:tcPr>
          <w:p w:rsidRPr="00000000" w:rsidR="00000000" w:rsidDel="00000000" w:rsidP="00000000" w:rsidRDefault="00000000" w14:paraId="000007DF" wp14:textId="77777777">
            <w:pPr>
              <w:jc w:val="center"/>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Lessons Topic</w:t>
            </w:r>
          </w:p>
        </w:tc>
        <w:tc>
          <w:tcPr/>
          <w:p w:rsidRPr="00000000" w:rsidR="00000000" w:rsidDel="00000000" w:rsidP="00000000" w:rsidRDefault="00000000" w14:paraId="000007E0" wp14:textId="77777777">
            <w:pPr>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7E1" wp14:textId="77777777">
            <w:pPr>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7E2" wp14:textId="77777777">
            <w:pPr>
              <w:rPr>
                <w:rFonts w:ascii="Calibri" w:hAnsi="Calibri" w:eastAsia="Calibri" w:cs="Calibri"/>
                <w:color w:val="000000"/>
              </w:rPr>
            </w:pPr>
            <w:r w:rsidRPr="00000000" w:rsidDel="00000000" w:rsidR="00000000">
              <w:rPr>
                <w:rtl w:val="0"/>
              </w:rPr>
            </w:r>
          </w:p>
        </w:tc>
      </w:tr>
      <w:tr xmlns:wp14="http://schemas.microsoft.com/office/word/2010/wordml" w14:paraId="64BCC981" wp14:textId="77777777">
        <w:trPr>
          <w:trHeight w:val="721" w:hRule="atLeast"/>
        </w:trPr>
        <w:tc>
          <w:tcPr>
            <w:shd w:val="clear" w:fill="f2f2f2"/>
          </w:tcPr>
          <w:p w:rsidRPr="00000000" w:rsidR="00000000" w:rsidDel="00000000" w:rsidP="00000000" w:rsidRDefault="00000000" w14:paraId="000007E3" wp14:textId="77777777">
            <w:pPr>
              <w:jc w:val="center"/>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Facilitation</w:t>
            </w:r>
          </w:p>
        </w:tc>
        <w:tc>
          <w:tcPr/>
          <w:p w:rsidRPr="00000000" w:rsidR="00000000" w:rsidDel="00000000" w:rsidP="00000000" w:rsidRDefault="00000000" w14:paraId="000007E4" wp14:textId="77777777">
            <w:pPr>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7E5" wp14:textId="77777777">
            <w:pPr>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7E6" wp14:textId="77777777">
            <w:pPr>
              <w:rPr>
                <w:rFonts w:ascii="Calibri" w:hAnsi="Calibri" w:eastAsia="Calibri" w:cs="Calibri"/>
                <w:color w:val="000000"/>
              </w:rPr>
            </w:pPr>
            <w:r w:rsidRPr="00000000" w:rsidDel="00000000" w:rsidR="00000000">
              <w:rPr>
                <w:rtl w:val="0"/>
              </w:rPr>
            </w:r>
          </w:p>
        </w:tc>
      </w:tr>
    </w:tbl>
    <w:p xmlns:wp14="http://schemas.microsoft.com/office/word/2010/wordml" w:rsidRPr="00000000" w:rsidR="00000000" w:rsidDel="00000000" w:rsidP="00000000" w:rsidRDefault="00000000" w14:paraId="000007E7" wp14:textId="77777777">
      <w:pPr>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7E8" wp14:textId="77777777">
      <w:pPr>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7E9" wp14:textId="77777777">
      <w:pPr>
        <w:rPr>
          <w:rFonts w:ascii="Calibri" w:hAnsi="Calibri" w:eastAsia="Calibri" w:cs="Calibri"/>
          <w:b w:val="1"/>
        </w:rPr>
      </w:pPr>
      <w:r w:rsidRPr="00000000" w:rsidDel="00000000" w:rsidR="00000000">
        <w:rPr>
          <w:rFonts w:ascii="Calibri" w:hAnsi="Calibri" w:eastAsia="Calibri" w:cs="Calibri"/>
          <w:b w:val="1"/>
          <w:rtl w:val="0"/>
        </w:rPr>
        <w:t xml:space="preserve">Which sessions did you find most useful?</w:t>
      </w:r>
    </w:p>
    <w:p xmlns:wp14="http://schemas.microsoft.com/office/word/2010/wordml" w:rsidRPr="00000000" w:rsidR="00000000" w:rsidDel="00000000" w:rsidP="00000000" w:rsidRDefault="00000000" w14:paraId="000007EA"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EB"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EC"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ED"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EE"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EF"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0"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1"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2" wp14:textId="77777777">
      <w:pPr>
        <w:rPr>
          <w:rFonts w:ascii="Calibri" w:hAnsi="Calibri" w:eastAsia="Calibri" w:cs="Calibri"/>
          <w:b w:val="1"/>
        </w:rPr>
      </w:pPr>
      <w:r w:rsidRPr="00000000" w:rsidDel="00000000" w:rsidR="00000000">
        <w:rPr>
          <w:rFonts w:ascii="Calibri" w:hAnsi="Calibri" w:eastAsia="Calibri" w:cs="Calibri"/>
          <w:b w:val="1"/>
          <w:rtl w:val="0"/>
        </w:rPr>
        <w:t xml:space="preserve">What are your suggestions to improve the training?</w:t>
      </w:r>
    </w:p>
    <w:p xmlns:wp14="http://schemas.microsoft.com/office/word/2010/wordml" w:rsidRPr="00000000" w:rsidR="00000000" w:rsidDel="00000000" w:rsidP="00000000" w:rsidRDefault="00000000" w14:paraId="000007F3"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4"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5"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6"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7"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8"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9"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A"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B" wp14:textId="77777777">
      <w:pPr>
        <w:rPr>
          <w:rFonts w:ascii="Calibri" w:hAnsi="Calibri" w:eastAsia="Calibri" w:cs="Calibri"/>
          <w:b w:val="1"/>
        </w:rPr>
      </w:pPr>
      <w:r w:rsidRPr="00000000" w:rsidDel="00000000" w:rsidR="00000000">
        <w:rPr>
          <w:rFonts w:ascii="Calibri" w:hAnsi="Calibri" w:eastAsia="Calibri" w:cs="Calibri"/>
          <w:b w:val="1"/>
          <w:rtl w:val="0"/>
        </w:rPr>
        <w:t xml:space="preserve">Other Comments:</w:t>
      </w:r>
      <w:r w:rsidRPr="00000000" w:rsidDel="00000000" w:rsidR="00000000">
        <w:rPr>
          <w:rFonts w:ascii="Calibri" w:hAnsi="Calibri" w:eastAsia="Calibri" w:cs="Calibri"/>
          <w:b w:val="1"/>
          <w:color w:val="000000"/>
          <w:rtl w:val="0"/>
        </w:rPr>
        <w:t xml:space="preserve"> </w:t>
      </w: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7FC" wp14:textId="77777777">
      <w:pPr>
        <w:pStyle w:val="Heading2"/>
        <w:rPr>
          <w:rFonts w:ascii="Calibri" w:hAnsi="Calibri" w:eastAsia="Calibri" w:cs="Calibri"/>
        </w:rPr>
      </w:pPr>
      <w:bookmarkStart w:name="_heading=h.1tuee74" w:colFirst="0" w:colLast="0" w:id="95"/>
      <w:bookmarkEnd w:id="95"/>
      <w:r w:rsidRPr="00000000" w:rsidDel="00000000" w:rsidR="00000000">
        <w:rPr>
          <w:rFonts w:ascii="Calibri" w:hAnsi="Calibri" w:eastAsia="Calibri" w:cs="Calibri"/>
          <w:rtl w:val="0"/>
        </w:rPr>
        <w:t xml:space="preserve">Appendix</w:t>
      </w:r>
    </w:p>
    <w:p xmlns:wp14="http://schemas.microsoft.com/office/word/2010/wordml" w:rsidRPr="00000000" w:rsidR="00000000" w:rsidDel="00000000" w:rsidP="00000000" w:rsidRDefault="00000000" w14:paraId="000007FD" wp14:textId="77777777">
      <w:pPr>
        <w:pStyle w:val="Heading3"/>
        <w:rPr>
          <w:rFonts w:ascii="Calibri" w:hAnsi="Calibri" w:eastAsia="Calibri" w:cs="Calibri"/>
        </w:rPr>
      </w:pPr>
      <w:bookmarkStart w:name="_heading=h.4du1wux" w:colFirst="0" w:colLast="0" w:id="96"/>
      <w:bookmarkEnd w:id="96"/>
      <w:r w:rsidRPr="00000000" w:rsidDel="00000000" w:rsidR="00000000">
        <w:rPr>
          <w:rFonts w:ascii="Calibri" w:hAnsi="Calibri" w:eastAsia="Calibri" w:cs="Calibri"/>
          <w:rtl w:val="0"/>
        </w:rPr>
        <w:t xml:space="preserve">Appendix A: </w:t>
      </w:r>
      <w:r w:rsidRPr="00000000" w:rsidDel="00000000" w:rsidR="00000000">
        <w:rPr>
          <w:rtl w:val="0"/>
        </w:rPr>
        <w:t xml:space="preserve">Principles</w:t>
      </w:r>
      <w:r w:rsidRPr="00000000" w:rsidDel="00000000" w:rsidR="00000000">
        <w:rPr>
          <w:rFonts w:ascii="Calibri" w:hAnsi="Calibri" w:eastAsia="Calibri" w:cs="Calibri"/>
          <w:rtl w:val="0"/>
        </w:rPr>
        <w:t xml:space="preserve"> of Adult Learning</w:t>
      </w:r>
    </w:p>
    <w:p xmlns:wp14="http://schemas.microsoft.com/office/word/2010/wordml" w:rsidRPr="00000000" w:rsidR="00000000" w:rsidDel="00000000" w:rsidP="00000000" w:rsidRDefault="00000000" w14:paraId="000007FE" wp14:textId="77777777">
      <w:pPr>
        <w:rPr>
          <w:rFonts w:ascii="Calibri" w:hAnsi="Calibri" w:eastAsia="Calibri" w:cs="Calibri"/>
          <w:i w:val="1"/>
        </w:rPr>
      </w:pPr>
      <w:r w:rsidRPr="00000000" w:rsidDel="00000000" w:rsidR="00000000">
        <w:rPr>
          <w:rFonts w:ascii="Calibri" w:hAnsi="Calibri" w:eastAsia="Calibri" w:cs="Calibri"/>
          <w:i w:val="1"/>
          <w:rtl w:val="0"/>
        </w:rPr>
        <w:t xml:space="preserve">Adapted from J. Vella.1994. Learning to Listen, Learning to Teach</w:t>
      </w:r>
    </w:p>
    <w:p xmlns:wp14="http://schemas.microsoft.com/office/word/2010/wordml" w:rsidRPr="00000000" w:rsidR="00000000" w:rsidDel="00000000" w:rsidP="00000000" w:rsidRDefault="00000000" w14:paraId="000007FF"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00" wp14:textId="77777777">
      <w:pPr>
        <w:rPr>
          <w:rFonts w:ascii="Calibri" w:hAnsi="Calibri" w:eastAsia="Calibri" w:cs="Calibri"/>
          <w:b w:val="1"/>
        </w:rPr>
      </w:pPr>
      <w:r w:rsidRPr="00000000" w:rsidDel="00000000" w:rsidR="00000000">
        <w:rPr>
          <w:rFonts w:ascii="Calibri" w:hAnsi="Calibri" w:eastAsia="Calibri" w:cs="Calibri"/>
          <w:b w:val="1"/>
          <w:rtl w:val="0"/>
        </w:rPr>
        <w:t xml:space="preserve">Principles of Adult Learning</w:t>
      </w:r>
    </w:p>
    <w:p xmlns:wp14="http://schemas.microsoft.com/office/word/2010/wordml" w:rsidRPr="00000000" w:rsidR="00000000" w:rsidDel="00000000" w:rsidP="00000000" w:rsidRDefault="00000000" w14:paraId="00000801"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02" wp14:textId="77777777">
      <w:pPr>
        <w:jc w:val="both"/>
        <w:rPr>
          <w:rFonts w:ascii="Calibri" w:hAnsi="Calibri" w:eastAsia="Calibri" w:cs="Calibri"/>
        </w:rPr>
      </w:pPr>
      <w:r w:rsidRPr="00000000" w:rsidDel="00000000" w:rsidR="00000000">
        <w:rPr>
          <w:rFonts w:ascii="Calibri" w:hAnsi="Calibri" w:eastAsia="Calibri" w:cs="Calibri"/>
          <w:rtl w:val="0"/>
        </w:rPr>
        <w:t xml:space="preserve">1.</w:t>
      </w:r>
      <w:r w:rsidRPr="00000000" w:rsidDel="00000000" w:rsidR="00000000">
        <w:rPr>
          <w:rFonts w:ascii="Calibri" w:hAnsi="Calibri" w:eastAsia="Calibri" w:cs="Calibri"/>
          <w:b w:val="1"/>
          <w:rtl w:val="0"/>
        </w:rPr>
        <w:t xml:space="preserve"> Dialogue</w:t>
      </w:r>
      <w:r w:rsidRPr="00000000" w:rsidDel="00000000" w:rsidR="00000000">
        <w:rPr>
          <w:rtl w:val="0"/>
        </w:rPr>
      </w:r>
    </w:p>
    <w:p xmlns:wp14="http://schemas.microsoft.com/office/word/2010/wordml" w:rsidRPr="00000000" w:rsidR="00000000" w:rsidDel="00000000" w:rsidP="00000000" w:rsidRDefault="00000000" w14:paraId="00000803" wp14:textId="77777777">
      <w:pPr>
        <w:jc w:val="both"/>
        <w:rPr>
          <w:rFonts w:ascii="Calibri" w:hAnsi="Calibri" w:eastAsia="Calibri" w:cs="Calibri"/>
        </w:rPr>
      </w:pPr>
      <w:r w:rsidRPr="00000000" w:rsidDel="00000000" w:rsidR="00000000">
        <w:rPr>
          <w:rFonts w:ascii="Calibri" w:hAnsi="Calibri" w:eastAsia="Calibri" w:cs="Calibri"/>
          <w:rtl w:val="0"/>
        </w:rPr>
        <w:t xml:space="preserve">Adult learning is best achieved through dialogue. Adults have enough life experience to dialogue with facilitator/trainer about any subject and will learn new attitudes or skills best in relation to that life experience. Dialogue needs to be encouraged and used in formal training, informal talks, one-on-one counselling sessions or any situation where adults learn. </w:t>
      </w:r>
    </w:p>
    <w:p xmlns:wp14="http://schemas.microsoft.com/office/word/2010/wordml" w:rsidRPr="00000000" w:rsidR="00000000" w:rsidDel="00000000" w:rsidP="00000000" w:rsidRDefault="00000000" w14:paraId="00000804"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05" wp14:textId="77777777">
      <w:pPr>
        <w:jc w:val="both"/>
        <w:rPr>
          <w:rFonts w:ascii="Calibri" w:hAnsi="Calibri" w:eastAsia="Calibri" w:cs="Calibri"/>
        </w:rPr>
      </w:pPr>
      <w:r w:rsidRPr="00000000" w:rsidDel="00000000" w:rsidR="00000000">
        <w:rPr>
          <w:rFonts w:ascii="Calibri" w:hAnsi="Calibri" w:eastAsia="Calibri" w:cs="Calibri"/>
          <w:rtl w:val="0"/>
        </w:rPr>
        <w:t xml:space="preserve">2. </w:t>
      </w:r>
      <w:r w:rsidRPr="00000000" w:rsidDel="00000000" w:rsidR="00000000">
        <w:rPr>
          <w:rFonts w:ascii="Calibri" w:hAnsi="Calibri" w:eastAsia="Calibri" w:cs="Calibri"/>
          <w:b w:val="1"/>
          <w:rtl w:val="0"/>
        </w:rPr>
        <w:t xml:space="preserve">Safety in environment and process</w:t>
      </w:r>
      <w:r w:rsidRPr="00000000" w:rsidDel="00000000" w:rsidR="00000000">
        <w:rPr>
          <w:rtl w:val="0"/>
        </w:rPr>
      </w:r>
    </w:p>
    <w:p xmlns:wp14="http://schemas.microsoft.com/office/word/2010/wordml" w:rsidRPr="00000000" w:rsidR="00000000" w:rsidDel="00000000" w:rsidP="00000000" w:rsidRDefault="00000000" w14:paraId="00000806" wp14:textId="77777777">
      <w:pPr>
        <w:jc w:val="both"/>
        <w:rPr>
          <w:rFonts w:ascii="Calibri" w:hAnsi="Calibri" w:eastAsia="Calibri" w:cs="Calibri"/>
        </w:rPr>
      </w:pPr>
      <w:r w:rsidRPr="00000000" w:rsidDel="00000000" w:rsidR="00000000">
        <w:rPr>
          <w:rFonts w:ascii="Calibri" w:hAnsi="Calibri" w:eastAsia="Calibri" w:cs="Calibri"/>
          <w:rtl w:val="0"/>
        </w:rPr>
        <w:t xml:space="preserve">Make people feel comfortable making mistakes. </w:t>
      </w:r>
    </w:p>
    <w:p xmlns:wp14="http://schemas.microsoft.com/office/word/2010/wordml" w:rsidRPr="00000000" w:rsidR="00000000" w:rsidDel="00000000" w:rsidP="00000000" w:rsidRDefault="00000000" w14:paraId="00000807" wp14:textId="77777777">
      <w:pPr>
        <w:jc w:val="both"/>
        <w:rPr>
          <w:rFonts w:ascii="Calibri" w:hAnsi="Calibri" w:eastAsia="Calibri" w:cs="Calibri"/>
        </w:rPr>
      </w:pPr>
      <w:r w:rsidRPr="00000000" w:rsidDel="00000000" w:rsidR="00000000">
        <w:rPr>
          <w:rFonts w:ascii="Calibri" w:hAnsi="Calibri" w:eastAsia="Calibri" w:cs="Calibri"/>
          <w:rtl w:val="0"/>
        </w:rPr>
        <w:t xml:space="preserve">Adults are more receptive to learning when they are both physically and psychologically comfortable.</w:t>
      </w:r>
    </w:p>
    <w:p xmlns:wp14="http://schemas.microsoft.com/office/word/2010/wordml" w:rsidRPr="00000000" w:rsidR="00000000" w:rsidDel="00000000" w:rsidP="00000000" w:rsidRDefault="00000000" w14:paraId="00000808" wp14:textId="77777777">
      <w:pPr>
        <w:keepNext w:val="0"/>
        <w:keepLines w:val="0"/>
        <w:widowControl w:val="1"/>
        <w:numPr>
          <w:ilvl w:val="0"/>
          <w:numId w:val="5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Physical surroundings (temperature, ventilation, overcrowding, and light) can affect learning.</w:t>
      </w:r>
    </w:p>
    <w:p xmlns:wp14="http://schemas.microsoft.com/office/word/2010/wordml" w:rsidRPr="00000000" w:rsidR="00000000" w:rsidDel="00000000" w:rsidP="00000000" w:rsidRDefault="00000000" w14:paraId="00000809" wp14:textId="77777777">
      <w:pPr>
        <w:keepNext w:val="0"/>
        <w:keepLines w:val="0"/>
        <w:widowControl w:val="1"/>
        <w:numPr>
          <w:ilvl w:val="0"/>
          <w:numId w:val="5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Learning is best when there are no distractions. </w:t>
      </w:r>
    </w:p>
    <w:p xmlns:wp14="http://schemas.microsoft.com/office/word/2010/wordml" w:rsidRPr="00000000" w:rsidR="00000000" w:rsidDel="00000000" w:rsidP="00000000" w:rsidRDefault="00000000" w14:paraId="0000080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0B" wp14:textId="77777777">
      <w:pPr>
        <w:jc w:val="both"/>
        <w:rPr>
          <w:rFonts w:ascii="Calibri" w:hAnsi="Calibri" w:eastAsia="Calibri" w:cs="Calibri"/>
        </w:rPr>
      </w:pPr>
      <w:r w:rsidRPr="00000000" w:rsidDel="00000000" w:rsidR="00000000">
        <w:rPr>
          <w:rFonts w:ascii="Calibri" w:hAnsi="Calibri" w:eastAsia="Calibri" w:cs="Calibri"/>
          <w:rtl w:val="0"/>
        </w:rPr>
        <w:t xml:space="preserve">3. </w:t>
      </w:r>
      <w:r w:rsidRPr="00000000" w:rsidDel="00000000" w:rsidR="00000000">
        <w:rPr>
          <w:rFonts w:ascii="Calibri" w:hAnsi="Calibri" w:eastAsia="Calibri" w:cs="Calibri"/>
          <w:b w:val="1"/>
          <w:rtl w:val="0"/>
        </w:rPr>
        <w:t xml:space="preserve">Respect</w:t>
      </w:r>
      <w:r w:rsidRPr="00000000" w:rsidDel="00000000" w:rsidR="00000000">
        <w:rPr>
          <w:rtl w:val="0"/>
        </w:rPr>
      </w:r>
    </w:p>
    <w:p xmlns:wp14="http://schemas.microsoft.com/office/word/2010/wordml" w:rsidRPr="00000000" w:rsidR="00000000" w:rsidDel="00000000" w:rsidP="00000000" w:rsidRDefault="00000000" w14:paraId="0000080C" wp14:textId="77777777">
      <w:pPr>
        <w:jc w:val="both"/>
        <w:rPr>
          <w:rFonts w:ascii="Calibri" w:hAnsi="Calibri" w:eastAsia="Calibri" w:cs="Calibri"/>
        </w:rPr>
      </w:pPr>
      <w:r w:rsidRPr="00000000" w:rsidDel="00000000" w:rsidR="00000000">
        <w:rPr>
          <w:rFonts w:ascii="Calibri" w:hAnsi="Calibri" w:eastAsia="Calibri" w:cs="Calibri"/>
          <w:rtl w:val="0"/>
        </w:rPr>
        <w:t xml:space="preserve">Appreciate learners‘ contributions and life experience. Adults learn best when their experience is acknowledged, and new information builds on their past knowledge and experience. </w:t>
      </w:r>
    </w:p>
    <w:p xmlns:wp14="http://schemas.microsoft.com/office/word/2010/wordml" w:rsidRPr="00000000" w:rsidR="00000000" w:rsidDel="00000000" w:rsidP="00000000" w:rsidRDefault="00000000" w14:paraId="0000080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0E" wp14:textId="77777777">
      <w:pPr>
        <w:jc w:val="both"/>
        <w:rPr>
          <w:rFonts w:ascii="Calibri" w:hAnsi="Calibri" w:eastAsia="Calibri" w:cs="Calibri"/>
        </w:rPr>
      </w:pPr>
      <w:r w:rsidRPr="00000000" w:rsidDel="00000000" w:rsidR="00000000">
        <w:rPr>
          <w:rFonts w:ascii="Calibri" w:hAnsi="Calibri" w:eastAsia="Calibri" w:cs="Calibri"/>
          <w:rtl w:val="0"/>
        </w:rPr>
        <w:t xml:space="preserve">4.</w:t>
      </w:r>
      <w:r w:rsidRPr="00000000" w:rsidDel="00000000" w:rsidR="00000000">
        <w:rPr>
          <w:rFonts w:ascii="Calibri" w:hAnsi="Calibri" w:eastAsia="Calibri" w:cs="Calibri"/>
          <w:b w:val="1"/>
          <w:rtl w:val="0"/>
        </w:rPr>
        <w:t xml:space="preserve"> Affirmation</w:t>
      </w:r>
      <w:r w:rsidRPr="00000000" w:rsidDel="00000000" w:rsidR="00000000">
        <w:rPr>
          <w:rtl w:val="0"/>
        </w:rPr>
      </w:r>
    </w:p>
    <w:p xmlns:wp14="http://schemas.microsoft.com/office/word/2010/wordml" w:rsidRPr="00000000" w:rsidR="00000000" w:rsidDel="00000000" w:rsidP="00000000" w:rsidRDefault="00000000" w14:paraId="0000080F" wp14:textId="77777777">
      <w:pPr>
        <w:jc w:val="both"/>
        <w:rPr>
          <w:rFonts w:ascii="Calibri" w:hAnsi="Calibri" w:eastAsia="Calibri" w:cs="Calibri"/>
        </w:rPr>
      </w:pPr>
      <w:r w:rsidRPr="00000000" w:rsidDel="00000000" w:rsidR="00000000">
        <w:rPr>
          <w:rFonts w:ascii="Calibri" w:hAnsi="Calibri" w:eastAsia="Calibri" w:cs="Calibri"/>
          <w:rtl w:val="0"/>
        </w:rPr>
        <w:t xml:space="preserve">Learners need to receive praise for even small attempts. </w:t>
      </w:r>
    </w:p>
    <w:p xmlns:wp14="http://schemas.microsoft.com/office/word/2010/wordml" w:rsidRPr="00000000" w:rsidR="00000000" w:rsidDel="00000000" w:rsidP="00000000" w:rsidRDefault="00000000" w14:paraId="00000810" wp14:textId="77777777">
      <w:pPr>
        <w:keepNext w:val="0"/>
        <w:keepLines w:val="0"/>
        <w:widowControl w:val="1"/>
        <w:numPr>
          <w:ilvl w:val="0"/>
          <w:numId w:val="5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People need to be sure they are correctly recalling or using information they have learned. </w:t>
      </w:r>
    </w:p>
    <w:p xmlns:wp14="http://schemas.microsoft.com/office/word/2010/wordml" w:rsidRPr="00000000" w:rsidR="00000000" w:rsidDel="00000000" w:rsidP="00000000" w:rsidRDefault="00000000" w14:paraId="0000081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12" wp14:textId="77777777">
      <w:pPr>
        <w:jc w:val="both"/>
        <w:rPr>
          <w:rFonts w:ascii="Calibri" w:hAnsi="Calibri" w:eastAsia="Calibri" w:cs="Calibri"/>
        </w:rPr>
      </w:pPr>
      <w:r w:rsidRPr="00000000" w:rsidDel="00000000" w:rsidR="00000000">
        <w:rPr>
          <w:rFonts w:ascii="Calibri" w:hAnsi="Calibri" w:eastAsia="Calibri" w:cs="Calibri"/>
          <w:rtl w:val="0"/>
        </w:rPr>
        <w:t xml:space="preserve">5.</w:t>
      </w:r>
      <w:r w:rsidRPr="00000000" w:rsidDel="00000000" w:rsidR="00000000">
        <w:rPr>
          <w:rFonts w:ascii="Calibri" w:hAnsi="Calibri" w:eastAsia="Calibri" w:cs="Calibri"/>
          <w:b w:val="1"/>
          <w:rtl w:val="0"/>
        </w:rPr>
        <w:t xml:space="preserve"> Sequence and reinforcement</w:t>
      </w:r>
      <w:r w:rsidRPr="00000000" w:rsidDel="00000000" w:rsidR="00000000">
        <w:rPr>
          <w:rtl w:val="0"/>
        </w:rPr>
      </w:r>
    </w:p>
    <w:p xmlns:wp14="http://schemas.microsoft.com/office/word/2010/wordml" w:rsidRPr="00000000" w:rsidR="00000000" w:rsidDel="00000000" w:rsidP="00000000" w:rsidRDefault="00000000" w14:paraId="00000813" wp14:textId="77777777">
      <w:pPr>
        <w:jc w:val="both"/>
        <w:rPr>
          <w:rFonts w:ascii="Calibri" w:hAnsi="Calibri" w:eastAsia="Calibri" w:cs="Calibri"/>
        </w:rPr>
      </w:pPr>
      <w:r w:rsidRPr="00000000" w:rsidDel="00000000" w:rsidR="00000000">
        <w:rPr>
          <w:rFonts w:ascii="Calibri" w:hAnsi="Calibri" w:eastAsia="Calibri" w:cs="Calibri"/>
          <w:rtl w:val="0"/>
        </w:rPr>
        <w:t xml:space="preserve">Start with the easiest ideas or skills and build on them. Introduce the most important ones first. Reinforce key ideas and skills repeatedly. People learn faster when information or skills are presented in a structured way. </w:t>
      </w:r>
    </w:p>
    <w:p xmlns:wp14="http://schemas.microsoft.com/office/word/2010/wordml" w:rsidRPr="00000000" w:rsidR="00000000" w:rsidDel="00000000" w:rsidP="00000000" w:rsidRDefault="00000000" w14:paraId="00000814"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15" wp14:textId="77777777">
      <w:pPr>
        <w:jc w:val="both"/>
        <w:rPr>
          <w:rFonts w:ascii="Calibri" w:hAnsi="Calibri" w:eastAsia="Calibri" w:cs="Calibri"/>
        </w:rPr>
      </w:pPr>
      <w:r w:rsidRPr="00000000" w:rsidDel="00000000" w:rsidR="00000000">
        <w:rPr>
          <w:rFonts w:ascii="Calibri" w:hAnsi="Calibri" w:eastAsia="Calibri" w:cs="Calibri"/>
          <w:rtl w:val="0"/>
        </w:rPr>
        <w:t xml:space="preserve">6. </w:t>
      </w:r>
      <w:r w:rsidRPr="00000000" w:rsidDel="00000000" w:rsidR="00000000">
        <w:rPr>
          <w:rFonts w:ascii="Calibri" w:hAnsi="Calibri" w:eastAsia="Calibri" w:cs="Calibri"/>
          <w:b w:val="1"/>
          <w:rtl w:val="0"/>
        </w:rPr>
        <w:t xml:space="preserve">Practice</w:t>
      </w:r>
      <w:r w:rsidRPr="00000000" w:rsidDel="00000000" w:rsidR="00000000">
        <w:rPr>
          <w:rtl w:val="0"/>
        </w:rPr>
      </w:r>
    </w:p>
    <w:p xmlns:wp14="http://schemas.microsoft.com/office/word/2010/wordml" w:rsidRPr="00000000" w:rsidR="00000000" w:rsidDel="00000000" w:rsidP="00000000" w:rsidRDefault="00000000" w14:paraId="00000816" wp14:textId="77777777">
      <w:pPr>
        <w:jc w:val="both"/>
        <w:rPr>
          <w:rFonts w:ascii="Calibri" w:hAnsi="Calibri" w:eastAsia="Calibri" w:cs="Calibri"/>
        </w:rPr>
      </w:pPr>
      <w:r w:rsidRPr="00000000" w:rsidDel="00000000" w:rsidR="00000000">
        <w:rPr>
          <w:rFonts w:ascii="Calibri" w:hAnsi="Calibri" w:eastAsia="Calibri" w:cs="Calibri"/>
          <w:rtl w:val="0"/>
        </w:rPr>
        <w:t xml:space="preserve">Practice first in a safe place and then in a real setting. </w:t>
      </w:r>
    </w:p>
    <w:p xmlns:wp14="http://schemas.microsoft.com/office/word/2010/wordml" w:rsidRPr="00000000" w:rsidR="00000000" w:rsidDel="00000000" w:rsidP="00000000" w:rsidRDefault="00000000" w14:paraId="0000081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18" wp14:textId="77777777">
      <w:pPr>
        <w:jc w:val="both"/>
        <w:rPr>
          <w:rFonts w:ascii="Calibri" w:hAnsi="Calibri" w:eastAsia="Calibri" w:cs="Calibri"/>
        </w:rPr>
      </w:pPr>
      <w:r w:rsidRPr="00000000" w:rsidDel="00000000" w:rsidR="00000000">
        <w:rPr>
          <w:rFonts w:ascii="Calibri" w:hAnsi="Calibri" w:eastAsia="Calibri" w:cs="Calibri"/>
          <w:rtl w:val="0"/>
        </w:rPr>
        <w:t xml:space="preserve">7. </w:t>
      </w:r>
      <w:r w:rsidRPr="00000000" w:rsidDel="00000000" w:rsidR="00000000">
        <w:rPr>
          <w:rFonts w:ascii="Calibri" w:hAnsi="Calibri" w:eastAsia="Calibri" w:cs="Calibri"/>
          <w:b w:val="1"/>
          <w:rtl w:val="0"/>
        </w:rPr>
        <w:t xml:space="preserve">Ideas, feelings, actions</w:t>
      </w:r>
      <w:r w:rsidRPr="00000000" w:rsidDel="00000000" w:rsidR="00000000">
        <w:rPr>
          <w:rtl w:val="0"/>
        </w:rPr>
      </w:r>
    </w:p>
    <w:p xmlns:wp14="http://schemas.microsoft.com/office/word/2010/wordml" w:rsidRPr="00000000" w:rsidR="00000000" w:rsidDel="00000000" w:rsidP="00000000" w:rsidRDefault="00000000" w14:paraId="00000819" wp14:textId="77777777">
      <w:pPr>
        <w:jc w:val="both"/>
        <w:rPr>
          <w:rFonts w:ascii="Calibri" w:hAnsi="Calibri" w:eastAsia="Calibri" w:cs="Calibri"/>
        </w:rPr>
      </w:pPr>
      <w:r w:rsidRPr="00000000" w:rsidDel="00000000" w:rsidR="00000000">
        <w:rPr>
          <w:rFonts w:ascii="Calibri" w:hAnsi="Calibri" w:eastAsia="Calibri" w:cs="Calibri"/>
          <w:rtl w:val="0"/>
        </w:rPr>
        <w:t xml:space="preserve">Learning takes place through thinking, feeling and doing and is most effective when it occurs across all three. </w:t>
      </w:r>
    </w:p>
    <w:p xmlns:wp14="http://schemas.microsoft.com/office/word/2010/wordml" w:rsidRPr="00000000" w:rsidR="00000000" w:rsidDel="00000000" w:rsidP="00000000" w:rsidRDefault="00000000" w14:paraId="0000081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1B" wp14:textId="77777777">
      <w:pPr>
        <w:jc w:val="both"/>
        <w:rPr>
          <w:rFonts w:ascii="Calibri" w:hAnsi="Calibri" w:eastAsia="Calibri" w:cs="Calibri"/>
        </w:rPr>
      </w:pPr>
      <w:r w:rsidRPr="00000000" w:rsidDel="00000000" w:rsidR="00000000">
        <w:rPr>
          <w:rFonts w:ascii="Calibri" w:hAnsi="Calibri" w:eastAsia="Calibri" w:cs="Calibri"/>
          <w:rtl w:val="0"/>
        </w:rPr>
        <w:t xml:space="preserve">8. </w:t>
      </w:r>
      <w:r w:rsidRPr="00000000" w:rsidDel="00000000" w:rsidR="00000000">
        <w:rPr>
          <w:rFonts w:ascii="Calibri" w:hAnsi="Calibri" w:eastAsia="Calibri" w:cs="Calibri"/>
          <w:b w:val="1"/>
          <w:rtl w:val="0"/>
        </w:rPr>
        <w:t xml:space="preserve">20/40/80 Rule</w:t>
      </w:r>
      <w:r w:rsidRPr="00000000" w:rsidDel="00000000" w:rsidR="00000000">
        <w:rPr>
          <w:rtl w:val="0"/>
        </w:rPr>
      </w:r>
    </w:p>
    <w:p xmlns:wp14="http://schemas.microsoft.com/office/word/2010/wordml" w:rsidRPr="00000000" w:rsidR="00000000" w:rsidDel="00000000" w:rsidP="00000000" w:rsidRDefault="00000000" w14:paraId="0000081C" wp14:textId="77777777">
      <w:pPr>
        <w:jc w:val="both"/>
        <w:rPr>
          <w:rFonts w:ascii="Calibri" w:hAnsi="Calibri" w:eastAsia="Calibri" w:cs="Calibri"/>
        </w:rPr>
      </w:pPr>
      <w:r w:rsidRPr="00000000" w:rsidDel="00000000" w:rsidR="00000000">
        <w:rPr>
          <w:rFonts w:ascii="Calibri" w:hAnsi="Calibri" w:eastAsia="Calibri" w:cs="Calibri"/>
          <w:rtl w:val="0"/>
        </w:rPr>
        <w:t xml:space="preserve">Learners remember more when visuals are used to support the verbal presentation and best when they practice the new skill. We remember 20 percent of what we hear, 40 percent of what we hear and see, and 80 percent of what we hear, see and do. </w:t>
      </w:r>
    </w:p>
    <w:p xmlns:wp14="http://schemas.microsoft.com/office/word/2010/wordml" w:rsidRPr="00000000" w:rsidR="00000000" w:rsidDel="00000000" w:rsidP="00000000" w:rsidRDefault="00000000" w14:paraId="0000081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1E" wp14:textId="77777777">
      <w:pPr>
        <w:jc w:val="both"/>
        <w:rPr>
          <w:rFonts w:ascii="Calibri" w:hAnsi="Calibri" w:eastAsia="Calibri" w:cs="Calibri"/>
        </w:rPr>
      </w:pPr>
      <w:r w:rsidRPr="00000000" w:rsidDel="00000000" w:rsidR="00000000">
        <w:rPr>
          <w:rFonts w:ascii="Calibri" w:hAnsi="Calibri" w:eastAsia="Calibri" w:cs="Calibri"/>
          <w:rtl w:val="0"/>
        </w:rPr>
        <w:t xml:space="preserve">9. </w:t>
      </w:r>
      <w:r w:rsidRPr="00000000" w:rsidDel="00000000" w:rsidR="00000000">
        <w:rPr>
          <w:rFonts w:ascii="Calibri" w:hAnsi="Calibri" w:eastAsia="Calibri" w:cs="Calibri"/>
          <w:b w:val="1"/>
          <w:rtl w:val="0"/>
        </w:rPr>
        <w:t xml:space="preserve">Relevance to previous experience</w:t>
      </w:r>
      <w:r w:rsidRPr="00000000" w:rsidDel="00000000" w:rsidR="00000000">
        <w:rPr>
          <w:rtl w:val="0"/>
        </w:rPr>
      </w:r>
    </w:p>
    <w:p xmlns:wp14="http://schemas.microsoft.com/office/word/2010/wordml" w:rsidRPr="00000000" w:rsidR="00000000" w:rsidDel="00000000" w:rsidP="00000000" w:rsidRDefault="00000000" w14:paraId="0000081F" wp14:textId="77777777">
      <w:pPr>
        <w:jc w:val="both"/>
        <w:rPr>
          <w:rFonts w:ascii="Calibri" w:hAnsi="Calibri" w:eastAsia="Calibri" w:cs="Calibri"/>
        </w:rPr>
      </w:pPr>
      <w:r w:rsidRPr="00000000" w:rsidDel="00000000" w:rsidR="00000000">
        <w:rPr>
          <w:rFonts w:ascii="Calibri" w:hAnsi="Calibri" w:eastAsia="Calibri" w:cs="Calibri"/>
          <w:rtl w:val="0"/>
        </w:rPr>
        <w:t xml:space="preserve">People learn faster when new information or skills are related to what they already know or can do. Immediate relevance: Learners should see how to use and apply what they have learned in their job or life immediately. Future relevance: People generally learn faster when they realize that what they are learning will be useful in the future. </w:t>
      </w:r>
    </w:p>
    <w:p xmlns:wp14="http://schemas.microsoft.com/office/word/2010/wordml" w:rsidRPr="00000000" w:rsidR="00000000" w:rsidDel="00000000" w:rsidP="00000000" w:rsidRDefault="00000000" w14:paraId="00000820"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21" wp14:textId="77777777">
      <w:pPr>
        <w:jc w:val="both"/>
        <w:rPr>
          <w:rFonts w:ascii="Calibri" w:hAnsi="Calibri" w:eastAsia="Calibri" w:cs="Calibri"/>
        </w:rPr>
      </w:pPr>
      <w:r w:rsidRPr="00000000" w:rsidDel="00000000" w:rsidR="00000000">
        <w:rPr>
          <w:rFonts w:ascii="Calibri" w:hAnsi="Calibri" w:eastAsia="Calibri" w:cs="Calibri"/>
          <w:rtl w:val="0"/>
        </w:rPr>
        <w:t xml:space="preserve">10. </w:t>
      </w:r>
      <w:r w:rsidRPr="00000000" w:rsidDel="00000000" w:rsidR="00000000">
        <w:rPr>
          <w:rFonts w:ascii="Calibri" w:hAnsi="Calibri" w:eastAsia="Calibri" w:cs="Calibri"/>
          <w:b w:val="1"/>
          <w:rtl w:val="0"/>
        </w:rPr>
        <w:t xml:space="preserve">Teamwork</w:t>
      </w:r>
      <w:r w:rsidRPr="00000000" w:rsidDel="00000000" w:rsidR="00000000">
        <w:rPr>
          <w:rtl w:val="0"/>
        </w:rPr>
      </w:r>
    </w:p>
    <w:p xmlns:wp14="http://schemas.microsoft.com/office/word/2010/wordml" w:rsidRPr="00000000" w:rsidR="00000000" w:rsidDel="00000000" w:rsidP="00000000" w:rsidRDefault="00000000" w14:paraId="00000822" wp14:textId="77777777">
      <w:pPr>
        <w:jc w:val="both"/>
        <w:rPr>
          <w:rFonts w:ascii="Calibri" w:hAnsi="Calibri" w:eastAsia="Calibri" w:cs="Calibri"/>
        </w:rPr>
      </w:pPr>
      <w:r w:rsidRPr="00000000" w:rsidDel="00000000" w:rsidR="00000000">
        <w:rPr>
          <w:rFonts w:ascii="Calibri" w:hAnsi="Calibri" w:eastAsia="Calibri" w:cs="Calibri"/>
          <w:rtl w:val="0"/>
        </w:rPr>
        <w:t xml:space="preserve">Help people learn from each other and solve problems together. This makes learning easier to apply to real life. </w:t>
      </w:r>
    </w:p>
    <w:p xmlns:wp14="http://schemas.microsoft.com/office/word/2010/wordml" w:rsidRPr="00000000" w:rsidR="00000000" w:rsidDel="00000000" w:rsidP="00000000" w:rsidRDefault="00000000" w14:paraId="0000082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24" wp14:textId="77777777">
      <w:pPr>
        <w:jc w:val="both"/>
        <w:rPr>
          <w:rFonts w:ascii="Calibri" w:hAnsi="Calibri" w:eastAsia="Calibri" w:cs="Calibri"/>
        </w:rPr>
      </w:pPr>
      <w:r w:rsidRPr="00000000" w:rsidDel="00000000" w:rsidR="00000000">
        <w:rPr>
          <w:rFonts w:ascii="Calibri" w:hAnsi="Calibri" w:eastAsia="Calibri" w:cs="Calibri"/>
          <w:rtl w:val="0"/>
        </w:rPr>
        <w:t xml:space="preserve">11. </w:t>
      </w:r>
      <w:r w:rsidRPr="00000000" w:rsidDel="00000000" w:rsidR="00000000">
        <w:rPr>
          <w:rFonts w:ascii="Calibri" w:hAnsi="Calibri" w:eastAsia="Calibri" w:cs="Calibri"/>
          <w:b w:val="1"/>
          <w:rtl w:val="0"/>
        </w:rPr>
        <w:t xml:space="preserve">Engagement</w:t>
      </w:r>
      <w:r w:rsidRPr="00000000" w:rsidDel="00000000" w:rsidR="00000000">
        <w:rPr>
          <w:rtl w:val="0"/>
        </w:rPr>
      </w:r>
    </w:p>
    <w:p xmlns:wp14="http://schemas.microsoft.com/office/word/2010/wordml" w:rsidRPr="00000000" w:rsidR="00000000" w:rsidDel="00000000" w:rsidP="00000000" w:rsidRDefault="00000000" w14:paraId="00000825" wp14:textId="77777777">
      <w:pPr>
        <w:jc w:val="both"/>
        <w:rPr>
          <w:rFonts w:ascii="Calibri" w:hAnsi="Calibri" w:eastAsia="Calibri" w:cs="Calibri"/>
        </w:rPr>
      </w:pPr>
      <w:r w:rsidRPr="00000000" w:rsidDel="00000000" w:rsidR="00000000">
        <w:rPr>
          <w:rFonts w:ascii="Calibri" w:hAnsi="Calibri" w:eastAsia="Calibri" w:cs="Calibri"/>
          <w:rtl w:val="0"/>
        </w:rPr>
        <w:t xml:space="preserve">Involve learners‘ emotions and intellect. Adults prefer to be active participants in learning rather than passive recipients of knowledge. People learn faster when they actively process information, solve problems, or practice skills. </w:t>
      </w:r>
    </w:p>
    <w:p xmlns:wp14="http://schemas.microsoft.com/office/word/2010/wordml" w:rsidRPr="00000000" w:rsidR="00000000" w:rsidDel="00000000" w:rsidP="00000000" w:rsidRDefault="00000000" w14:paraId="00000826"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27" wp14:textId="77777777">
      <w:pPr>
        <w:jc w:val="both"/>
        <w:rPr>
          <w:rFonts w:ascii="Calibri" w:hAnsi="Calibri" w:eastAsia="Calibri" w:cs="Calibri"/>
        </w:rPr>
      </w:pPr>
      <w:r w:rsidRPr="00000000" w:rsidDel="00000000" w:rsidR="00000000">
        <w:rPr>
          <w:rFonts w:ascii="Calibri" w:hAnsi="Calibri" w:eastAsia="Calibri" w:cs="Calibri"/>
          <w:rtl w:val="0"/>
        </w:rPr>
        <w:t xml:space="preserve">12. </w:t>
      </w:r>
      <w:r w:rsidRPr="00000000" w:rsidDel="00000000" w:rsidR="00000000">
        <w:rPr>
          <w:rFonts w:ascii="Calibri" w:hAnsi="Calibri" w:eastAsia="Calibri" w:cs="Calibri"/>
          <w:b w:val="1"/>
          <w:rtl w:val="0"/>
        </w:rPr>
        <w:t xml:space="preserve">Accountability</w:t>
      </w:r>
      <w:r w:rsidRPr="00000000" w:rsidDel="00000000" w:rsidR="00000000">
        <w:rPr>
          <w:rtl w:val="0"/>
        </w:rPr>
      </w:r>
    </w:p>
    <w:p xmlns:wp14="http://schemas.microsoft.com/office/word/2010/wordml" w:rsidRPr="00000000" w:rsidR="00000000" w:rsidDel="00000000" w:rsidP="00000000" w:rsidRDefault="00000000" w14:paraId="00000828" wp14:textId="77777777">
      <w:pPr>
        <w:jc w:val="both"/>
        <w:rPr>
          <w:rFonts w:ascii="Calibri" w:hAnsi="Calibri" w:eastAsia="Calibri" w:cs="Calibri"/>
        </w:rPr>
      </w:pPr>
      <w:r w:rsidRPr="00000000" w:rsidDel="00000000" w:rsidR="00000000">
        <w:rPr>
          <w:rFonts w:ascii="Calibri" w:hAnsi="Calibri" w:eastAsia="Calibri" w:cs="Calibri"/>
          <w:rtl w:val="0"/>
        </w:rPr>
        <w:t xml:space="preserve">Ensure that learners understand and know how to put into practice what they have learned. </w:t>
      </w:r>
    </w:p>
    <w:p xmlns:wp14="http://schemas.microsoft.com/office/word/2010/wordml" w:rsidRPr="00000000" w:rsidR="00000000" w:rsidDel="00000000" w:rsidP="00000000" w:rsidRDefault="00000000" w14:paraId="00000829"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2A" wp14:textId="77777777">
      <w:pPr>
        <w:jc w:val="both"/>
        <w:rPr>
          <w:rFonts w:ascii="Calibri" w:hAnsi="Calibri" w:eastAsia="Calibri" w:cs="Calibri"/>
        </w:rPr>
      </w:pPr>
      <w:r w:rsidRPr="00000000" w:rsidDel="00000000" w:rsidR="00000000">
        <w:rPr>
          <w:rFonts w:ascii="Calibri" w:hAnsi="Calibri" w:eastAsia="Calibri" w:cs="Calibri"/>
          <w:rtl w:val="0"/>
        </w:rPr>
        <w:t xml:space="preserve">13. </w:t>
      </w:r>
      <w:r w:rsidRPr="00000000" w:rsidDel="00000000" w:rsidR="00000000">
        <w:rPr>
          <w:rFonts w:ascii="Calibri" w:hAnsi="Calibri" w:eastAsia="Calibri" w:cs="Calibri"/>
          <w:b w:val="1"/>
          <w:rtl w:val="0"/>
        </w:rPr>
        <w:t xml:space="preserve">Motivation</w:t>
      </w:r>
      <w:r w:rsidRPr="00000000" w:rsidDel="00000000" w:rsidR="00000000">
        <w:rPr>
          <w:rtl w:val="0"/>
        </w:rPr>
      </w:r>
    </w:p>
    <w:p xmlns:wp14="http://schemas.microsoft.com/office/word/2010/wordml" w:rsidRPr="00000000" w:rsidR="00000000" w:rsidDel="00000000" w:rsidP="00000000" w:rsidRDefault="00000000" w14:paraId="0000082B" wp14:textId="77777777">
      <w:pPr>
        <w:jc w:val="both"/>
        <w:rPr>
          <w:rFonts w:ascii="Calibri" w:hAnsi="Calibri" w:eastAsia="Calibri" w:cs="Calibri"/>
        </w:rPr>
      </w:pPr>
      <w:r w:rsidRPr="00000000" w:rsidDel="00000000" w:rsidR="00000000">
        <w:rPr>
          <w:rFonts w:ascii="Calibri" w:hAnsi="Calibri" w:eastAsia="Calibri" w:cs="Calibri"/>
          <w:rtl w:val="0"/>
        </w:rPr>
        <w:t xml:space="preserve">Wanting to learn</w:t>
      </w:r>
    </w:p>
    <w:p xmlns:wp14="http://schemas.microsoft.com/office/word/2010/wordml" w:rsidRPr="00000000" w:rsidR="00000000" w:rsidDel="00000000" w:rsidP="00000000" w:rsidRDefault="00000000" w14:paraId="0000082C" wp14:textId="77777777">
      <w:pPr>
        <w:keepNext w:val="0"/>
        <w:keepLines w:val="0"/>
        <w:widowControl w:val="1"/>
        <w:numPr>
          <w:ilvl w:val="0"/>
          <w:numId w:val="5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People learn faster and more thoroughly when they want to learn. The trainer‘s challenge is to create conditions in which people want to learn.</w:t>
      </w:r>
    </w:p>
    <w:p xmlns:wp14="http://schemas.microsoft.com/office/word/2010/wordml" w:rsidRPr="00000000" w:rsidR="00000000" w:rsidDel="00000000" w:rsidP="00000000" w:rsidRDefault="00000000" w14:paraId="0000082D" wp14:textId="77777777">
      <w:pPr>
        <w:keepNext w:val="0"/>
        <w:keepLines w:val="0"/>
        <w:widowControl w:val="1"/>
        <w:numPr>
          <w:ilvl w:val="0"/>
          <w:numId w:val="5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Learning is natural, as basic a function of human beings as eating or sleeping.</w:t>
      </w:r>
    </w:p>
    <w:p xmlns:wp14="http://schemas.microsoft.com/office/word/2010/wordml" w:rsidRPr="00000000" w:rsidR="00000000" w:rsidDel="00000000" w:rsidP="00000000" w:rsidRDefault="00000000" w14:paraId="0000082E" wp14:textId="77777777">
      <w:pPr>
        <w:keepNext w:val="0"/>
        <w:keepLines w:val="0"/>
        <w:widowControl w:val="1"/>
        <w:numPr>
          <w:ilvl w:val="0"/>
          <w:numId w:val="5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Some people are more eager to learn than others, just as some are hungrier than others. Even in one individual, there are different levels of motivation.</w:t>
      </w:r>
    </w:p>
    <w:p xmlns:wp14="http://schemas.microsoft.com/office/word/2010/wordml" w:rsidRPr="00000000" w:rsidR="00000000" w:rsidDel="00000000" w:rsidP="00000000" w:rsidRDefault="00000000" w14:paraId="0000082F" wp14:textId="77777777">
      <w:pPr>
        <w:keepNext w:val="0"/>
        <w:keepLines w:val="0"/>
        <w:widowControl w:val="1"/>
        <w:numPr>
          <w:ilvl w:val="0"/>
          <w:numId w:val="5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All the principles outlined will help the learner become motivated. </w:t>
      </w:r>
    </w:p>
    <w:p xmlns:wp14="http://schemas.microsoft.com/office/word/2010/wordml" w:rsidRPr="00000000" w:rsidR="00000000" w:rsidDel="00000000" w:rsidP="00000000" w:rsidRDefault="00000000" w14:paraId="00000830"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31" wp14:textId="77777777">
      <w:pPr>
        <w:jc w:val="both"/>
        <w:rPr>
          <w:rFonts w:ascii="Calibri" w:hAnsi="Calibri" w:eastAsia="Calibri" w:cs="Calibri"/>
          <w:b w:val="1"/>
        </w:rPr>
      </w:pPr>
      <w:r w:rsidRPr="00000000" w:rsidDel="00000000" w:rsidR="00000000">
        <w:rPr>
          <w:rFonts w:ascii="Calibri" w:hAnsi="Calibri" w:eastAsia="Calibri" w:cs="Calibri"/>
          <w:rtl w:val="0"/>
        </w:rPr>
        <w:t xml:space="preserve">14. </w:t>
      </w:r>
      <w:r w:rsidRPr="00000000" w:rsidDel="00000000" w:rsidR="00000000">
        <w:rPr>
          <w:rFonts w:ascii="Calibri" w:hAnsi="Calibri" w:eastAsia="Calibri" w:cs="Calibri"/>
          <w:b w:val="1"/>
          <w:rtl w:val="0"/>
        </w:rPr>
        <w:t xml:space="preserve">Clarity</w:t>
      </w:r>
    </w:p>
    <w:p xmlns:wp14="http://schemas.microsoft.com/office/word/2010/wordml" w:rsidRPr="00000000" w:rsidR="00000000" w:rsidDel="00000000" w:rsidP="00000000" w:rsidRDefault="00000000" w14:paraId="00000832" wp14:textId="77777777">
      <w:pPr>
        <w:jc w:val="both"/>
        <w:rPr>
          <w:rFonts w:ascii="Calibri" w:hAnsi="Calibri" w:eastAsia="Calibri" w:cs="Calibri"/>
        </w:rPr>
      </w:pPr>
      <w:r w:rsidRPr="00000000" w:rsidDel="00000000" w:rsidR="00000000">
        <w:rPr>
          <w:rFonts w:ascii="Calibri" w:hAnsi="Calibri" w:eastAsia="Calibri" w:cs="Calibri"/>
          <w:rtl w:val="0"/>
        </w:rPr>
        <w:t xml:space="preserve">Messages should be clear.</w:t>
      </w:r>
    </w:p>
    <w:p xmlns:wp14="http://schemas.microsoft.com/office/word/2010/wordml" w:rsidRPr="00000000" w:rsidR="00000000" w:rsidDel="00000000" w:rsidP="00000000" w:rsidRDefault="00000000" w14:paraId="00000833" wp14:textId="77777777">
      <w:pPr>
        <w:keepNext w:val="0"/>
        <w:keepLines w:val="0"/>
        <w:widowControl w:val="1"/>
        <w:numPr>
          <w:ilvl w:val="0"/>
          <w:numId w:val="5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Words and sentence structures should be familiar. Technical words should be explained and their understanding checked.</w:t>
      </w:r>
    </w:p>
    <w:p xmlns:wp14="http://schemas.microsoft.com/office/word/2010/wordml" w:rsidRPr="00000000" w:rsidR="00000000" w:rsidDel="00000000" w:rsidP="00000000" w:rsidRDefault="00000000" w14:paraId="00000834" wp14:textId="77777777">
      <w:pPr>
        <w:keepNext w:val="0"/>
        <w:keepLines w:val="0"/>
        <w:widowControl w:val="1"/>
        <w:numPr>
          <w:ilvl w:val="0"/>
          <w:numId w:val="5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Messages should be VISUAL. </w:t>
      </w:r>
    </w:p>
    <w:p xmlns:wp14="http://schemas.microsoft.com/office/word/2010/wordml" w:rsidRPr="00000000" w:rsidR="00000000" w:rsidDel="00000000" w:rsidP="00000000" w:rsidRDefault="00000000" w14:paraId="0000083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36" wp14:textId="77777777">
      <w:pPr>
        <w:jc w:val="both"/>
        <w:rPr>
          <w:rFonts w:ascii="Calibri" w:hAnsi="Calibri" w:eastAsia="Calibri" w:cs="Calibri"/>
        </w:rPr>
      </w:pPr>
      <w:r w:rsidRPr="00000000" w:rsidDel="00000000" w:rsidR="00000000">
        <w:rPr>
          <w:rFonts w:ascii="Calibri" w:hAnsi="Calibri" w:eastAsia="Calibri" w:cs="Calibri"/>
          <w:rtl w:val="0"/>
        </w:rPr>
        <w:t xml:space="preserve">15. </w:t>
      </w:r>
      <w:r w:rsidRPr="00000000" w:rsidDel="00000000" w:rsidR="00000000">
        <w:rPr>
          <w:rFonts w:ascii="Calibri" w:hAnsi="Calibri" w:eastAsia="Calibri" w:cs="Calibri"/>
          <w:b w:val="1"/>
          <w:rtl w:val="0"/>
        </w:rPr>
        <w:t xml:space="preserve">Feedback</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837" wp14:textId="77777777">
      <w:pPr>
        <w:jc w:val="both"/>
        <w:rPr>
          <w:rFonts w:ascii="Calibri" w:hAnsi="Calibri" w:eastAsia="Calibri" w:cs="Calibri"/>
        </w:rPr>
      </w:pPr>
      <w:r w:rsidRPr="00000000" w:rsidDel="00000000" w:rsidR="00000000">
        <w:rPr>
          <w:rFonts w:ascii="Calibri" w:hAnsi="Calibri" w:eastAsia="Calibri" w:cs="Calibri"/>
          <w:rtl w:val="0"/>
        </w:rPr>
        <w:t xml:space="preserve">Feedback informs the learner in what areas s/he is strong or weak</w:t>
      </w:r>
    </w:p>
    <w:p xmlns:wp14="http://schemas.microsoft.com/office/word/2010/wordml" w:rsidRPr="00000000" w:rsidR="00000000" w:rsidDel="00000000" w:rsidP="00000000" w:rsidRDefault="00000000" w14:paraId="00000838" wp14:textId="77777777">
      <w:pPr>
        <w:spacing w:after="160" w:line="259" w:lineRule="auto"/>
        <w:rPr>
          <w:rFonts w:ascii="Calibri" w:hAnsi="Calibri" w:eastAsia="Calibri" w:cs="Calibri"/>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839"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3A" wp14:textId="77777777">
      <w:pPr>
        <w:pStyle w:val="Heading3"/>
        <w:rPr>
          <w:rFonts w:ascii="Calibri" w:hAnsi="Calibri" w:eastAsia="Calibri" w:cs="Calibri"/>
          <w:color w:val="000000"/>
        </w:rPr>
      </w:pPr>
      <w:bookmarkStart w:name="_heading=h.2szc72q" w:colFirst="0" w:colLast="0" w:id="97"/>
      <w:bookmarkEnd w:id="97"/>
      <w:r w:rsidRPr="00000000" w:rsidDel="00000000" w:rsidR="00000000">
        <w:rPr>
          <w:rFonts w:ascii="Calibri" w:hAnsi="Calibri" w:eastAsia="Calibri" w:cs="Calibri"/>
          <w:color w:val="000000"/>
          <w:rtl w:val="0"/>
        </w:rPr>
        <w:t xml:space="preserve">Appendix B: </w:t>
      </w:r>
      <w:r w:rsidRPr="00000000" w:rsidDel="00000000" w:rsidR="00000000">
        <w:rPr>
          <w:rFonts w:ascii="Calibri" w:hAnsi="Calibri" w:eastAsia="Calibri" w:cs="Calibri"/>
          <w:rtl w:val="0"/>
        </w:rPr>
        <w:t xml:space="preserve">Roles and Responsibilities Before, During, and After Training</w:t>
      </w:r>
      <w:r w:rsidRPr="00000000" w:rsidDel="00000000" w:rsidR="00000000">
        <w:rPr>
          <w:rtl w:val="0"/>
        </w:rPr>
      </w:r>
    </w:p>
    <w:p xmlns:wp14="http://schemas.microsoft.com/office/word/2010/wordml" w:rsidRPr="00000000" w:rsidR="00000000" w:rsidDel="00000000" w:rsidP="00000000" w:rsidRDefault="00000000" w14:paraId="0000083B" wp14:textId="77777777">
      <w:pPr>
        <w:spacing w:after="160" w:line="259" w:lineRule="auto"/>
        <w:rPr>
          <w:rFonts w:ascii="Calibri" w:hAnsi="Calibri" w:eastAsia="Calibri" w:cs="Calibri"/>
          <w:b w:val="1"/>
        </w:rPr>
      </w:pPr>
      <w:r w:rsidRPr="00000000" w:rsidDel="00000000" w:rsidR="00000000">
        <w:rPr>
          <w:rtl w:val="0"/>
        </w:rPr>
      </w:r>
    </w:p>
    <w:tbl>
      <w:tblPr>
        <w:tblStyle w:val="Table21"/>
        <w:tblW w:w="9016.0"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203"/>
        <w:gridCol w:w="2306"/>
        <w:gridCol w:w="2235"/>
        <w:gridCol w:w="2272"/>
        <w:tblGridChange w:id="0">
          <w:tblGrid>
            <w:gridCol w:w="2203"/>
            <w:gridCol w:w="2306"/>
            <w:gridCol w:w="2235"/>
            <w:gridCol w:w="2272"/>
          </w:tblGrid>
        </w:tblGridChange>
      </w:tblGrid>
      <w:tr xmlns:wp14="http://schemas.microsoft.com/office/word/2010/wordml" w14:paraId="1A186BCD" wp14:textId="77777777">
        <w:tc>
          <w:tcPr>
            <w:shd w:val="clear" w:fill="d9d9d9"/>
          </w:tcPr>
          <w:p w:rsidRPr="00000000" w:rsidR="00000000" w:rsidDel="00000000" w:rsidP="00000000" w:rsidRDefault="00000000" w14:paraId="0000083C"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Personnel</w:t>
            </w:r>
          </w:p>
        </w:tc>
        <w:tc>
          <w:tcPr>
            <w:shd w:val="clear" w:fill="d9d9d9"/>
          </w:tcPr>
          <w:p w:rsidRPr="00000000" w:rsidR="00000000" w:rsidDel="00000000" w:rsidP="00000000" w:rsidRDefault="00000000" w14:paraId="0000083D"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Before Training</w:t>
            </w:r>
          </w:p>
        </w:tc>
        <w:tc>
          <w:tcPr>
            <w:shd w:val="clear" w:fill="d9d9d9"/>
          </w:tcPr>
          <w:p w:rsidRPr="00000000" w:rsidR="00000000" w:rsidDel="00000000" w:rsidP="00000000" w:rsidRDefault="00000000" w14:paraId="0000083E"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During Training</w:t>
            </w:r>
          </w:p>
        </w:tc>
        <w:tc>
          <w:tcPr>
            <w:shd w:val="clear" w:fill="d9d9d9"/>
          </w:tcPr>
          <w:p w:rsidRPr="00000000" w:rsidR="00000000" w:rsidDel="00000000" w:rsidP="00000000" w:rsidRDefault="00000000" w14:paraId="0000083F"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After Training</w:t>
            </w:r>
          </w:p>
        </w:tc>
      </w:tr>
      <w:tr xmlns:wp14="http://schemas.microsoft.com/office/word/2010/wordml" w14:paraId="101BEE81" wp14:textId="77777777">
        <w:tc>
          <w:tcPr>
            <w:shd w:val="clear" w:fill="f2f2f2"/>
          </w:tcPr>
          <w:p w:rsidRPr="00000000" w:rsidR="00000000" w:rsidDel="00000000" w:rsidP="00000000" w:rsidRDefault="00000000" w14:paraId="00000840"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Management</w:t>
            </w:r>
          </w:p>
        </w:tc>
        <w:tc>
          <w:tcPr/>
          <w:p w:rsidRPr="00000000" w:rsidR="00000000" w:rsidDel="00000000" w:rsidP="00000000" w:rsidRDefault="00000000" w14:paraId="00000841"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Identify the results wanted</w:t>
            </w:r>
          </w:p>
          <w:p w:rsidRPr="00000000" w:rsidR="00000000" w:rsidDel="00000000" w:rsidP="00000000" w:rsidRDefault="00000000" w14:paraId="00000842"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Assess needs and priorities (know the problem)</w:t>
            </w:r>
          </w:p>
          <w:p w:rsidRPr="00000000" w:rsidR="00000000" w:rsidDel="00000000" w:rsidP="00000000" w:rsidRDefault="00000000" w14:paraId="00000843"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Develop strategy to achieve the results including refresher trainings and follow-up</w:t>
            </w:r>
          </w:p>
          <w:p w:rsidRPr="00000000" w:rsidR="00000000" w:rsidDel="00000000" w:rsidP="00000000" w:rsidRDefault="00000000" w14:paraId="00000844"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Collaborate with other organizations and partners</w:t>
            </w:r>
          </w:p>
          <w:p w:rsidRPr="00000000" w:rsidR="00000000" w:rsidDel="00000000" w:rsidP="00000000" w:rsidRDefault="00000000" w14:paraId="00000845"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Establish and institutionalize an on-going system of supportive supervision or mentoring</w:t>
            </w:r>
          </w:p>
          <w:p w:rsidRPr="00000000" w:rsidR="00000000" w:rsidDel="00000000" w:rsidP="00000000" w:rsidRDefault="00000000" w14:paraId="00000846"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Commit resources</w:t>
            </w:r>
          </w:p>
          <w:p w:rsidRPr="00000000" w:rsidR="00000000" w:rsidDel="00000000" w:rsidP="00000000" w:rsidRDefault="00000000" w14:paraId="00000847"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Take care of administration and logistics </w:t>
            </w:r>
          </w:p>
          <w:p w:rsidRPr="00000000" w:rsidR="00000000" w:rsidDel="00000000" w:rsidP="00000000" w:rsidRDefault="00000000" w14:paraId="00000848"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49"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Support the activity</w:t>
            </w:r>
          </w:p>
          <w:p w:rsidRPr="00000000" w:rsidR="00000000" w:rsidDel="00000000" w:rsidP="00000000" w:rsidRDefault="00000000" w14:paraId="0000084A"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Keep in touch</w:t>
            </w:r>
          </w:p>
          <w:p w:rsidRPr="00000000" w:rsidR="00000000" w:rsidDel="00000000" w:rsidP="00000000" w:rsidRDefault="00000000" w14:paraId="0000084B"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Receive feedback</w:t>
            </w:r>
          </w:p>
          <w:p w:rsidRPr="00000000" w:rsidR="00000000" w:rsidDel="00000000" w:rsidP="00000000" w:rsidRDefault="00000000" w14:paraId="0000084C"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Continuously monitor and improve quality</w:t>
            </w:r>
          </w:p>
          <w:p w:rsidRPr="00000000" w:rsidR="00000000" w:rsidDel="00000000" w:rsidP="00000000" w:rsidRDefault="00000000" w14:paraId="0000084D"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Motivate</w:t>
            </w:r>
          </w:p>
          <w:p w:rsidRPr="00000000" w:rsidR="00000000" w:rsidDel="00000000" w:rsidP="00000000" w:rsidRDefault="00000000" w14:paraId="0000084E"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Management presence demonstrates involvement (invest own time, effort)</w:t>
            </w:r>
          </w:p>
          <w:p w:rsidRPr="00000000" w:rsidR="00000000" w:rsidDel="00000000" w:rsidP="00000000" w:rsidRDefault="00000000" w14:paraId="0000084F"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50"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Mentor learner</w:t>
            </w:r>
          </w:p>
          <w:p w:rsidRPr="00000000" w:rsidR="00000000" w:rsidDel="00000000" w:rsidP="00000000" w:rsidRDefault="00000000" w14:paraId="00000851"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Reinforce behaviors</w:t>
            </w:r>
          </w:p>
          <w:p w:rsidRPr="00000000" w:rsidR="00000000" w:rsidDel="00000000" w:rsidP="00000000" w:rsidRDefault="00000000" w14:paraId="00000852"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Plan practice activities</w:t>
            </w:r>
          </w:p>
          <w:p w:rsidRPr="00000000" w:rsidR="00000000" w:rsidDel="00000000" w:rsidP="00000000" w:rsidRDefault="00000000" w14:paraId="00000853"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Expect improvement</w:t>
            </w:r>
          </w:p>
          <w:p w:rsidRPr="00000000" w:rsidR="00000000" w:rsidDel="00000000" w:rsidP="00000000" w:rsidRDefault="00000000" w14:paraId="00000854"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Encourage networking among learners</w:t>
            </w:r>
          </w:p>
          <w:p w:rsidRPr="00000000" w:rsidR="00000000" w:rsidDel="00000000" w:rsidP="00000000" w:rsidRDefault="00000000" w14:paraId="00000855"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Be realistic</w:t>
            </w:r>
          </w:p>
          <w:p w:rsidRPr="00000000" w:rsidR="00000000" w:rsidDel="00000000" w:rsidP="00000000" w:rsidRDefault="00000000" w14:paraId="00000856"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Utilize resources</w:t>
            </w:r>
          </w:p>
          <w:p w:rsidRPr="00000000" w:rsidR="00000000" w:rsidDel="00000000" w:rsidP="00000000" w:rsidRDefault="00000000" w14:paraId="00000857"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supportive on-going supervision and mentoring</w:t>
            </w:r>
          </w:p>
          <w:p w:rsidRPr="00000000" w:rsidR="00000000" w:rsidDel="00000000" w:rsidP="00000000" w:rsidRDefault="00000000" w14:paraId="00000858"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Motivate</w:t>
            </w:r>
          </w:p>
          <w:p w:rsidRPr="00000000" w:rsidR="00000000" w:rsidDel="00000000" w:rsidP="00000000" w:rsidRDefault="00000000" w14:paraId="00000859"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Continuously monitor and improve quality</w:t>
            </w:r>
          </w:p>
          <w:p w:rsidRPr="00000000" w:rsidR="00000000" w:rsidDel="00000000" w:rsidP="00000000" w:rsidRDefault="00000000" w14:paraId="0000085A" wp14:textId="77777777">
            <w:pPr>
              <w:rPr>
                <w:rFonts w:ascii="Calibri" w:hAnsi="Calibri" w:eastAsia="Calibri" w:cs="Calibri"/>
                <w:sz w:val="20"/>
                <w:szCs w:val="20"/>
              </w:rPr>
            </w:pPr>
            <w:r w:rsidRPr="00000000" w:rsidDel="00000000" w:rsidR="00000000">
              <w:rPr>
                <w:rtl w:val="0"/>
              </w:rPr>
            </w:r>
          </w:p>
        </w:tc>
      </w:tr>
      <w:tr xmlns:wp14="http://schemas.microsoft.com/office/word/2010/wordml" w14:paraId="1E2BCA11" wp14:textId="77777777">
        <w:tc>
          <w:tcPr>
            <w:shd w:val="clear" w:fill="f2f2f2"/>
          </w:tcPr>
          <w:p w:rsidRPr="00000000" w:rsidR="00000000" w:rsidDel="00000000" w:rsidP="00000000" w:rsidRDefault="00000000" w14:paraId="0000085B"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Facilitator</w:t>
            </w:r>
          </w:p>
        </w:tc>
        <w:tc>
          <w:tcPr/>
          <w:p w:rsidRPr="00000000" w:rsidR="00000000" w:rsidDel="00000000" w:rsidP="00000000" w:rsidRDefault="00000000" w14:paraId="0000085C"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Know audience (profile and number of learners)</w:t>
            </w:r>
          </w:p>
          <w:p w:rsidRPr="00000000" w:rsidR="00000000" w:rsidDel="00000000" w:rsidP="00000000" w:rsidRDefault="00000000" w14:paraId="0000085D"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Design course content (limit content to ONLY what is ESSENTIAL to perform)</w:t>
            </w:r>
          </w:p>
          <w:p w:rsidRPr="00000000" w:rsidR="00000000" w:rsidDel="00000000" w:rsidP="00000000" w:rsidRDefault="00000000" w14:paraId="0000085E"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Design course content to apply to work of learners</w:t>
            </w:r>
          </w:p>
          <w:p w:rsidRPr="00000000" w:rsidR="00000000" w:rsidDel="00000000" w:rsidP="00000000" w:rsidRDefault="00000000" w14:paraId="0000085F"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Develop pre- and post assessments, guides, and checklists</w:t>
            </w:r>
          </w:p>
          <w:p w:rsidRPr="00000000" w:rsidR="00000000" w:rsidDel="00000000" w:rsidP="00000000" w:rsidRDefault="00000000" w14:paraId="00000860"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Select practice activities, blend learning approaches and materials</w:t>
            </w:r>
          </w:p>
          <w:p w:rsidRPr="00000000" w:rsidR="00000000" w:rsidDel="00000000" w:rsidP="00000000" w:rsidRDefault="00000000" w14:paraId="00000861"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Prepare training agenda</w:t>
            </w:r>
          </w:p>
          <w:p w:rsidRPr="00000000" w:rsidR="00000000" w:rsidDel="00000000" w:rsidP="00000000" w:rsidRDefault="00000000" w14:paraId="00000862"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63"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Know profile of learners</w:t>
            </w:r>
          </w:p>
          <w:p w:rsidRPr="00000000" w:rsidR="00000000" w:rsidDel="00000000" w:rsidP="00000000" w:rsidRDefault="00000000" w14:paraId="00000864"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Specify the jobs and tasks to be learned</w:t>
            </w:r>
          </w:p>
          <w:p w:rsidRPr="00000000" w:rsidR="00000000" w:rsidDel="00000000" w:rsidP="00000000" w:rsidRDefault="00000000" w14:paraId="00000865"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Foster trust and respect</w:t>
            </w:r>
          </w:p>
          <w:p w:rsidRPr="00000000" w:rsidR="00000000" w:rsidDel="00000000" w:rsidP="00000000" w:rsidRDefault="00000000" w14:paraId="00000866"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Use many examples</w:t>
            </w:r>
          </w:p>
          <w:p w:rsidRPr="00000000" w:rsidR="00000000" w:rsidDel="00000000" w:rsidP="00000000" w:rsidRDefault="00000000" w14:paraId="00000867"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Use adult learning</w:t>
            </w:r>
          </w:p>
          <w:p w:rsidRPr="00000000" w:rsidR="00000000" w:rsidDel="00000000" w:rsidP="00000000" w:rsidRDefault="00000000" w14:paraId="00000868"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Create practice sessions identical to work situation</w:t>
            </w:r>
          </w:p>
          <w:p w:rsidRPr="00000000" w:rsidR="00000000" w:rsidDel="00000000" w:rsidP="00000000" w:rsidRDefault="00000000" w14:paraId="00000869"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Monitor daily progress</w:t>
            </w:r>
          </w:p>
          <w:p w:rsidRPr="00000000" w:rsidR="00000000" w:rsidDel="00000000" w:rsidP="00000000" w:rsidRDefault="00000000" w14:paraId="0000086A"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Use problem-centered training</w:t>
            </w:r>
          </w:p>
          <w:p w:rsidRPr="00000000" w:rsidR="00000000" w:rsidDel="00000000" w:rsidP="00000000" w:rsidRDefault="00000000" w14:paraId="0000086B"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Work in a team with other facilitators</w:t>
            </w:r>
          </w:p>
          <w:p w:rsidRPr="00000000" w:rsidR="00000000" w:rsidDel="00000000" w:rsidP="00000000" w:rsidRDefault="00000000" w14:paraId="0000086C"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Adapt to needs</w:t>
            </w:r>
          </w:p>
          <w:p w:rsidRPr="00000000" w:rsidR="00000000" w:rsidDel="00000000" w:rsidP="00000000" w:rsidRDefault="00000000" w14:paraId="0000086D"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6E"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follow up refresher or problem-solving sessions</w:t>
            </w:r>
          </w:p>
          <w:p w:rsidRPr="00000000" w:rsidR="00000000" w:rsidDel="00000000" w:rsidP="00000000" w:rsidRDefault="00000000" w14:paraId="0000086F" wp14:textId="77777777">
            <w:pPr>
              <w:rPr>
                <w:rFonts w:ascii="Calibri" w:hAnsi="Calibri" w:eastAsia="Calibri" w:cs="Calibri"/>
                <w:sz w:val="20"/>
                <w:szCs w:val="20"/>
              </w:rPr>
            </w:pPr>
            <w:r w:rsidRPr="00000000" w:rsidDel="00000000" w:rsidR="00000000">
              <w:rPr>
                <w:rtl w:val="0"/>
              </w:rPr>
            </w:r>
          </w:p>
        </w:tc>
      </w:tr>
      <w:tr xmlns:wp14="http://schemas.microsoft.com/office/word/2010/wordml" w14:paraId="260C1F85" wp14:textId="77777777">
        <w:tc>
          <w:tcPr>
            <w:shd w:val="clear" w:fill="f2f2f2"/>
          </w:tcPr>
          <w:p w:rsidRPr="00000000" w:rsidR="00000000" w:rsidDel="00000000" w:rsidP="00000000" w:rsidRDefault="00000000" w14:paraId="00000870"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Learner</w:t>
            </w:r>
          </w:p>
        </w:tc>
        <w:tc>
          <w:tcPr/>
          <w:p w:rsidRPr="00000000" w:rsidR="00000000" w:rsidDel="00000000" w:rsidP="00000000" w:rsidRDefault="00000000" w14:paraId="00000871"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Know purpose of training and roles and responsibilities after training (clear job expectations)</w:t>
            </w:r>
          </w:p>
          <w:p w:rsidRPr="00000000" w:rsidR="00000000" w:rsidDel="00000000" w:rsidP="00000000" w:rsidRDefault="00000000" w14:paraId="00000872"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Expect that training will help performance</w:t>
            </w:r>
          </w:p>
          <w:p w:rsidRPr="00000000" w:rsidR="00000000" w:rsidDel="00000000" w:rsidP="00000000" w:rsidRDefault="00000000" w14:paraId="00000873"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Have community volunteers ―self-select</w:t>
            </w:r>
          </w:p>
          <w:p w:rsidRPr="00000000" w:rsidR="00000000" w:rsidDel="00000000" w:rsidP="00000000" w:rsidRDefault="00000000" w14:paraId="00000874"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Bring relevant materials to share</w:t>
            </w:r>
          </w:p>
          <w:p w:rsidRPr="00000000" w:rsidR="00000000" w:rsidDel="00000000" w:rsidP="00000000" w:rsidRDefault="00000000" w14:paraId="00000875"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76"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Create an action plan</w:t>
            </w:r>
          </w:p>
          <w:p w:rsidRPr="00000000" w:rsidR="00000000" w:rsidDel="00000000" w:rsidP="00000000" w:rsidRDefault="00000000" w14:paraId="00000877"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examples to help make the training relevant to your situation (or bring examples to the training to help develop real solutions and include findings from formative research conducted in your area to identify relevant examples)</w:t>
            </w:r>
          </w:p>
          <w:p w:rsidRPr="00000000" w:rsidR="00000000" w:rsidDel="00000000" w:rsidP="00000000" w:rsidRDefault="00000000" w14:paraId="00000878"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79"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Know what to expect and how to maintain improved skills</w:t>
            </w:r>
          </w:p>
          <w:p w:rsidRPr="00000000" w:rsidR="00000000" w:rsidDel="00000000" w:rsidP="00000000" w:rsidRDefault="00000000" w14:paraId="0000087A"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Be realistic</w:t>
            </w:r>
          </w:p>
          <w:p w:rsidRPr="00000000" w:rsidR="00000000" w:rsidDel="00000000" w:rsidP="00000000" w:rsidRDefault="00000000" w14:paraId="0000087B"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Practice to convert new skills into habits</w:t>
            </w:r>
          </w:p>
          <w:p w:rsidRPr="00000000" w:rsidR="00000000" w:rsidDel="00000000" w:rsidP="00000000" w:rsidRDefault="00000000" w14:paraId="0000087C"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Accountable for using skills</w:t>
            </w:r>
          </w:p>
          <w:p w:rsidRPr="00000000" w:rsidR="00000000" w:rsidDel="00000000" w:rsidP="00000000" w:rsidRDefault="00000000" w14:paraId="0000087D" wp14:textId="77777777">
            <w:pPr>
              <w:rPr>
                <w:rFonts w:ascii="Calibri" w:hAnsi="Calibri" w:eastAsia="Calibri" w:cs="Calibri"/>
                <w:sz w:val="20"/>
                <w:szCs w:val="20"/>
              </w:rPr>
            </w:pPr>
            <w:r w:rsidRPr="00000000" w:rsidDel="00000000" w:rsidR="00000000">
              <w:rPr>
                <w:rtl w:val="0"/>
              </w:rPr>
            </w:r>
          </w:p>
        </w:tc>
      </w:tr>
      <w:tr xmlns:wp14="http://schemas.microsoft.com/office/word/2010/wordml" w14:paraId="12046FC0" wp14:textId="77777777">
        <w:tc>
          <w:tcPr>
            <w:shd w:val="clear" w:fill="f2f2f2"/>
          </w:tcPr>
          <w:p w:rsidRPr="00000000" w:rsidR="00000000" w:rsidDel="00000000" w:rsidP="00000000" w:rsidRDefault="00000000" w14:paraId="0000087E"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Management and Facilitator</w:t>
            </w:r>
          </w:p>
        </w:tc>
        <w:tc>
          <w:tcPr/>
          <w:p w:rsidRPr="00000000" w:rsidR="00000000" w:rsidDel="00000000" w:rsidP="00000000" w:rsidRDefault="00000000" w14:paraId="0000087F" wp14:textId="77777777">
            <w:pPr>
              <w:keepNext w:val="0"/>
              <w:keepLines w:val="0"/>
              <w:widowControl w:val="1"/>
              <w:numPr>
                <w:ilvl w:val="0"/>
                <w:numId w:val="13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Establish selection criteria</w:t>
            </w:r>
          </w:p>
          <w:p w:rsidRPr="00000000" w:rsidR="00000000" w:rsidDel="00000000" w:rsidP="00000000" w:rsidRDefault="00000000" w14:paraId="00000880" wp14:textId="77777777">
            <w:pPr>
              <w:keepNext w:val="0"/>
              <w:keepLines w:val="0"/>
              <w:widowControl w:val="1"/>
              <w:numPr>
                <w:ilvl w:val="0"/>
                <w:numId w:val="13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Establish evaluation criteria</w:t>
            </w:r>
          </w:p>
          <w:p w:rsidRPr="00000000" w:rsidR="00000000" w:rsidDel="00000000" w:rsidP="00000000" w:rsidRDefault="00000000" w14:paraId="00000881" wp14:textId="77777777">
            <w:pPr>
              <w:keepNext w:val="0"/>
              <w:keepLines w:val="0"/>
              <w:widowControl w:val="1"/>
              <w:numPr>
                <w:ilvl w:val="0"/>
                <w:numId w:val="13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Establish criteria for adequate workspace, supplies, equipment, job aids</w:t>
            </w:r>
          </w:p>
          <w:p w:rsidRPr="00000000" w:rsidR="00000000" w:rsidDel="00000000" w:rsidP="00000000" w:rsidRDefault="00000000" w14:paraId="00000882" wp14:textId="77777777">
            <w:pPr>
              <w:keepNext w:val="0"/>
              <w:keepLines w:val="0"/>
              <w:widowControl w:val="1"/>
              <w:numPr>
                <w:ilvl w:val="0"/>
                <w:numId w:val="13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Specify the jobs and tasks to be learned</w:t>
            </w:r>
          </w:p>
          <w:p w:rsidRPr="00000000" w:rsidR="00000000" w:rsidDel="00000000" w:rsidP="00000000" w:rsidRDefault="00000000" w14:paraId="00000883"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84" wp14:textId="77777777">
            <w:pPr>
              <w:keepNext w:val="0"/>
              <w:keepLines w:val="0"/>
              <w:widowControl w:val="1"/>
              <w:numPr>
                <w:ilvl w:val="0"/>
                <w:numId w:val="13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feedback</w:t>
            </w:r>
          </w:p>
          <w:p w:rsidRPr="00000000" w:rsidR="00000000" w:rsidDel="00000000" w:rsidP="00000000" w:rsidRDefault="00000000" w14:paraId="00000885"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86" wp14:textId="77777777">
            <w:pPr>
              <w:keepNext w:val="0"/>
              <w:keepLines w:val="0"/>
              <w:widowControl w:val="1"/>
              <w:numPr>
                <w:ilvl w:val="0"/>
                <w:numId w:val="13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feedback</w:t>
            </w:r>
          </w:p>
          <w:p w:rsidRPr="00000000" w:rsidR="00000000" w:rsidDel="00000000" w:rsidP="00000000" w:rsidRDefault="00000000" w14:paraId="00000887" wp14:textId="77777777">
            <w:pPr>
              <w:keepNext w:val="0"/>
              <w:keepLines w:val="0"/>
              <w:widowControl w:val="1"/>
              <w:numPr>
                <w:ilvl w:val="0"/>
                <w:numId w:val="13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Monitor performance</w:t>
            </w:r>
          </w:p>
          <w:p w:rsidRPr="00000000" w:rsidR="00000000" w:rsidDel="00000000" w:rsidP="00000000" w:rsidRDefault="00000000" w14:paraId="00000888" wp14:textId="77777777">
            <w:pPr>
              <w:rPr>
                <w:rFonts w:ascii="Calibri" w:hAnsi="Calibri" w:eastAsia="Calibri" w:cs="Calibri"/>
                <w:sz w:val="20"/>
                <w:szCs w:val="20"/>
              </w:rPr>
            </w:pPr>
            <w:r w:rsidRPr="00000000" w:rsidDel="00000000" w:rsidR="00000000">
              <w:rPr>
                <w:rtl w:val="0"/>
              </w:rPr>
            </w:r>
          </w:p>
        </w:tc>
      </w:tr>
      <w:tr xmlns:wp14="http://schemas.microsoft.com/office/word/2010/wordml" w14:paraId="2E4B57F5" wp14:textId="77777777">
        <w:tc>
          <w:tcPr>
            <w:shd w:val="clear" w:fill="f2f2f2"/>
          </w:tcPr>
          <w:p w:rsidRPr="00000000" w:rsidR="00000000" w:rsidDel="00000000" w:rsidP="00000000" w:rsidRDefault="00000000" w14:paraId="00000889"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Management and Learner</w:t>
            </w:r>
          </w:p>
        </w:tc>
        <w:tc>
          <w:tcPr/>
          <w:p w:rsidRPr="00000000" w:rsidR="00000000" w:rsidDel="00000000" w:rsidP="00000000" w:rsidRDefault="00000000" w14:paraId="0000088A" wp14:textId="77777777">
            <w:pPr>
              <w:keepNext w:val="0"/>
              <w:keepLines w:val="0"/>
              <w:widowControl w:val="1"/>
              <w:numPr>
                <w:ilvl w:val="0"/>
                <w:numId w:val="13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Conduct situational analysis of training needs</w:t>
            </w:r>
          </w:p>
          <w:p w:rsidRPr="00000000" w:rsidR="00000000" w:rsidDel="00000000" w:rsidP="00000000" w:rsidRDefault="00000000" w14:paraId="0000088B"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8C" wp14:textId="77777777">
            <w:pPr>
              <w:keepNext w:val="0"/>
              <w:keepLines w:val="0"/>
              <w:widowControl w:val="1"/>
              <w:numPr>
                <w:ilvl w:val="0"/>
                <w:numId w:val="13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feedback</w:t>
            </w:r>
          </w:p>
          <w:p w:rsidRPr="00000000" w:rsidR="00000000" w:rsidDel="00000000" w:rsidP="00000000" w:rsidRDefault="00000000" w14:paraId="0000088D"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8E" wp14:textId="77777777">
            <w:pPr>
              <w:keepNext w:val="0"/>
              <w:keepLines w:val="0"/>
              <w:widowControl w:val="1"/>
              <w:numPr>
                <w:ilvl w:val="0"/>
                <w:numId w:val="13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feedback</w:t>
            </w:r>
          </w:p>
          <w:p w:rsidRPr="00000000" w:rsidR="00000000" w:rsidDel="00000000" w:rsidP="00000000" w:rsidRDefault="00000000" w14:paraId="0000088F" wp14:textId="77777777">
            <w:pPr>
              <w:keepNext w:val="0"/>
              <w:keepLines w:val="0"/>
              <w:widowControl w:val="1"/>
              <w:numPr>
                <w:ilvl w:val="0"/>
                <w:numId w:val="13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Monitor performance</w:t>
            </w:r>
          </w:p>
          <w:p w:rsidRPr="00000000" w:rsidR="00000000" w:rsidDel="00000000" w:rsidP="00000000" w:rsidRDefault="00000000" w14:paraId="00000890" wp14:textId="77777777">
            <w:pPr>
              <w:rPr>
                <w:rFonts w:ascii="Calibri" w:hAnsi="Calibri" w:eastAsia="Calibri" w:cs="Calibri"/>
                <w:sz w:val="20"/>
                <w:szCs w:val="20"/>
              </w:rPr>
            </w:pPr>
            <w:r w:rsidRPr="00000000" w:rsidDel="00000000" w:rsidR="00000000">
              <w:rPr>
                <w:rtl w:val="0"/>
              </w:rPr>
            </w:r>
          </w:p>
        </w:tc>
      </w:tr>
      <w:tr xmlns:wp14="http://schemas.microsoft.com/office/word/2010/wordml" w14:paraId="629770C4" wp14:textId="77777777">
        <w:tc>
          <w:tcPr>
            <w:shd w:val="clear" w:fill="f2f2f2"/>
          </w:tcPr>
          <w:p w:rsidRPr="00000000" w:rsidR="00000000" w:rsidDel="00000000" w:rsidP="00000000" w:rsidRDefault="00000000" w14:paraId="00000891"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Management, Facilitator and Learner</w:t>
            </w:r>
          </w:p>
        </w:tc>
        <w:tc>
          <w:tcPr/>
          <w:p w:rsidRPr="00000000" w:rsidR="00000000" w:rsidDel="00000000" w:rsidP="00000000" w:rsidRDefault="00000000" w14:paraId="00000892" wp14:textId="77777777">
            <w:pPr>
              <w:keepNext w:val="0"/>
              <w:keepLines w:val="0"/>
              <w:widowControl w:val="1"/>
              <w:numPr>
                <w:ilvl w:val="0"/>
                <w:numId w:val="140"/>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Conduct needs assessment</w:t>
            </w:r>
          </w:p>
          <w:p w:rsidRPr="00000000" w:rsidR="00000000" w:rsidDel="00000000" w:rsidP="00000000" w:rsidRDefault="00000000" w14:paraId="00000893" wp14:textId="77777777">
            <w:pPr>
              <w:keepNext w:val="0"/>
              <w:keepLines w:val="0"/>
              <w:widowControl w:val="1"/>
              <w:numPr>
                <w:ilvl w:val="0"/>
                <w:numId w:val="140"/>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Establish goals</w:t>
            </w:r>
          </w:p>
          <w:p w:rsidRPr="00000000" w:rsidR="00000000" w:rsidDel="00000000" w:rsidP="00000000" w:rsidRDefault="00000000" w14:paraId="00000894" wp14:textId="77777777">
            <w:pPr>
              <w:keepNext w:val="0"/>
              <w:keepLines w:val="0"/>
              <w:widowControl w:val="1"/>
              <w:numPr>
                <w:ilvl w:val="0"/>
                <w:numId w:val="140"/>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Establish objectives</w:t>
            </w:r>
          </w:p>
          <w:p w:rsidRPr="00000000" w:rsidR="00000000" w:rsidDel="00000000" w:rsidP="00000000" w:rsidRDefault="00000000" w14:paraId="00000895" wp14:textId="77777777">
            <w:pPr>
              <w:keepNext w:val="0"/>
              <w:keepLines w:val="0"/>
              <w:widowControl w:val="1"/>
              <w:numPr>
                <w:ilvl w:val="0"/>
                <w:numId w:val="140"/>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Identify days, times, location (WHEN, WHERE)</w:t>
            </w:r>
          </w:p>
          <w:p w:rsidRPr="00000000" w:rsidR="00000000" w:rsidDel="00000000" w:rsidP="00000000" w:rsidRDefault="00000000" w14:paraId="00000896" wp14:textId="77777777">
            <w:pPr>
              <w:keepNext w:val="0"/>
              <w:keepLines w:val="0"/>
              <w:widowControl w:val="1"/>
              <w:numPr>
                <w:ilvl w:val="0"/>
                <w:numId w:val="140"/>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Establish and commit to system of on-going supervision or mentoring</w:t>
            </w:r>
          </w:p>
          <w:p w:rsidRPr="00000000" w:rsidR="00000000" w:rsidDel="00000000" w:rsidP="00000000" w:rsidRDefault="00000000" w14:paraId="00000897"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98" wp14:textId="77777777">
            <w:pPr>
              <w:keepNext w:val="0"/>
              <w:keepLines w:val="0"/>
              <w:widowControl w:val="1"/>
              <w:numPr>
                <w:ilvl w:val="0"/>
                <w:numId w:val="140"/>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Feedback</w:t>
            </w:r>
          </w:p>
        </w:tc>
        <w:tc>
          <w:tcPr/>
          <w:p w:rsidRPr="00000000" w:rsidR="00000000" w:rsidDel="00000000" w:rsidP="00000000" w:rsidRDefault="00000000" w14:paraId="00000899" wp14:textId="77777777">
            <w:pPr>
              <w:keepNext w:val="0"/>
              <w:keepLines w:val="0"/>
              <w:widowControl w:val="1"/>
              <w:numPr>
                <w:ilvl w:val="0"/>
                <w:numId w:val="140"/>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feedback</w:t>
            </w:r>
          </w:p>
          <w:p w:rsidRPr="00000000" w:rsidR="00000000" w:rsidDel="00000000" w:rsidP="00000000" w:rsidRDefault="00000000" w14:paraId="0000089A" wp14:textId="77777777">
            <w:pPr>
              <w:keepNext w:val="0"/>
              <w:keepLines w:val="0"/>
              <w:widowControl w:val="1"/>
              <w:numPr>
                <w:ilvl w:val="0"/>
                <w:numId w:val="140"/>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Monitor performance</w:t>
            </w:r>
          </w:p>
          <w:p w:rsidRPr="00000000" w:rsidR="00000000" w:rsidDel="00000000" w:rsidP="00000000" w:rsidRDefault="00000000" w14:paraId="0000089B" wp14:textId="77777777">
            <w:pPr>
              <w:keepNext w:val="0"/>
              <w:keepLines w:val="0"/>
              <w:widowControl w:val="1"/>
              <w:numPr>
                <w:ilvl w:val="0"/>
                <w:numId w:val="140"/>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Commit to system of on-going supervision or mentoring</w:t>
            </w:r>
          </w:p>
          <w:p w:rsidRPr="00000000" w:rsidR="00000000" w:rsidDel="00000000" w:rsidP="00000000" w:rsidRDefault="00000000" w14:paraId="0000089C" wp14:textId="77777777">
            <w:pPr>
              <w:rPr>
                <w:rFonts w:ascii="Calibri" w:hAnsi="Calibri" w:eastAsia="Calibri" w:cs="Calibri"/>
                <w:sz w:val="20"/>
                <w:szCs w:val="20"/>
              </w:rPr>
            </w:pPr>
            <w:r w:rsidRPr="00000000" w:rsidDel="00000000" w:rsidR="00000000">
              <w:rPr>
                <w:rtl w:val="0"/>
              </w:rPr>
            </w:r>
          </w:p>
        </w:tc>
      </w:tr>
      <w:tr xmlns:wp14="http://schemas.microsoft.com/office/word/2010/wordml" w14:paraId="258B0864" wp14:textId="77777777">
        <w:tc>
          <w:tcPr>
            <w:shd w:val="clear" w:fill="f2f2f2"/>
          </w:tcPr>
          <w:p w:rsidRPr="00000000" w:rsidR="00000000" w:rsidDel="00000000" w:rsidP="00000000" w:rsidRDefault="00000000" w14:paraId="0000089D"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Facilitator and Learner</w:t>
            </w:r>
          </w:p>
        </w:tc>
        <w:tc>
          <w:tcPr/>
          <w:p w:rsidRPr="00000000" w:rsidR="00000000" w:rsidDel="00000000" w:rsidP="00000000" w:rsidRDefault="00000000" w14:paraId="0000089E" wp14:textId="77777777">
            <w:pPr>
              <w:keepNext w:val="0"/>
              <w:keepLines w:val="0"/>
              <w:widowControl w:val="1"/>
              <w:numPr>
                <w:ilvl w:val="0"/>
                <w:numId w:val="141"/>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Needs assessment feedback</w:t>
            </w:r>
          </w:p>
          <w:p w:rsidRPr="00000000" w:rsidR="00000000" w:rsidDel="00000000" w:rsidP="00000000" w:rsidRDefault="00000000" w14:paraId="0000089F"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A0" wp14:textId="77777777">
            <w:pPr>
              <w:keepNext w:val="0"/>
              <w:keepLines w:val="0"/>
              <w:widowControl w:val="1"/>
              <w:numPr>
                <w:ilvl w:val="0"/>
                <w:numId w:val="141"/>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Feedback</w:t>
            </w:r>
          </w:p>
        </w:tc>
        <w:tc>
          <w:tcPr/>
          <w:p w:rsidRPr="00000000" w:rsidR="00000000" w:rsidDel="00000000" w:rsidP="00000000" w:rsidRDefault="00000000" w14:paraId="000008A1" wp14:textId="77777777">
            <w:pPr>
              <w:keepNext w:val="0"/>
              <w:keepLines w:val="0"/>
              <w:widowControl w:val="1"/>
              <w:numPr>
                <w:ilvl w:val="0"/>
                <w:numId w:val="141"/>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Feedback</w:t>
            </w:r>
          </w:p>
          <w:p w:rsidRPr="00000000" w:rsidR="00000000" w:rsidDel="00000000" w:rsidP="00000000" w:rsidRDefault="00000000" w14:paraId="000008A2" wp14:textId="77777777">
            <w:pPr>
              <w:keepNext w:val="0"/>
              <w:keepLines w:val="0"/>
              <w:widowControl w:val="1"/>
              <w:numPr>
                <w:ilvl w:val="0"/>
                <w:numId w:val="141"/>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Evaluate</w:t>
            </w:r>
          </w:p>
        </w:tc>
      </w:tr>
    </w:tbl>
    <w:p xmlns:wp14="http://schemas.microsoft.com/office/word/2010/wordml" w:rsidRPr="00000000" w:rsidR="00000000" w:rsidDel="00000000" w:rsidP="00000000" w:rsidRDefault="00000000" w14:paraId="000008A3" wp14:textId="77777777">
      <w:pPr>
        <w:spacing w:after="160" w:line="259" w:lineRule="auto"/>
        <w:rPr>
          <w:rFonts w:ascii="Calibri" w:hAnsi="Calibri" w:eastAsia="Calibri" w:cs="Calibri"/>
          <w:color w:val="000000"/>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8A4" wp14:textId="77777777">
      <w:pPr>
        <w:pBdr>
          <w:top w:val="nil" w:sz="0" w:space="0"/>
          <w:left w:val="nil" w:sz="0" w:space="0"/>
          <w:bottom w:val="nil" w:sz="0" w:space="0"/>
          <w:right w:val="nil" w:sz="0" w:space="0"/>
          <w:between w:val="nil" w:sz="0" w:space="0"/>
        </w:pBdr>
        <w:ind w:left="720" w:firstLine="0"/>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A5" wp14:textId="77777777">
      <w:pPr>
        <w:pStyle w:val="Heading3"/>
        <w:rPr/>
      </w:pPr>
      <w:bookmarkStart w:name="_heading=h.184mhaj" w:colFirst="0" w:colLast="0" w:id="98"/>
      <w:bookmarkEnd w:id="98"/>
      <w:r w:rsidRPr="00000000" w:rsidDel="00000000" w:rsidR="00000000">
        <w:rPr>
          <w:rtl w:val="0"/>
        </w:rPr>
        <w:t xml:space="preserve">Appendix C: Training Materials</w:t>
      </w:r>
    </w:p>
    <w:p xmlns:wp14="http://schemas.microsoft.com/office/word/2010/wordml" w:rsidRPr="00000000" w:rsidR="00000000" w:rsidDel="00000000" w:rsidP="00000000" w:rsidRDefault="00000000" w14:paraId="000008A6" wp14:textId="77777777">
      <w:pPr>
        <w:pBdr>
          <w:top w:val="nil" w:sz="0" w:space="0"/>
          <w:left w:val="nil" w:sz="0" w:space="0"/>
          <w:bottom w:val="nil" w:sz="0" w:space="0"/>
          <w:right w:val="nil" w:sz="0" w:space="0"/>
          <w:between w:val="nil" w:sz="0" w:space="0"/>
        </w:pBdr>
        <w:ind w:left="720" w:firstLine="0"/>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A7"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A8" wp14:textId="77777777">
      <w:pPr>
        <w:rPr>
          <w:rFonts w:ascii="Calibri" w:hAnsi="Calibri" w:eastAsia="Calibri" w:cs="Calibri"/>
          <w:b w:val="1"/>
        </w:rPr>
      </w:pPr>
      <w:r w:rsidRPr="00000000" w:rsidDel="00000000" w:rsidR="00000000">
        <w:rPr>
          <w:rFonts w:ascii="Calibri" w:hAnsi="Calibri" w:eastAsia="Calibri" w:cs="Calibri"/>
          <w:b w:val="1"/>
          <w:rtl w:val="0"/>
        </w:rPr>
        <w:t xml:space="preserve">Face to Face Training Room Set-up</w:t>
      </w:r>
    </w:p>
    <w:p xmlns:wp14="http://schemas.microsoft.com/office/word/2010/wordml" w:rsidRPr="00000000" w:rsidR="00000000" w:rsidDel="00000000" w:rsidP="00000000" w:rsidRDefault="00000000" w14:paraId="000008A9"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AA" wp14:textId="77777777">
      <w:pPr>
        <w:rPr>
          <w:rFonts w:ascii="Calibri" w:hAnsi="Calibri" w:eastAsia="Calibri" w:cs="Calibri"/>
        </w:rPr>
      </w:pPr>
      <w:r w:rsidRPr="00000000" w:rsidDel="00000000" w:rsidR="00000000">
        <w:rPr>
          <w:rFonts w:ascii="Calibri" w:hAnsi="Calibri" w:eastAsia="Calibri" w:cs="Calibri"/>
          <w:rtl w:val="0"/>
        </w:rPr>
        <w:t xml:space="preserve">Room Layout</w:t>
      </w:r>
    </w:p>
    <w:p xmlns:wp14="http://schemas.microsoft.com/office/word/2010/wordml" w:rsidRPr="00000000" w:rsidR="00000000" w:rsidDel="00000000" w:rsidP="00000000" w:rsidRDefault="00000000" w14:paraId="000008AB" wp14:textId="77777777">
      <w:pPr>
        <w:numPr>
          <w:ilvl w:val="0"/>
          <w:numId w:val="117"/>
        </w:numPr>
        <w:pBdr>
          <w:top w:val="nil" w:sz="0" w:space="0"/>
          <w:left w:val="nil" w:sz="0" w:space="0"/>
          <w:bottom w:val="nil" w:sz="0" w:space="0"/>
          <w:right w:val="nil" w:sz="0" w:space="0"/>
          <w:between w:val="nil" w:sz="0" w:space="0"/>
        </w:pBdr>
        <w:ind w:left="720" w:hanging="360"/>
        <w:jc w:val="both"/>
        <w:rPr/>
      </w:pPr>
      <w:r w:rsidRPr="00000000" w:rsidDel="00000000" w:rsidR="00000000">
        <w:rPr>
          <w:rFonts w:ascii="Calibri" w:hAnsi="Calibri" w:eastAsia="Calibri" w:cs="Calibri"/>
          <w:rtl w:val="0"/>
        </w:rPr>
        <w:t xml:space="preserve">Tables for group work and facilitation preparation</w:t>
      </w:r>
      <w:r w:rsidRPr="00000000" w:rsidDel="00000000" w:rsidR="00000000">
        <w:rPr>
          <w:rFonts w:ascii="Calibri" w:hAnsi="Calibri" w:eastAsia="Calibri" w:cs="Calibri"/>
          <w:color w:val="000000"/>
          <w:rtl w:val="0"/>
        </w:rPr>
        <w:t xml:space="preserve"> allowing physical distancing of 2 meters apart between participants.</w:t>
      </w:r>
    </w:p>
    <w:p xmlns:wp14="http://schemas.microsoft.com/office/word/2010/wordml" w:rsidRPr="00000000" w:rsidR="00000000" w:rsidDel="00000000" w:rsidP="00000000" w:rsidRDefault="00000000" w14:paraId="000008AC" wp14:textId="77777777">
      <w:pPr>
        <w:keepNext w:val="0"/>
        <w:keepLines w:val="0"/>
        <w:widowControl w:val="1"/>
        <w:numPr>
          <w:ilvl w:val="0"/>
          <w:numId w:val="54"/>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8AD" wp14:textId="77777777">
      <w:pPr>
        <w:keepNext w:val="0"/>
        <w:keepLines w:val="0"/>
        <w:widowControl w:val="1"/>
        <w:numPr>
          <w:ilvl w:val="0"/>
          <w:numId w:val="54"/>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Wall space for hanging flipchart material </w:t>
      </w:r>
    </w:p>
    <w:p xmlns:wp14="http://schemas.microsoft.com/office/word/2010/wordml" w:rsidRPr="00000000" w:rsidR="00000000" w:rsidDel="00000000" w:rsidP="00000000" w:rsidRDefault="00000000" w14:paraId="000008A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8AF" wp14:textId="77777777">
      <w:pPr>
        <w:rPr>
          <w:rFonts w:ascii="Calibri" w:hAnsi="Calibri" w:eastAsia="Calibri" w:cs="Calibri"/>
        </w:rPr>
      </w:pPr>
      <w:r w:rsidRPr="00000000" w:rsidDel="00000000" w:rsidR="00000000">
        <w:rPr>
          <w:rFonts w:ascii="Calibri" w:hAnsi="Calibri" w:eastAsia="Calibri" w:cs="Calibri"/>
          <w:rtl w:val="0"/>
        </w:rPr>
        <w:t xml:space="preserve">Training Materials: </w:t>
      </w:r>
    </w:p>
    <w:p xmlns:wp14="http://schemas.microsoft.com/office/word/2010/wordml" w:rsidRPr="00000000" w:rsidR="00000000" w:rsidDel="00000000" w:rsidP="00000000" w:rsidRDefault="00000000" w14:paraId="000008B0"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Facilitator’s Guide: 1 per Facilitator</w:t>
      </w:r>
    </w:p>
    <w:p xmlns:wp14="http://schemas.microsoft.com/office/word/2010/wordml" w:rsidRPr="00000000" w:rsidR="00000000" w:rsidDel="00000000" w:rsidP="00000000" w:rsidRDefault="00000000" w14:paraId="000008B1"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Global COVID-19 Counselling Cards: 1 per Facilitator and 1 per Participant </w:t>
      </w:r>
    </w:p>
    <w:p xmlns:wp14="http://schemas.microsoft.com/office/word/2010/wordml" w:rsidRPr="00000000" w:rsidR="00000000" w:rsidDel="00000000" w:rsidP="00000000" w:rsidRDefault="00000000" w14:paraId="000008B2"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Myanmar IYCF Counselling Cards: 1 per Facilitator and 1 per Participant</w:t>
      </w:r>
    </w:p>
    <w:p xmlns:wp14="http://schemas.microsoft.com/office/word/2010/wordml" w:rsidRPr="00000000" w:rsidR="00000000" w:rsidDel="00000000" w:rsidP="00000000" w:rsidRDefault="00000000" w14:paraId="000008B3"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Key Messages Booklet: 1 per Facilitator and 1 per Participant </w:t>
      </w:r>
    </w:p>
    <w:p xmlns:wp14="http://schemas.microsoft.com/office/word/2010/wordml" w:rsidRPr="00000000" w:rsidR="00000000" w:rsidDel="00000000" w:rsidP="00000000" w:rsidRDefault="00000000" w14:paraId="000008B4"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COVID-19 Nutrition Program Adaptation Guidance: 1 per Facilitator and 1 per Participant</w:t>
      </w:r>
    </w:p>
    <w:p xmlns:wp14="http://schemas.microsoft.com/office/word/2010/wordml" w:rsidRPr="00000000" w:rsidR="00000000" w:rsidDel="00000000" w:rsidP="00000000" w:rsidRDefault="00000000" w14:paraId="000008B5"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Print-out of Case Studies: 1 per Facilitator and 1 per Participant</w:t>
      </w:r>
    </w:p>
    <w:p xmlns:wp14="http://schemas.microsoft.com/office/word/2010/wordml" w:rsidRPr="00000000" w:rsidR="00000000" w:rsidDel="00000000" w:rsidP="00000000" w:rsidRDefault="00000000" w14:paraId="000008B6" wp14:textId="77777777">
      <w:pPr>
        <w:numPr>
          <w:ilvl w:val="0"/>
          <w:numId w:val="47"/>
        </w:numPr>
        <w:pBdr>
          <w:top w:val="nil" w:sz="0" w:space="0"/>
          <w:left w:val="nil" w:sz="0" w:space="0"/>
          <w:bottom w:val="nil" w:sz="0" w:space="0"/>
          <w:right w:val="nil" w:sz="0" w:space="0"/>
          <w:between w:val="nil" w:sz="0" w:space="0"/>
        </w:pBdr>
        <w:ind w:left="720" w:hanging="360"/>
        <w:jc w:val="both"/>
        <w:rPr/>
      </w:pPr>
      <w:r w:rsidRPr="00000000" w:rsidDel="00000000" w:rsidR="00000000">
        <w:rPr>
          <w:rFonts w:ascii="Calibri" w:hAnsi="Calibri" w:eastAsia="Calibri" w:cs="Calibri"/>
          <w:color w:val="000000"/>
          <w:rtl w:val="0"/>
        </w:rPr>
        <w:t xml:space="preserve">Print-outs of selected images in the PowerPoint presentations: A set per Facilitator and a set per Participant.</w:t>
      </w:r>
    </w:p>
    <w:p xmlns:wp14="http://schemas.microsoft.com/office/word/2010/wordml" w:rsidRPr="00000000" w:rsidR="00000000" w:rsidDel="00000000" w:rsidP="00000000" w:rsidRDefault="00000000" w14:paraId="000008B7"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B8" wp14:textId="77777777">
      <w:pPr>
        <w:rPr>
          <w:rFonts w:ascii="Calibri" w:hAnsi="Calibri" w:eastAsia="Calibri" w:cs="Calibri"/>
        </w:rPr>
      </w:pPr>
      <w:r w:rsidRPr="00000000" w:rsidDel="00000000" w:rsidR="00000000">
        <w:rPr>
          <w:rFonts w:ascii="Calibri" w:hAnsi="Calibri" w:eastAsia="Calibri" w:cs="Calibri"/>
          <w:rtl w:val="0"/>
        </w:rPr>
        <w:t xml:space="preserve">Other Materials:</w:t>
      </w:r>
    </w:p>
    <w:p xmlns:wp14="http://schemas.microsoft.com/office/word/2010/wordml" w:rsidRPr="00000000" w:rsidR="00000000" w:rsidDel="00000000" w:rsidP="00000000" w:rsidRDefault="00000000" w14:paraId="000008B9"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Name card materials: [e.g., hard paper, punch, safety pins] </w:t>
      </w:r>
    </w:p>
    <w:p xmlns:wp14="http://schemas.microsoft.com/office/word/2010/wordml" w:rsidRPr="00000000" w:rsidR="00000000" w:rsidDel="00000000" w:rsidP="00000000" w:rsidRDefault="00000000" w14:paraId="000008BA"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Flipchart paper, flipchart stands: 4</w:t>
      </w:r>
    </w:p>
    <w:p xmlns:wp14="http://schemas.microsoft.com/office/word/2010/wordml" w:rsidRPr="00000000" w:rsidR="00000000" w:rsidDel="00000000" w:rsidP="00000000" w:rsidRDefault="00000000" w14:paraId="000008BB"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Markers: black, blue, green; a few red</w:t>
      </w:r>
    </w:p>
    <w:p xmlns:wp14="http://schemas.microsoft.com/office/word/2010/wordml" w:rsidRPr="00000000" w:rsidR="00000000" w:rsidDel="00000000" w:rsidP="00000000" w:rsidRDefault="00000000" w14:paraId="000008BC"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Masking tape or sticky putty, glue stick, stapler, staples, scissors </w:t>
      </w:r>
    </w:p>
    <w:p xmlns:wp14="http://schemas.microsoft.com/office/word/2010/wordml" w:rsidRPr="00000000" w:rsidR="00000000" w:rsidDel="00000000" w:rsidP="00000000" w:rsidRDefault="00000000" w14:paraId="000008BD"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Certificate (requirements) </w:t>
      </w:r>
    </w:p>
    <w:p xmlns:wp14="http://schemas.microsoft.com/office/word/2010/wordml" w:rsidRPr="00000000" w:rsidR="00000000" w:rsidDel="00000000" w:rsidP="00000000" w:rsidRDefault="00000000" w14:paraId="000008BE"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MUAC Tape: 1 per Facilitator and 1 per Participant</w:t>
      </w:r>
    </w:p>
    <w:p xmlns:wp14="http://schemas.microsoft.com/office/word/2010/wordml" w:rsidRPr="00000000" w:rsidR="00000000" w:rsidDel="00000000" w:rsidP="00000000" w:rsidRDefault="00000000" w14:paraId="000008BF" wp14:textId="77777777">
      <w:pPr>
        <w:numPr>
          <w:ilvl w:val="0"/>
          <w:numId w:val="47"/>
        </w:numPr>
        <w:pBdr>
          <w:top w:val="nil" w:sz="0" w:space="0"/>
          <w:left w:val="nil" w:sz="0" w:space="0"/>
          <w:bottom w:val="nil" w:sz="0" w:space="0"/>
          <w:right w:val="nil" w:sz="0" w:space="0"/>
          <w:between w:val="nil" w:sz="0" w:space="0"/>
        </w:pBdr>
        <w:ind w:left="720" w:hanging="360"/>
        <w:jc w:val="both"/>
        <w:rPr/>
      </w:pPr>
      <w:r w:rsidRPr="00000000" w:rsidDel="00000000" w:rsidR="00000000">
        <w:rPr>
          <w:rFonts w:ascii="Calibri" w:hAnsi="Calibri" w:eastAsia="Calibri" w:cs="Calibri"/>
          <w:color w:val="000000"/>
          <w:rtl w:val="0"/>
        </w:rPr>
        <w:t xml:space="preserve">MNP: 1 per Facilitator and 1 per participant</w:t>
      </w:r>
    </w:p>
    <w:p xmlns:wp14="http://schemas.microsoft.com/office/word/2010/wordml" w:rsidRPr="00000000" w:rsidR="00000000" w:rsidDel="00000000" w:rsidP="00000000" w:rsidRDefault="00000000" w14:paraId="000008C0" wp14:textId="77777777">
      <w:pPr>
        <w:numPr>
          <w:ilvl w:val="0"/>
          <w:numId w:val="47"/>
        </w:numPr>
        <w:pBdr>
          <w:top w:val="nil" w:sz="0" w:space="0"/>
          <w:left w:val="nil" w:sz="0" w:space="0"/>
          <w:bottom w:val="nil" w:sz="0" w:space="0"/>
          <w:right w:val="nil" w:sz="0" w:space="0"/>
          <w:between w:val="nil" w:sz="0" w:space="0"/>
        </w:pBdr>
        <w:ind w:left="720" w:hanging="360"/>
        <w:jc w:val="both"/>
        <w:rPr/>
      </w:pPr>
      <w:r w:rsidRPr="00000000" w:rsidDel="00000000" w:rsidR="00000000">
        <w:rPr>
          <w:rFonts w:ascii="Calibri" w:hAnsi="Calibri" w:eastAsia="Calibri" w:cs="Calibri"/>
          <w:color w:val="000000"/>
          <w:rtl w:val="0"/>
        </w:rPr>
        <w:t xml:space="preserve">RUTF: 1 per Facilitator and 1 per participant</w:t>
      </w:r>
    </w:p>
    <w:p xmlns:wp14="http://schemas.microsoft.com/office/word/2010/wordml" w:rsidRPr="00000000" w:rsidR="00000000" w:rsidDel="00000000" w:rsidP="00000000" w:rsidRDefault="00000000" w14:paraId="000008C1"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C2"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8C3" wp14:textId="77777777">
      <w:pPr>
        <w:rPr>
          <w:rFonts w:ascii="Calibri" w:hAnsi="Calibri" w:eastAsia="Calibri" w:cs="Calibri"/>
          <w:b w:val="1"/>
        </w:rPr>
      </w:pPr>
      <w:r w:rsidRPr="00000000" w:rsidDel="00000000" w:rsidR="00000000">
        <w:rPr>
          <w:rFonts w:ascii="Calibri" w:hAnsi="Calibri" w:eastAsia="Calibri" w:cs="Calibri"/>
          <w:b w:val="1"/>
          <w:rtl w:val="0"/>
        </w:rPr>
        <w:t xml:space="preserve">Online Training Preparation</w:t>
      </w:r>
    </w:p>
    <w:p xmlns:wp14="http://schemas.microsoft.com/office/word/2010/wordml" w:rsidRPr="00000000" w:rsidR="00000000" w:rsidDel="00000000" w:rsidP="00000000" w:rsidRDefault="00000000" w14:paraId="000008C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8C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 advance of the training email the following to the Facilitators and Participants</w:t>
      </w:r>
    </w:p>
    <w:p xmlns:wp14="http://schemas.microsoft.com/office/word/2010/wordml" w:rsidRPr="00000000" w:rsidR="00000000" w:rsidDel="00000000" w:rsidP="00000000" w:rsidRDefault="00000000" w14:paraId="000008C6"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Facilitator’s Guide: 1 per Facilitator</w:t>
      </w:r>
    </w:p>
    <w:p xmlns:wp14="http://schemas.microsoft.com/office/word/2010/wordml" w:rsidRPr="00000000" w:rsidR="00000000" w:rsidDel="00000000" w:rsidP="00000000" w:rsidRDefault="00000000" w14:paraId="000008C7"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Global COVID-19 Counselling Cards: 1 per Facilitator and 1 per Participant </w:t>
      </w:r>
    </w:p>
    <w:p xmlns:wp14="http://schemas.microsoft.com/office/word/2010/wordml" w:rsidRPr="00000000" w:rsidR="00000000" w:rsidDel="00000000" w:rsidP="00000000" w:rsidRDefault="00000000" w14:paraId="000008C8"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Myanmar IYCF Counselling Cards: 1 per Facilitator and 1 per Participant</w:t>
      </w:r>
    </w:p>
    <w:p xmlns:wp14="http://schemas.microsoft.com/office/word/2010/wordml" w:rsidRPr="00000000" w:rsidR="00000000" w:rsidDel="00000000" w:rsidP="00000000" w:rsidRDefault="00000000" w14:paraId="000008C9"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Key Messages Booklet: 1 per Facilitator and 1 per Participant </w:t>
      </w:r>
    </w:p>
    <w:p xmlns:wp14="http://schemas.microsoft.com/office/word/2010/wordml" w:rsidRPr="00000000" w:rsidR="00000000" w:rsidDel="00000000" w:rsidP="00000000" w:rsidRDefault="00000000" w14:paraId="000008CA"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COVID-19 Nutrition Program Adaptation Guidance: 1 per Facilitator and 1 per Participant</w:t>
      </w:r>
    </w:p>
    <w:p xmlns:wp14="http://schemas.microsoft.com/office/word/2010/wordml" w:rsidRPr="00000000" w:rsidR="00000000" w:rsidDel="00000000" w:rsidP="00000000" w:rsidRDefault="00000000" w14:paraId="000008CB"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Case Studies: 1 per Facilitator and 1 per Participant</w:t>
      </w:r>
    </w:p>
    <w:p xmlns:wp14="http://schemas.microsoft.com/office/word/2010/wordml" w:rsidRPr="00000000" w:rsidR="00000000" w:rsidDel="00000000" w:rsidP="00000000" w:rsidRDefault="00000000" w14:paraId="000008CC"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CD" wp14:textId="77777777">
      <w:pPr>
        <w:rPr>
          <w:rFonts w:ascii="Calibri" w:hAnsi="Calibri" w:eastAsia="Calibri" w:cs="Calibri"/>
        </w:rPr>
      </w:pPr>
      <w:r w:rsidRPr="00000000" w:rsidDel="00000000" w:rsidR="00000000">
        <w:rPr>
          <w:rFonts w:ascii="Calibri" w:hAnsi="Calibri" w:eastAsia="Calibri" w:cs="Calibri"/>
          <w:rtl w:val="0"/>
        </w:rPr>
        <w:t xml:space="preserve">Other Materials:</w:t>
      </w:r>
    </w:p>
    <w:p xmlns:wp14="http://schemas.microsoft.com/office/word/2010/wordml" w:rsidRPr="00000000" w:rsidR="00000000" w:rsidDel="00000000" w:rsidP="00000000" w:rsidRDefault="00000000" w14:paraId="000008CE" wp14:textId="77777777">
      <w:pPr>
        <w:keepNext w:val="0"/>
        <w:keepLines w:val="0"/>
        <w:widowControl w:val="1"/>
        <w:numPr>
          <w:ilvl w:val="0"/>
          <w:numId w:val="46"/>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Ensure each participant has a MUAC tape available</w:t>
      </w:r>
    </w:p>
    <w:p xmlns:wp14="http://schemas.microsoft.com/office/word/2010/wordml" w:rsidRPr="00000000" w:rsidR="00000000" w:rsidDel="00000000" w:rsidP="00000000" w:rsidRDefault="00000000" w14:paraId="000008CF" wp14:textId="77777777">
      <w:pPr>
        <w:keepNext w:val="0"/>
        <w:keepLines w:val="0"/>
        <w:widowControl w:val="1"/>
        <w:numPr>
          <w:ilvl w:val="0"/>
          <w:numId w:val="46"/>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Each Facilitator to have MNP RUTF and samples of routine medication (Amoxicillin, Vitamin A, deworming tablets) for demonstrations</w:t>
      </w:r>
    </w:p>
    <w:p xmlns:wp14="http://schemas.microsoft.com/office/word/2010/wordml" w:rsidRPr="00000000" w:rsidR="00000000" w:rsidDel="00000000" w:rsidP="00000000" w:rsidRDefault="00000000" w14:paraId="000008D0" wp14:textId="77777777">
      <w:pPr>
        <w:pBdr>
          <w:top w:val="nil" w:sz="0" w:space="0"/>
          <w:left w:val="nil" w:sz="0" w:space="0"/>
          <w:bottom w:val="nil" w:sz="0" w:space="0"/>
          <w:right w:val="nil" w:sz="0" w:space="0"/>
          <w:between w:val="nil" w:sz="0" w:space="0"/>
        </w:pBdr>
        <w:ind w:left="720" w:firstLine="0"/>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D1" wp14:textId="77777777">
      <w:pPr>
        <w:pBdr>
          <w:top w:val="nil" w:sz="0" w:space="0"/>
          <w:left w:val="nil" w:sz="0" w:space="0"/>
          <w:bottom w:val="nil" w:sz="0" w:space="0"/>
          <w:right w:val="nil" w:sz="0" w:space="0"/>
          <w:between w:val="nil" w:sz="0" w:space="0"/>
        </w:pBdr>
        <w:ind w:left="720" w:firstLine="0"/>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D2" wp14:textId="77777777">
      <w:pPr>
        <w:pStyle w:val="Heading3"/>
        <w:rPr>
          <w:rFonts w:ascii="Calibri" w:hAnsi="Calibri" w:eastAsia="Calibri" w:cs="Calibri"/>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8D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D4"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D5"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D6" wp14:textId="77777777">
      <w:pPr>
        <w:rPr>
          <w:rFonts w:ascii="Calibri" w:hAnsi="Calibri" w:eastAsia="Calibri" w:cs="Calibri"/>
          <w:b w:val="1"/>
          <w:sz w:val="28"/>
          <w:szCs w:val="28"/>
        </w:rPr>
      </w:pPr>
      <w:bookmarkStart w:name="_heading=h.meukdy" w:colFirst="0" w:colLast="0" w:id="99"/>
      <w:bookmarkEnd w:id="99"/>
      <w:r w:rsidRPr="00000000" w:rsidDel="00000000" w:rsidR="00000000">
        <w:rPr>
          <w:rFonts w:ascii="Calibri" w:hAnsi="Calibri" w:eastAsia="Calibri" w:cs="Calibri"/>
          <w:b w:val="1"/>
          <w:sz w:val="28"/>
          <w:szCs w:val="28"/>
          <w:rtl w:val="0"/>
        </w:rPr>
        <w:t xml:space="preserve">Appendix D: Scenarios</w:t>
      </w:r>
    </w:p>
    <w:p xmlns:wp14="http://schemas.microsoft.com/office/word/2010/wordml" w:rsidRPr="00000000" w:rsidR="00000000" w:rsidDel="00000000" w:rsidP="00000000" w:rsidRDefault="00000000" w14:paraId="000008D7"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Scenario 1:  prevention measures and action during screening in homes</w:t>
      </w:r>
    </w:p>
    <w:p xmlns:wp14="http://schemas.microsoft.com/office/word/2010/wordml" w:rsidRPr="00000000" w:rsidR="00000000" w:rsidDel="00000000" w:rsidP="00000000" w:rsidRDefault="00000000" w14:paraId="000008D8"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8D9" wp14:textId="77777777">
      <w:pPr>
        <w:jc w:val="both"/>
        <w:rPr>
          <w:rFonts w:ascii="Calibri" w:hAnsi="Calibri" w:eastAsia="Calibri" w:cs="Calibri"/>
        </w:rPr>
      </w:pPr>
      <w:r w:rsidRPr="00000000" w:rsidDel="00000000" w:rsidR="00000000">
        <w:rPr>
          <w:rFonts w:ascii="Calibri" w:hAnsi="Calibri" w:eastAsia="Calibri" w:cs="Calibri"/>
          <w:rtl w:val="0"/>
        </w:rPr>
        <w:t xml:space="preserve">Than Than Aye, the village BHS is on her regular household visits. She is happy that some mothers who were not ready to be counselled about their children’s nutrition status have finally agreed to get their children screened. In her excitement, she forgot to bring her sanitizer. </w:t>
      </w:r>
    </w:p>
    <w:p xmlns:wp14="http://schemas.microsoft.com/office/word/2010/wordml" w:rsidRPr="00000000" w:rsidR="00000000" w:rsidDel="00000000" w:rsidP="00000000" w:rsidRDefault="00000000" w14:paraId="000008D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DB" wp14:textId="77777777">
      <w:pPr>
        <w:jc w:val="both"/>
        <w:rPr>
          <w:rFonts w:ascii="Calibri" w:hAnsi="Calibri" w:eastAsia="Calibri" w:cs="Calibri"/>
        </w:rPr>
      </w:pPr>
      <w:r w:rsidRPr="00000000" w:rsidDel="00000000" w:rsidR="00000000">
        <w:rPr>
          <w:rFonts w:ascii="Calibri" w:hAnsi="Calibri" w:eastAsia="Calibri" w:cs="Calibri"/>
          <w:rtl w:val="0"/>
        </w:rPr>
        <w:t xml:space="preserve">She meets San San Win, whose daughter is obviously very  malnourished. She also notices that the daughter is coughing and appears to have a fever. Then Aye gets worried and thinks – what if she has got infected with COVID-19? San San Win has only recently agreed to do the nutrition screening, how do I handle this?’ </w:t>
      </w:r>
    </w:p>
    <w:p xmlns:wp14="http://schemas.microsoft.com/office/word/2010/wordml" w:rsidRPr="00000000" w:rsidR="00000000" w:rsidDel="00000000" w:rsidP="00000000" w:rsidRDefault="00000000" w14:paraId="000008D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DD" wp14:textId="77777777">
      <w:pPr>
        <w:jc w:val="both"/>
        <w:rPr>
          <w:rFonts w:ascii="Calibri" w:hAnsi="Calibri" w:eastAsia="Calibri" w:cs="Calibri"/>
        </w:rPr>
      </w:pPr>
      <w:r w:rsidRPr="00000000" w:rsidDel="00000000" w:rsidR="00000000">
        <w:rPr>
          <w:rFonts w:ascii="Calibri" w:hAnsi="Calibri" w:eastAsia="Calibri" w:cs="Calibri"/>
          <w:rtl w:val="0"/>
        </w:rPr>
        <w:t xml:space="preserve">Question: How could Than Than Aye have planned better? What should she say/do for San San Win’s daughter?</w:t>
      </w:r>
    </w:p>
    <w:p xmlns:wp14="http://schemas.microsoft.com/office/word/2010/wordml" w:rsidRPr="00000000" w:rsidR="00000000" w:rsidDel="00000000" w:rsidP="00000000" w:rsidRDefault="00000000" w14:paraId="000008DE"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8DF"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0"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1"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2"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3"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4"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5"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6"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7"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8"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9"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A"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B"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C"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D"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E"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F"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F0"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F1"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F2"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F3" wp14:textId="77777777">
      <w:pPr>
        <w:keepNext w:val="1"/>
        <w:keepLines w:val="1"/>
        <w:spacing w:before="280" w:after="80" w:line="259" w:lineRule="auto"/>
        <w:jc w:val="both"/>
        <w:rPr>
          <w:rFonts w:ascii="Calibri" w:hAnsi="Calibri" w:eastAsia="Calibri" w:cs="Calibri"/>
          <w:b w:val="1"/>
          <w:sz w:val="28"/>
          <w:szCs w:val="28"/>
        </w:rPr>
      </w:pPr>
      <w:bookmarkStart w:name="_heading=h.36ei31r" w:colFirst="0" w:colLast="0" w:id="100"/>
      <w:bookmarkEnd w:id="100"/>
      <w:r w:rsidRPr="00000000" w:rsidDel="00000000" w:rsidR="00000000">
        <w:rPr>
          <w:rFonts w:ascii="Calibri" w:hAnsi="Calibri" w:eastAsia="Calibri" w:cs="Calibri"/>
          <w:b w:val="1"/>
          <w:sz w:val="28"/>
          <w:szCs w:val="28"/>
          <w:rtl w:val="0"/>
        </w:rPr>
        <w:t xml:space="preserve">Appendix E: Pre and Post Test Questions</w:t>
      </w:r>
    </w:p>
    <w:p xmlns:wp14="http://schemas.microsoft.com/office/word/2010/wordml" w:rsidRPr="00000000" w:rsidR="00000000" w:rsidDel="00000000" w:rsidP="00000000" w:rsidRDefault="00000000" w14:paraId="000008F4" wp14:textId="77777777">
      <w:pPr>
        <w:rPr/>
      </w:pPr>
      <w:r w:rsidRPr="00000000" w:rsidDel="00000000" w:rsidR="00000000">
        <w:rPr>
          <w:rFonts w:ascii="Arial" w:hAnsi="Arial" w:eastAsia="Arial" w:cs="Arial"/>
          <w:b w:val="1"/>
          <w:color w:val="000000"/>
          <w:rtl w:val="0"/>
        </w:rPr>
        <w:t xml:space="preserve">Pre and Post Test</w:t>
      </w:r>
      <w:r w:rsidRPr="00000000" w:rsidDel="00000000" w:rsidR="00000000">
        <w:rPr>
          <w:rtl w:val="0"/>
        </w:rPr>
      </w:r>
    </w:p>
    <w:p xmlns:wp14="http://schemas.microsoft.com/office/word/2010/wordml" w:rsidRPr="00000000" w:rsidR="00000000" w:rsidDel="00000000" w:rsidP="00000000" w:rsidRDefault="00000000" w14:paraId="000008F5"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8F6" wp14:textId="77777777">
      <w:pPr>
        <w:rPr/>
      </w:pPr>
      <w:r w:rsidRPr="00000000" w:rsidDel="00000000" w:rsidR="00000000">
        <w:rPr>
          <w:rFonts w:ascii="Arial" w:hAnsi="Arial" w:eastAsia="Arial" w:cs="Arial"/>
          <w:color w:val="000000"/>
          <w:sz w:val="22"/>
          <w:szCs w:val="22"/>
          <w:rtl w:val="0"/>
        </w:rPr>
        <w:t xml:space="preserve">1. Name two important COVID-19 guidance documents for nutrition.</w:t>
      </w:r>
      <w:r w:rsidRPr="00000000" w:rsidDel="00000000" w:rsidR="00000000">
        <w:rPr>
          <w:rtl w:val="0"/>
        </w:rPr>
      </w:r>
    </w:p>
    <w:p xmlns:wp14="http://schemas.microsoft.com/office/word/2010/wordml" w:rsidRPr="00000000" w:rsidR="00000000" w:rsidDel="00000000" w:rsidP="00000000" w:rsidRDefault="00000000" w14:paraId="000008F7" wp14:textId="77777777">
      <w:pPr>
        <w:rPr/>
      </w:pPr>
      <w:r w:rsidRPr="00000000" w:rsidDel="00000000" w:rsidR="00000000">
        <w:rPr>
          <w:rFonts w:ascii="Arial" w:hAnsi="Arial" w:eastAsia="Arial" w:cs="Arial"/>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w:t>
      </w:r>
      <w:r w:rsidRPr="00000000" w:rsidDel="00000000" w:rsidR="00000000">
        <w:rPr>
          <w:rtl w:val="0"/>
        </w:rPr>
      </w:r>
    </w:p>
    <w:p xmlns:wp14="http://schemas.microsoft.com/office/word/2010/wordml" w:rsidRPr="00000000" w:rsidR="00000000" w:rsidDel="00000000" w:rsidP="00000000" w:rsidRDefault="00000000" w14:paraId="000008F8" wp14:textId="77777777">
      <w:pPr>
        <w:spacing w:after="160" w:lineRule="auto"/>
        <w:rPr/>
      </w:pPr>
      <w:r w:rsidRPr="00000000" w:rsidDel="00000000" w:rsidR="00000000">
        <w:rPr>
          <w:rFonts w:ascii="Arial" w:hAnsi="Arial" w:eastAsia="Arial" w:cs="Arial"/>
          <w:color w:val="000000"/>
          <w:sz w:val="22"/>
          <w:szCs w:val="22"/>
          <w:rtl w:val="0"/>
        </w:rPr>
        <w:t xml:space="preserve">2. List at least 5 key actions health workers should carry out to reduce the risk of transmission of COVID-19. </w:t>
      </w:r>
      <w:r w:rsidRPr="00000000" w:rsidDel="00000000" w:rsidR="00000000">
        <w:rPr>
          <w:rtl w:val="0"/>
        </w:rPr>
      </w:r>
    </w:p>
    <w:p xmlns:wp14="http://schemas.microsoft.com/office/word/2010/wordml" w:rsidRPr="00000000" w:rsidR="00000000" w:rsidDel="00000000" w:rsidP="00000000" w:rsidRDefault="00000000" w14:paraId="000008F9" wp14:textId="77777777">
      <w:pPr>
        <w:rPr/>
      </w:pPr>
      <w:r w:rsidRPr="00000000" w:rsidDel="00000000" w:rsidR="00000000">
        <w:rPr>
          <w:rFonts w:ascii="Arial" w:hAnsi="Arial" w:eastAsia="Arial" w:cs="Arial"/>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w:t>
      </w:r>
      <w:r w:rsidRPr="00000000" w:rsidDel="00000000" w:rsidR="00000000">
        <w:rPr>
          <w:rtl w:val="0"/>
        </w:rPr>
      </w:r>
    </w:p>
    <w:p xmlns:wp14="http://schemas.microsoft.com/office/word/2010/wordml" w:rsidRPr="00000000" w:rsidR="00000000" w:rsidDel="00000000" w:rsidP="00000000" w:rsidRDefault="00000000" w14:paraId="000008FA"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8FB" wp14:textId="77777777">
      <w:pPr>
        <w:rPr/>
      </w:pPr>
      <w:r w:rsidRPr="00000000" w:rsidDel="00000000" w:rsidR="00000000">
        <w:rPr>
          <w:rFonts w:ascii="Arial" w:hAnsi="Arial" w:eastAsia="Arial" w:cs="Arial"/>
          <w:color w:val="000000"/>
          <w:sz w:val="22"/>
          <w:szCs w:val="22"/>
          <w:rtl w:val="0"/>
        </w:rPr>
        <w:t xml:space="preserve">3. How would you define Risk Communication?​</w:t>
      </w:r>
      <w:r w:rsidRPr="00000000" w:rsidDel="00000000" w:rsidR="00000000">
        <w:rPr>
          <w:rtl w:val="0"/>
        </w:rPr>
      </w:r>
    </w:p>
    <w:p xmlns:wp14="http://schemas.microsoft.com/office/word/2010/wordml" w:rsidRPr="00000000" w:rsidR="00000000" w:rsidDel="00000000" w:rsidP="00000000" w:rsidRDefault="00000000" w14:paraId="000008FC" wp14:textId="77777777">
      <w:pPr>
        <w:numPr>
          <w:ilvl w:val="0"/>
          <w:numId w:val="104"/>
        </w:numPr>
        <w:ind w:left="0" w:firstLine="0"/>
        <w:rPr/>
      </w:pPr>
      <w:r w:rsidRPr="00000000" w:rsidDel="00000000" w:rsidR="00000000">
        <w:rPr>
          <w:rFonts w:ascii="Arial" w:hAnsi="Arial" w:eastAsia="Arial" w:cs="Arial"/>
          <w:color w:val="000000"/>
          <w:sz w:val="22"/>
          <w:szCs w:val="22"/>
          <w:rtl w:val="0"/>
        </w:rPr>
        <w:t xml:space="preserve">An exchange of real-time information between experts or leaders and the community facing the threat​</w:t>
      </w:r>
    </w:p>
    <w:p xmlns:wp14="http://schemas.microsoft.com/office/word/2010/wordml" w:rsidRPr="00000000" w:rsidR="00000000" w:rsidDel="00000000" w:rsidP="00000000" w:rsidRDefault="00000000" w14:paraId="000008FD" wp14:textId="77777777">
      <w:pPr>
        <w:numPr>
          <w:ilvl w:val="0"/>
          <w:numId w:val="104"/>
        </w:numPr>
        <w:ind w:left="0" w:firstLine="0"/>
        <w:rPr/>
      </w:pPr>
      <w:r w:rsidRPr="00000000" w:rsidDel="00000000" w:rsidR="00000000">
        <w:rPr>
          <w:rFonts w:ascii="Arial" w:hAnsi="Arial" w:eastAsia="Arial" w:cs="Arial"/>
          <w:color w:val="000000"/>
          <w:sz w:val="22"/>
          <w:szCs w:val="22"/>
          <w:rtl w:val="0"/>
        </w:rPr>
        <w:t xml:space="preserve">Any exchange of information between people​</w:t>
      </w:r>
    </w:p>
    <w:p xmlns:wp14="http://schemas.microsoft.com/office/word/2010/wordml" w:rsidRPr="00000000" w:rsidR="00000000" w:rsidDel="00000000" w:rsidP="00000000" w:rsidRDefault="00000000" w14:paraId="000008FE" wp14:textId="77777777">
      <w:pPr>
        <w:numPr>
          <w:ilvl w:val="0"/>
          <w:numId w:val="104"/>
        </w:numPr>
        <w:ind w:left="0" w:firstLine="0"/>
        <w:rPr/>
      </w:pPr>
      <w:r w:rsidRPr="00000000" w:rsidDel="00000000" w:rsidR="00000000">
        <w:rPr>
          <w:rFonts w:ascii="Arial" w:hAnsi="Arial" w:eastAsia="Arial" w:cs="Arial"/>
          <w:color w:val="000000"/>
          <w:sz w:val="22"/>
          <w:szCs w:val="22"/>
          <w:rtl w:val="0"/>
        </w:rPr>
        <w:t xml:space="preserve">Exchange of specific information on COVID-19 status between government and NGOs​</w:t>
      </w:r>
    </w:p>
    <w:p xmlns:wp14="http://schemas.microsoft.com/office/word/2010/wordml" w:rsidRPr="00000000" w:rsidR="00000000" w:rsidDel="00000000" w:rsidP="00000000" w:rsidRDefault="00000000" w14:paraId="000008FF"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900" wp14:textId="77777777">
      <w:pPr>
        <w:rPr/>
      </w:pPr>
      <w:r w:rsidRPr="00000000" w:rsidDel="00000000" w:rsidR="00000000">
        <w:rPr>
          <w:rFonts w:ascii="Arial" w:hAnsi="Arial" w:eastAsia="Arial" w:cs="Arial"/>
          <w:color w:val="000000"/>
          <w:sz w:val="22"/>
          <w:szCs w:val="22"/>
          <w:rtl w:val="0"/>
        </w:rPr>
        <w:t xml:space="preserve">4. Please list any two principles that you think would be critical for risk communication and community engagement. </w:t>
      </w:r>
      <w:r w:rsidRPr="00000000" w:rsidDel="00000000" w:rsidR="00000000">
        <w:rPr>
          <w:rtl w:val="0"/>
        </w:rPr>
      </w:r>
    </w:p>
    <w:p xmlns:wp14="http://schemas.microsoft.com/office/word/2010/wordml" w:rsidRPr="00000000" w:rsidR="00000000" w:rsidDel="00000000" w:rsidP="00000000" w:rsidRDefault="00000000" w14:paraId="00000901" wp14:textId="77777777">
      <w:pPr>
        <w:rPr/>
      </w:pPr>
      <w:r w:rsidRPr="00000000" w:rsidDel="00000000" w:rsidR="00000000">
        <w:rPr>
          <w:rFonts w:ascii="Arial" w:hAnsi="Arial" w:eastAsia="Arial" w:cs="Arial"/>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w:t>
      </w:r>
      <w:r w:rsidRPr="00000000" w:rsidDel="00000000" w:rsidR="00000000">
        <w:rPr>
          <w:rtl w:val="0"/>
        </w:rPr>
      </w:r>
    </w:p>
    <w:p xmlns:wp14="http://schemas.microsoft.com/office/word/2010/wordml" w:rsidRPr="00000000" w:rsidR="00000000" w:rsidDel="00000000" w:rsidP="00000000" w:rsidRDefault="00000000" w14:paraId="00000902" wp14:textId="77777777">
      <w:pPr>
        <w:rPr/>
      </w:pPr>
      <w:r w:rsidRPr="00000000" w:rsidDel="00000000" w:rsidR="00000000">
        <w:rPr>
          <w:rFonts w:ascii="Arial" w:hAnsi="Arial" w:eastAsia="Arial" w:cs="Arial"/>
          <w:color w:val="000000"/>
          <w:sz w:val="22"/>
          <w:szCs w:val="22"/>
          <w:rtl w:val="0"/>
        </w:rPr>
        <w:t xml:space="preserve">5. To build trust in the community, it is important to (multiple responses possible):</w:t>
      </w:r>
      <w:r w:rsidRPr="00000000" w:rsidDel="00000000" w:rsidR="00000000">
        <w:rPr>
          <w:rFonts w:ascii="Arial" w:hAnsi="Arial" w:eastAsia="Arial" w:cs="Arial"/>
          <w:b w:val="1"/>
          <w:color w:val="000000"/>
          <w:sz w:val="22"/>
          <w:szCs w:val="22"/>
          <w:rtl w:val="0"/>
        </w:rPr>
        <w:t xml:space="preserve"> </w:t>
      </w:r>
      <w:r w:rsidRPr="00000000" w:rsidDel="00000000" w:rsidR="00000000">
        <w:rPr>
          <w:rFonts w:ascii="Arial" w:hAnsi="Arial" w:eastAsia="Arial" w:cs="Arial"/>
          <w:color w:val="000000"/>
          <w:sz w:val="22"/>
          <w:szCs w:val="22"/>
          <w:rtl w:val="0"/>
        </w:rPr>
        <w:t xml:space="preserve">​</w:t>
      </w:r>
      <w:r w:rsidRPr="00000000" w:rsidDel="00000000" w:rsidR="00000000">
        <w:rPr>
          <w:rtl w:val="0"/>
        </w:rPr>
      </w:r>
    </w:p>
    <w:p xmlns:wp14="http://schemas.microsoft.com/office/word/2010/wordml" w:rsidRPr="00000000" w:rsidR="00000000" w:rsidDel="00000000" w:rsidP="00000000" w:rsidRDefault="00000000" w14:paraId="00000903" wp14:textId="77777777">
      <w:pPr>
        <w:numPr>
          <w:ilvl w:val="0"/>
          <w:numId w:val="102"/>
        </w:numPr>
        <w:ind w:left="0" w:firstLine="0"/>
        <w:rPr/>
      </w:pPr>
      <w:r w:rsidRPr="00000000" w:rsidDel="00000000" w:rsidR="00000000">
        <w:rPr>
          <w:rFonts w:ascii="Arial" w:hAnsi="Arial" w:eastAsia="Arial" w:cs="Arial"/>
          <w:color w:val="000000"/>
          <w:sz w:val="22"/>
          <w:szCs w:val="22"/>
          <w:rtl w:val="0"/>
        </w:rPr>
        <w:t xml:space="preserve">Reassure people even with false information if required</w:t>
      </w:r>
    </w:p>
    <w:p xmlns:wp14="http://schemas.microsoft.com/office/word/2010/wordml" w:rsidRPr="00000000" w:rsidR="00000000" w:rsidDel="00000000" w:rsidP="00000000" w:rsidRDefault="00000000" w14:paraId="00000904" wp14:textId="77777777">
      <w:pPr>
        <w:numPr>
          <w:ilvl w:val="0"/>
          <w:numId w:val="102"/>
        </w:numPr>
        <w:ind w:left="0" w:firstLine="0"/>
        <w:rPr/>
      </w:pPr>
      <w:r w:rsidRPr="00000000" w:rsidDel="00000000" w:rsidR="00000000">
        <w:rPr>
          <w:rFonts w:ascii="Arial" w:hAnsi="Arial" w:eastAsia="Arial" w:cs="Arial"/>
          <w:color w:val="000000"/>
          <w:sz w:val="22"/>
          <w:szCs w:val="22"/>
          <w:rtl w:val="0"/>
        </w:rPr>
        <w:t xml:space="preserve">Be respectful and non-judgmental​</w:t>
      </w:r>
    </w:p>
    <w:p xmlns:wp14="http://schemas.microsoft.com/office/word/2010/wordml" w:rsidRPr="00000000" w:rsidR="00000000" w:rsidDel="00000000" w:rsidP="00000000" w:rsidRDefault="00000000" w14:paraId="00000905" wp14:textId="77777777">
      <w:pPr>
        <w:numPr>
          <w:ilvl w:val="0"/>
          <w:numId w:val="102"/>
        </w:numPr>
        <w:ind w:left="0" w:firstLine="0"/>
        <w:rPr/>
      </w:pPr>
      <w:r w:rsidRPr="00000000" w:rsidDel="00000000" w:rsidR="00000000">
        <w:rPr>
          <w:rFonts w:ascii="Arial" w:hAnsi="Arial" w:eastAsia="Arial" w:cs="Arial"/>
          <w:color w:val="000000"/>
          <w:sz w:val="22"/>
          <w:szCs w:val="22"/>
          <w:rtl w:val="0"/>
        </w:rPr>
        <w:t xml:space="preserve">Hide the facts so that they don’t get scared </w:t>
      </w:r>
    </w:p>
    <w:p xmlns:wp14="http://schemas.microsoft.com/office/word/2010/wordml" w:rsidRPr="00000000" w:rsidR="00000000" w:rsidDel="00000000" w:rsidP="00000000" w:rsidRDefault="00000000" w14:paraId="00000906" wp14:textId="77777777">
      <w:pPr>
        <w:numPr>
          <w:ilvl w:val="0"/>
          <w:numId w:val="102"/>
        </w:numPr>
        <w:ind w:left="0" w:firstLine="0"/>
        <w:rPr/>
      </w:pPr>
      <w:r w:rsidRPr="00000000" w:rsidDel="00000000" w:rsidR="00000000">
        <w:rPr>
          <w:rFonts w:ascii="Arial" w:hAnsi="Arial" w:eastAsia="Arial" w:cs="Arial"/>
          <w:color w:val="000000"/>
          <w:sz w:val="22"/>
          <w:szCs w:val="22"/>
          <w:rtl w:val="0"/>
        </w:rPr>
        <w:t xml:space="preserve">Engage community leaders ​</w:t>
      </w:r>
    </w:p>
    <w:p xmlns:wp14="http://schemas.microsoft.com/office/word/2010/wordml" w:rsidRPr="00000000" w:rsidR="00000000" w:rsidDel="00000000" w:rsidP="00000000" w:rsidRDefault="00000000" w14:paraId="00000907" wp14:textId="77777777">
      <w:pPr>
        <w:numPr>
          <w:ilvl w:val="0"/>
          <w:numId w:val="102"/>
        </w:numPr>
        <w:ind w:left="0" w:firstLine="0"/>
        <w:rPr/>
      </w:pPr>
      <w:r w:rsidRPr="00000000" w:rsidDel="00000000" w:rsidR="00000000">
        <w:rPr>
          <w:rFonts w:ascii="Arial" w:hAnsi="Arial" w:eastAsia="Arial" w:cs="Arial"/>
          <w:color w:val="000000"/>
          <w:sz w:val="22"/>
          <w:szCs w:val="22"/>
          <w:rtl w:val="0"/>
        </w:rPr>
        <w:t xml:space="preserve">Clearly communicate what we know​</w:t>
      </w:r>
    </w:p>
    <w:p xmlns:wp14="http://schemas.microsoft.com/office/word/2010/wordml" w:rsidRPr="00000000" w:rsidR="00000000" w:rsidDel="00000000" w:rsidP="00000000" w:rsidRDefault="00000000" w14:paraId="00000908" wp14:textId="77777777">
      <w:pPr>
        <w:numPr>
          <w:ilvl w:val="0"/>
          <w:numId w:val="102"/>
        </w:numPr>
        <w:ind w:left="0" w:firstLine="0"/>
        <w:rPr/>
      </w:pPr>
      <w:r w:rsidRPr="00000000" w:rsidDel="00000000" w:rsidR="00000000">
        <w:rPr>
          <w:rFonts w:ascii="Arial" w:hAnsi="Arial" w:eastAsia="Arial" w:cs="Arial"/>
          <w:color w:val="000000"/>
          <w:sz w:val="22"/>
          <w:szCs w:val="22"/>
          <w:rtl w:val="0"/>
        </w:rPr>
        <w:t xml:space="preserve">All the above</w:t>
      </w:r>
    </w:p>
    <w:p xmlns:wp14="http://schemas.microsoft.com/office/word/2010/wordml" w:rsidRPr="00000000" w:rsidR="00000000" w:rsidDel="00000000" w:rsidP="00000000" w:rsidRDefault="00000000" w14:paraId="00000909" wp14:textId="77777777">
      <w:pPr>
        <w:rPr/>
      </w:pPr>
      <w:r w:rsidRPr="00000000" w:rsidDel="00000000" w:rsidR="00000000">
        <w:rPr>
          <w:rtl w:val="0"/>
        </w:rPr>
      </w:r>
    </w:p>
    <w:p xmlns:wp14="http://schemas.microsoft.com/office/word/2010/wordml" w:rsidRPr="00000000" w:rsidR="00000000" w:rsidDel="00000000" w:rsidP="00000000" w:rsidRDefault="00000000" w14:paraId="0000090A" wp14:textId="77777777">
      <w:pPr>
        <w:rPr/>
      </w:pPr>
      <w:r w:rsidRPr="00000000" w:rsidDel="00000000" w:rsidR="00000000">
        <w:rPr>
          <w:rFonts w:ascii="Arial" w:hAnsi="Arial" w:eastAsia="Arial" w:cs="Arial"/>
          <w:color w:val="000000"/>
          <w:sz w:val="22"/>
          <w:szCs w:val="22"/>
          <w:rtl w:val="0"/>
        </w:rPr>
        <w:t xml:space="preserve">6. Which are some important steps that need to be taken to integrate RCCE in ongoing programs?</w:t>
      </w:r>
      <w:r w:rsidRPr="00000000" w:rsidDel="00000000" w:rsidR="00000000">
        <w:rPr>
          <w:rtl w:val="0"/>
        </w:rPr>
      </w:r>
    </w:p>
    <w:p xmlns:wp14="http://schemas.microsoft.com/office/word/2010/wordml" w:rsidRPr="00000000" w:rsidR="00000000" w:rsidDel="00000000" w:rsidP="00000000" w:rsidRDefault="00000000" w14:paraId="0000090B" wp14:textId="77777777">
      <w:pPr>
        <w:rPr/>
      </w:pPr>
      <w:r w:rsidRPr="00000000" w:rsidDel="00000000" w:rsidR="00000000">
        <w:rPr>
          <w:rFonts w:ascii="Arial" w:hAnsi="Arial" w:eastAsia="Arial" w:cs="Arial"/>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w:t>
      </w:r>
      <w:r w:rsidRPr="00000000" w:rsidDel="00000000" w:rsidR="00000000">
        <w:rPr>
          <w:rtl w:val="0"/>
        </w:rPr>
      </w:r>
    </w:p>
    <w:p xmlns:wp14="http://schemas.microsoft.com/office/word/2010/wordml" w:rsidRPr="00000000" w:rsidR="00000000" w:rsidDel="00000000" w:rsidP="00000000" w:rsidRDefault="00000000" w14:paraId="0000090C" wp14:textId="77777777">
      <w:pPr>
        <w:rPr/>
      </w:pPr>
      <w:r w:rsidRPr="00000000" w:rsidDel="00000000" w:rsidR="00000000">
        <w:rPr>
          <w:rtl w:val="0"/>
        </w:rPr>
      </w:r>
    </w:p>
    <w:p xmlns:wp14="http://schemas.microsoft.com/office/word/2010/wordml" w:rsidRPr="00000000" w:rsidR="00000000" w:rsidDel="00000000" w:rsidP="00000000" w:rsidRDefault="00000000" w14:paraId="0000090D" wp14:textId="77777777">
      <w:pPr>
        <w:rPr/>
      </w:pPr>
      <w:r w:rsidRPr="00000000" w:rsidDel="00000000" w:rsidR="00000000">
        <w:rPr>
          <w:rFonts w:ascii="Arial" w:hAnsi="Arial" w:eastAsia="Arial" w:cs="Arial"/>
          <w:color w:val="000000"/>
          <w:sz w:val="22"/>
          <w:szCs w:val="22"/>
          <w:rtl w:val="0"/>
        </w:rPr>
        <w:t xml:space="preserve">7. Circle all of the statements that are TRUE (circle all that apply)</w:t>
      </w:r>
      <w:r w:rsidRPr="00000000" w:rsidDel="00000000" w:rsidR="00000000">
        <w:rPr>
          <w:rtl w:val="0"/>
        </w:rPr>
      </w:r>
    </w:p>
    <w:p xmlns:wp14="http://schemas.microsoft.com/office/word/2010/wordml" w:rsidRPr="00000000" w:rsidR="00000000" w:rsidDel="00000000" w:rsidP="00000000" w:rsidRDefault="00000000" w14:paraId="0000090E" wp14:textId="77777777">
      <w:pPr>
        <w:numPr>
          <w:ilvl w:val="0"/>
          <w:numId w:val="83"/>
        </w:numPr>
        <w:ind w:left="0" w:firstLine="0"/>
        <w:rPr/>
      </w:pPr>
      <w:r w:rsidRPr="00000000" w:rsidDel="00000000" w:rsidR="00000000">
        <w:rPr>
          <w:rFonts w:ascii="Arial" w:hAnsi="Arial" w:eastAsia="Arial" w:cs="Arial"/>
          <w:color w:val="000000"/>
          <w:sz w:val="22"/>
          <w:szCs w:val="22"/>
          <w:rtl w:val="0"/>
        </w:rPr>
        <w:t xml:space="preserve">Community Engagement is a partnership where response teams take the lead and the communities follow</w:t>
      </w:r>
    </w:p>
    <w:p xmlns:wp14="http://schemas.microsoft.com/office/word/2010/wordml" w:rsidRPr="00000000" w:rsidR="00000000" w:rsidDel="00000000" w:rsidP="00000000" w:rsidRDefault="00000000" w14:paraId="0000090F" wp14:textId="77777777">
      <w:pPr>
        <w:numPr>
          <w:ilvl w:val="0"/>
          <w:numId w:val="83"/>
        </w:numPr>
        <w:ind w:left="0" w:firstLine="0"/>
        <w:rPr/>
      </w:pPr>
      <w:r w:rsidRPr="00000000" w:rsidDel="00000000" w:rsidR="00000000">
        <w:rPr>
          <w:rFonts w:ascii="Arial" w:hAnsi="Arial" w:eastAsia="Arial" w:cs="Arial"/>
          <w:color w:val="000000"/>
          <w:sz w:val="22"/>
          <w:szCs w:val="22"/>
          <w:rtl w:val="0"/>
        </w:rPr>
        <w:t xml:space="preserve">Stigma can be addressed by ensuring two-way communication and building trust</w:t>
      </w:r>
    </w:p>
    <w:p xmlns:wp14="http://schemas.microsoft.com/office/word/2010/wordml" w:rsidRPr="00000000" w:rsidR="00000000" w:rsidDel="00000000" w:rsidP="00000000" w:rsidRDefault="00000000" w14:paraId="00000910" wp14:textId="77777777">
      <w:pPr>
        <w:numPr>
          <w:ilvl w:val="0"/>
          <w:numId w:val="83"/>
        </w:numPr>
        <w:ind w:left="0" w:firstLine="0"/>
        <w:rPr/>
      </w:pPr>
      <w:r w:rsidRPr="00000000" w:rsidDel="00000000" w:rsidR="00000000">
        <w:rPr>
          <w:rFonts w:ascii="Arial" w:hAnsi="Arial" w:eastAsia="Arial" w:cs="Arial"/>
          <w:color w:val="000000"/>
          <w:sz w:val="22"/>
          <w:szCs w:val="22"/>
          <w:rtl w:val="0"/>
        </w:rPr>
        <w:t xml:space="preserve">Messages on risk communication and community engagement need to be continually adjusted, improved and reiterated</w:t>
      </w:r>
    </w:p>
    <w:p xmlns:wp14="http://schemas.microsoft.com/office/word/2010/wordml" w:rsidRPr="00000000" w:rsidR="00000000" w:rsidDel="00000000" w:rsidP="00000000" w:rsidRDefault="00000000" w14:paraId="00000911"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912" wp14:textId="77777777">
      <w:pPr>
        <w:spacing w:after="160" w:lineRule="auto"/>
        <w:rPr/>
      </w:pPr>
      <w:r w:rsidRPr="00000000" w:rsidDel="00000000" w:rsidR="00000000">
        <w:rPr>
          <w:rFonts w:ascii="Arial" w:hAnsi="Arial" w:eastAsia="Arial" w:cs="Arial"/>
          <w:color w:val="000000"/>
          <w:sz w:val="22"/>
          <w:szCs w:val="22"/>
          <w:rtl w:val="0"/>
        </w:rPr>
        <w:t xml:space="preserve">8. Is it safe for a woman to breastfeed if she is confirmed positive for COVID-19? (circle one)</w:t>
      </w:r>
      <w:r w:rsidRPr="00000000" w:rsidDel="00000000" w:rsidR="00000000">
        <w:rPr>
          <w:rtl w:val="0"/>
        </w:rPr>
      </w:r>
    </w:p>
    <w:p xmlns:wp14="http://schemas.microsoft.com/office/word/2010/wordml" w:rsidRPr="00000000" w:rsidR="00000000" w:rsidDel="00000000" w:rsidP="00000000" w:rsidRDefault="00000000" w14:paraId="00000913" wp14:textId="77777777">
      <w:pPr>
        <w:numPr>
          <w:ilvl w:val="0"/>
          <w:numId w:val="87"/>
        </w:numPr>
        <w:ind w:left="0" w:firstLine="0"/>
        <w:rPr/>
      </w:pPr>
      <w:r w:rsidRPr="00000000" w:rsidDel="00000000" w:rsidR="00000000">
        <w:rPr>
          <w:rFonts w:ascii="Arial" w:hAnsi="Arial" w:eastAsia="Arial" w:cs="Arial"/>
          <w:color w:val="000000"/>
          <w:sz w:val="22"/>
          <w:szCs w:val="22"/>
          <w:rtl w:val="0"/>
        </w:rPr>
        <w:t xml:space="preserve">Yes</w:t>
      </w:r>
    </w:p>
    <w:p xmlns:wp14="http://schemas.microsoft.com/office/word/2010/wordml" w:rsidRPr="00000000" w:rsidR="00000000" w:rsidDel="00000000" w:rsidP="00000000" w:rsidRDefault="00000000" w14:paraId="00000914" wp14:textId="77777777">
      <w:pPr>
        <w:numPr>
          <w:ilvl w:val="0"/>
          <w:numId w:val="87"/>
        </w:numPr>
        <w:spacing w:after="160" w:lineRule="auto"/>
        <w:ind w:left="0" w:firstLine="0"/>
        <w:rPr/>
      </w:pPr>
      <w:r w:rsidRPr="00000000" w:rsidDel="00000000" w:rsidR="00000000">
        <w:rPr>
          <w:rFonts w:ascii="Arial" w:hAnsi="Arial" w:eastAsia="Arial" w:cs="Arial"/>
          <w:color w:val="000000"/>
          <w:sz w:val="22"/>
          <w:szCs w:val="22"/>
          <w:rtl w:val="0"/>
        </w:rPr>
        <w:t xml:space="preserve">No</w:t>
      </w:r>
    </w:p>
    <w:p xmlns:wp14="http://schemas.microsoft.com/office/word/2010/wordml" w:rsidRPr="00000000" w:rsidR="00000000" w:rsidDel="00000000" w:rsidP="00000000" w:rsidRDefault="00000000" w14:paraId="00000915" wp14:textId="77777777">
      <w:pPr>
        <w:rPr/>
      </w:pPr>
      <w:r w:rsidRPr="00000000" w:rsidDel="00000000" w:rsidR="00000000">
        <w:rPr>
          <w:rtl w:val="0"/>
        </w:rPr>
      </w:r>
    </w:p>
    <w:p xmlns:wp14="http://schemas.microsoft.com/office/word/2010/wordml" w:rsidRPr="00000000" w:rsidR="00000000" w:rsidDel="00000000" w:rsidP="00000000" w:rsidRDefault="00000000" w14:paraId="00000916" wp14:textId="77777777">
      <w:pPr>
        <w:spacing w:after="160" w:lineRule="auto"/>
        <w:rPr/>
      </w:pPr>
      <w:r w:rsidRPr="00000000" w:rsidDel="00000000" w:rsidR="00000000">
        <w:rPr>
          <w:rFonts w:ascii="Arial" w:hAnsi="Arial" w:eastAsia="Arial" w:cs="Arial"/>
          <w:color w:val="000000"/>
          <w:sz w:val="22"/>
          <w:szCs w:val="22"/>
          <w:rtl w:val="0"/>
        </w:rPr>
        <w:t xml:space="preserve">9. Circle examples of services where IYCF can be included for the greatest reach. (circle all that apply)</w:t>
      </w:r>
      <w:r w:rsidRPr="00000000" w:rsidDel="00000000" w:rsidR="00000000">
        <w:rPr>
          <w:rtl w:val="0"/>
        </w:rPr>
      </w:r>
    </w:p>
    <w:p xmlns:wp14="http://schemas.microsoft.com/office/word/2010/wordml" w:rsidRPr="00000000" w:rsidR="00000000" w:rsidDel="00000000" w:rsidP="00000000" w:rsidRDefault="00000000" w14:paraId="00000917" wp14:textId="77777777">
      <w:pPr>
        <w:numPr>
          <w:ilvl w:val="0"/>
          <w:numId w:val="85"/>
        </w:numPr>
        <w:ind w:left="720" w:hanging="360"/>
        <w:rPr/>
      </w:pPr>
      <w:r w:rsidRPr="00000000" w:rsidDel="00000000" w:rsidR="00000000">
        <w:rPr>
          <w:rFonts w:ascii="Arial" w:hAnsi="Arial" w:eastAsia="Arial" w:cs="Arial"/>
          <w:color w:val="000000"/>
          <w:sz w:val="22"/>
          <w:szCs w:val="22"/>
          <w:rtl w:val="0"/>
        </w:rPr>
        <w:t xml:space="preserve">Mother to mother support groups</w:t>
      </w:r>
    </w:p>
    <w:p xmlns:wp14="http://schemas.microsoft.com/office/word/2010/wordml" w:rsidRPr="00000000" w:rsidR="00000000" w:rsidDel="00000000" w:rsidP="00000000" w:rsidRDefault="00000000" w14:paraId="00000918" wp14:textId="77777777">
      <w:pPr>
        <w:numPr>
          <w:ilvl w:val="0"/>
          <w:numId w:val="85"/>
        </w:numPr>
        <w:ind w:left="720" w:hanging="360"/>
        <w:rPr/>
      </w:pPr>
      <w:r w:rsidRPr="00000000" w:rsidDel="00000000" w:rsidR="00000000">
        <w:rPr>
          <w:rFonts w:ascii="Arial" w:hAnsi="Arial" w:eastAsia="Arial" w:cs="Arial"/>
          <w:color w:val="000000"/>
          <w:sz w:val="22"/>
          <w:szCs w:val="22"/>
          <w:rtl w:val="0"/>
        </w:rPr>
        <w:t xml:space="preserve">Mother, Child Cash Transfer distribution points</w:t>
      </w:r>
    </w:p>
    <w:p xmlns:wp14="http://schemas.microsoft.com/office/word/2010/wordml" w:rsidRPr="00000000" w:rsidR="00000000" w:rsidDel="00000000" w:rsidP="00000000" w:rsidRDefault="00000000" w14:paraId="00000919" wp14:textId="77777777">
      <w:pPr>
        <w:numPr>
          <w:ilvl w:val="0"/>
          <w:numId w:val="85"/>
        </w:numPr>
        <w:ind w:left="720" w:hanging="360"/>
        <w:rPr/>
      </w:pPr>
      <w:r w:rsidRPr="00000000" w:rsidDel="00000000" w:rsidR="00000000">
        <w:rPr>
          <w:rFonts w:ascii="Arial" w:hAnsi="Arial" w:eastAsia="Arial" w:cs="Arial"/>
          <w:color w:val="000000"/>
          <w:sz w:val="22"/>
          <w:szCs w:val="22"/>
          <w:rtl w:val="0"/>
        </w:rPr>
        <w:t xml:space="preserve">Health posts</w:t>
      </w:r>
    </w:p>
    <w:p xmlns:wp14="http://schemas.microsoft.com/office/word/2010/wordml" w:rsidRPr="00000000" w:rsidR="00000000" w:rsidDel="00000000" w:rsidP="00000000" w:rsidRDefault="00000000" w14:paraId="0000091A" wp14:textId="77777777">
      <w:pPr>
        <w:numPr>
          <w:ilvl w:val="0"/>
          <w:numId w:val="85"/>
        </w:numPr>
        <w:ind w:left="720" w:hanging="360"/>
        <w:rPr/>
      </w:pPr>
      <w:r w:rsidRPr="00000000" w:rsidDel="00000000" w:rsidR="00000000">
        <w:rPr>
          <w:rFonts w:ascii="Arial" w:hAnsi="Arial" w:eastAsia="Arial" w:cs="Arial"/>
          <w:color w:val="000000"/>
          <w:sz w:val="22"/>
          <w:szCs w:val="22"/>
          <w:rtl w:val="0"/>
        </w:rPr>
        <w:t xml:space="preserve">Food distribution points</w:t>
      </w:r>
    </w:p>
    <w:p xmlns:wp14="http://schemas.microsoft.com/office/word/2010/wordml" w:rsidRPr="00000000" w:rsidR="00000000" w:rsidDel="00000000" w:rsidP="00000000" w:rsidRDefault="00000000" w14:paraId="0000091B" wp14:textId="77777777">
      <w:pPr>
        <w:numPr>
          <w:ilvl w:val="0"/>
          <w:numId w:val="85"/>
        </w:numPr>
        <w:ind w:left="720" w:hanging="360"/>
        <w:rPr/>
      </w:pPr>
      <w:r w:rsidRPr="00000000" w:rsidDel="00000000" w:rsidR="00000000">
        <w:rPr>
          <w:rFonts w:ascii="Arial" w:hAnsi="Arial" w:eastAsia="Arial" w:cs="Arial"/>
          <w:color w:val="000000"/>
          <w:sz w:val="22"/>
          <w:szCs w:val="22"/>
          <w:rtl w:val="0"/>
        </w:rPr>
        <w:t xml:space="preserve">Quaratine checks,</w:t>
      </w:r>
    </w:p>
    <w:p xmlns:wp14="http://schemas.microsoft.com/office/word/2010/wordml" w:rsidRPr="00000000" w:rsidR="00000000" w:rsidDel="00000000" w:rsidP="00000000" w:rsidRDefault="00000000" w14:paraId="0000091C" wp14:textId="77777777">
      <w:pPr>
        <w:numPr>
          <w:ilvl w:val="0"/>
          <w:numId w:val="85"/>
        </w:numPr>
        <w:ind w:left="720" w:hanging="360"/>
        <w:rPr/>
      </w:pPr>
      <w:r w:rsidRPr="00000000" w:rsidDel="00000000" w:rsidR="00000000">
        <w:rPr>
          <w:rFonts w:ascii="Arial" w:hAnsi="Arial" w:eastAsia="Arial" w:cs="Arial"/>
          <w:color w:val="000000"/>
          <w:sz w:val="22"/>
          <w:szCs w:val="22"/>
          <w:rtl w:val="0"/>
        </w:rPr>
        <w:t xml:space="preserve">Hygiene kit distribution</w:t>
      </w:r>
    </w:p>
    <w:p xmlns:wp14="http://schemas.microsoft.com/office/word/2010/wordml" w:rsidRPr="00000000" w:rsidR="00000000" w:rsidDel="00000000" w:rsidP="00000000" w:rsidRDefault="00000000" w14:paraId="0000091D" wp14:textId="77777777">
      <w:pPr>
        <w:numPr>
          <w:ilvl w:val="0"/>
          <w:numId w:val="85"/>
        </w:numPr>
        <w:spacing w:after="160" w:lineRule="auto"/>
        <w:ind w:left="720" w:hanging="360"/>
        <w:rPr/>
      </w:pPr>
      <w:r w:rsidRPr="00000000" w:rsidDel="00000000" w:rsidR="00000000">
        <w:rPr>
          <w:rFonts w:ascii="Arial" w:hAnsi="Arial" w:eastAsia="Arial" w:cs="Arial"/>
          <w:color w:val="000000"/>
          <w:sz w:val="22"/>
          <w:szCs w:val="22"/>
          <w:rtl w:val="0"/>
        </w:rPr>
        <w:t xml:space="preserve">Immunization campaigns</w:t>
      </w:r>
    </w:p>
    <w:p xmlns:wp14="http://schemas.microsoft.com/office/word/2010/wordml" w:rsidRPr="00000000" w:rsidR="00000000" w:rsidDel="00000000" w:rsidP="00000000" w:rsidRDefault="00000000" w14:paraId="0000091E" wp14:textId="77777777">
      <w:pPr>
        <w:rPr/>
      </w:pPr>
      <w:r w:rsidRPr="00000000" w:rsidDel="00000000" w:rsidR="00000000">
        <w:rPr>
          <w:rtl w:val="0"/>
        </w:rPr>
      </w:r>
    </w:p>
    <w:p xmlns:wp14="http://schemas.microsoft.com/office/word/2010/wordml" w:rsidRPr="00000000" w:rsidR="00000000" w:rsidDel="00000000" w:rsidP="00000000" w:rsidRDefault="00000000" w14:paraId="0000091F" wp14:textId="77777777">
      <w:pPr>
        <w:rPr/>
      </w:pPr>
      <w:r w:rsidRPr="00000000" w:rsidDel="00000000" w:rsidR="00000000">
        <w:rPr>
          <w:rtl w:val="0"/>
        </w:rPr>
      </w:r>
    </w:p>
    <w:p xmlns:wp14="http://schemas.microsoft.com/office/word/2010/wordml" w:rsidRPr="00000000" w:rsidR="00000000" w:rsidDel="00000000" w:rsidP="00000000" w:rsidRDefault="00000000" w14:paraId="00000920" wp14:textId="77777777">
      <w:pPr>
        <w:spacing w:after="160" w:lineRule="auto"/>
        <w:rPr/>
      </w:pPr>
      <w:r w:rsidRPr="00000000" w:rsidDel="00000000" w:rsidR="00000000">
        <w:rPr>
          <w:rFonts w:ascii="Arial" w:hAnsi="Arial" w:eastAsia="Arial" w:cs="Arial"/>
          <w:color w:val="000000"/>
          <w:sz w:val="22"/>
          <w:szCs w:val="22"/>
          <w:rtl w:val="0"/>
        </w:rPr>
        <w:t xml:space="preserve">10. What are the recommended precautions a mother can take while she is breastfeeding her infant? (name three)</w:t>
      </w:r>
      <w:r w:rsidRPr="00000000" w:rsidDel="00000000" w:rsidR="00000000">
        <w:rPr>
          <w:rtl w:val="0"/>
        </w:rPr>
      </w:r>
    </w:p>
    <w:p xmlns:wp14="http://schemas.microsoft.com/office/word/2010/wordml" w:rsidRPr="00000000" w:rsidR="00000000" w:rsidDel="00000000" w:rsidP="00000000" w:rsidRDefault="00000000" w14:paraId="00000921" wp14:textId="77777777">
      <w:pPr>
        <w:rPr/>
      </w:pPr>
      <w:r w:rsidRPr="00000000" w:rsidDel="00000000" w:rsidR="00000000">
        <w:rPr>
          <w:rFonts w:ascii="Arial" w:hAnsi="Arial" w:eastAsia="Arial" w:cs="Arial"/>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____________________________________________________________________________________________________________________________________________________________________________________________________________________________________</w:t>
      </w:r>
      <w:r w:rsidRPr="00000000" w:rsidDel="00000000" w:rsidR="00000000">
        <w:rPr>
          <w:rtl w:val="0"/>
        </w:rPr>
      </w:r>
    </w:p>
    <w:p xmlns:wp14="http://schemas.microsoft.com/office/word/2010/wordml" w:rsidRPr="00000000" w:rsidR="00000000" w:rsidDel="00000000" w:rsidP="00000000" w:rsidRDefault="00000000" w14:paraId="00000922" wp14:textId="77777777">
      <w:pPr>
        <w:rPr/>
      </w:pPr>
      <w:r w:rsidRPr="00000000" w:rsidDel="00000000" w:rsidR="00000000">
        <w:rPr>
          <w:rtl w:val="0"/>
        </w:rPr>
      </w:r>
    </w:p>
    <w:p xmlns:wp14="http://schemas.microsoft.com/office/word/2010/wordml" w:rsidRPr="00000000" w:rsidR="00000000" w:rsidDel="00000000" w:rsidP="00000000" w:rsidRDefault="00000000" w14:paraId="00000923" wp14:textId="77777777">
      <w:pPr>
        <w:spacing w:after="160" w:lineRule="auto"/>
        <w:rPr/>
      </w:pPr>
      <w:r w:rsidRPr="00000000" w:rsidDel="00000000" w:rsidR="00000000">
        <w:rPr>
          <w:rFonts w:ascii="Arial" w:hAnsi="Arial" w:eastAsia="Arial" w:cs="Arial"/>
          <w:color w:val="000000"/>
          <w:sz w:val="22"/>
          <w:szCs w:val="22"/>
          <w:rtl w:val="0"/>
        </w:rPr>
        <w:t xml:space="preserve">11. Name four key counselling skills (name four)</w:t>
      </w:r>
      <w:r w:rsidRPr="00000000" w:rsidDel="00000000" w:rsidR="00000000">
        <w:rPr>
          <w:rtl w:val="0"/>
        </w:rPr>
      </w:r>
    </w:p>
    <w:p xmlns:wp14="http://schemas.microsoft.com/office/word/2010/wordml" w:rsidRPr="00000000" w:rsidR="00000000" w:rsidDel="00000000" w:rsidP="00000000" w:rsidRDefault="00000000" w14:paraId="00000924" wp14:textId="77777777">
      <w:pPr>
        <w:rPr/>
      </w:pPr>
      <w:r w:rsidRPr="00000000" w:rsidDel="00000000" w:rsidR="00000000">
        <w:rPr>
          <w:rFonts w:ascii="Arial" w:hAnsi="Arial" w:eastAsia="Arial" w:cs="Arial"/>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____________________________________________________________________________________________________________________________________________________________________________________________________________________________________</w:t>
      </w:r>
      <w:r w:rsidRPr="00000000" w:rsidDel="00000000" w:rsidR="00000000">
        <w:rPr>
          <w:rtl w:val="0"/>
        </w:rPr>
      </w:r>
    </w:p>
    <w:p xmlns:wp14="http://schemas.microsoft.com/office/word/2010/wordml" w:rsidRPr="00000000" w:rsidR="00000000" w:rsidDel="00000000" w:rsidP="00000000" w:rsidRDefault="00000000" w14:paraId="00000925" wp14:textId="77777777">
      <w:pPr>
        <w:rPr/>
      </w:pPr>
      <w:r w:rsidRPr="00000000" w:rsidDel="00000000" w:rsidR="00000000">
        <w:rPr>
          <w:rtl w:val="0"/>
        </w:rPr>
      </w:r>
    </w:p>
    <w:p xmlns:wp14="http://schemas.microsoft.com/office/word/2010/wordml" w:rsidRPr="00000000" w:rsidR="00000000" w:rsidDel="00000000" w:rsidP="00000000" w:rsidRDefault="00000000" w14:paraId="00000926"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927" wp14:textId="77777777">
      <w:pPr>
        <w:spacing w:after="160" w:lineRule="auto"/>
        <w:rPr/>
      </w:pPr>
      <w:r w:rsidRPr="00000000" w:rsidDel="00000000" w:rsidR="00000000">
        <w:rPr>
          <w:rFonts w:ascii="Arial" w:hAnsi="Arial" w:eastAsia="Arial" w:cs="Arial"/>
          <w:color w:val="000000"/>
          <w:sz w:val="22"/>
          <w:szCs w:val="22"/>
          <w:rtl w:val="0"/>
        </w:rPr>
        <w:t xml:space="preserve">12. True or False: Black tea can prohibit iron absorption. (circle one)</w:t>
      </w:r>
      <w:r w:rsidRPr="00000000" w:rsidDel="00000000" w:rsidR="00000000">
        <w:rPr>
          <w:rtl w:val="0"/>
        </w:rPr>
      </w:r>
    </w:p>
    <w:p xmlns:wp14="http://schemas.microsoft.com/office/word/2010/wordml" w:rsidRPr="00000000" w:rsidR="00000000" w:rsidDel="00000000" w:rsidP="00000000" w:rsidRDefault="00000000" w14:paraId="00000928" wp14:textId="77777777">
      <w:pPr>
        <w:numPr>
          <w:ilvl w:val="0"/>
          <w:numId w:val="91"/>
        </w:numPr>
        <w:ind w:left="0" w:firstLine="0"/>
        <w:rPr/>
      </w:pPr>
      <w:r w:rsidRPr="00000000" w:rsidDel="00000000" w:rsidR="00000000">
        <w:rPr>
          <w:rFonts w:ascii="Arial" w:hAnsi="Arial" w:eastAsia="Arial" w:cs="Arial"/>
          <w:color w:val="000000"/>
          <w:sz w:val="22"/>
          <w:szCs w:val="22"/>
          <w:rtl w:val="0"/>
        </w:rPr>
        <w:t xml:space="preserve">True</w:t>
      </w:r>
    </w:p>
    <w:p xmlns:wp14="http://schemas.microsoft.com/office/word/2010/wordml" w:rsidRPr="00000000" w:rsidR="00000000" w:rsidDel="00000000" w:rsidP="00000000" w:rsidRDefault="00000000" w14:paraId="00000929" wp14:textId="77777777">
      <w:pPr>
        <w:numPr>
          <w:ilvl w:val="0"/>
          <w:numId w:val="91"/>
        </w:numPr>
        <w:spacing w:after="160" w:lineRule="auto"/>
        <w:ind w:left="0" w:firstLine="0"/>
        <w:rPr/>
      </w:pPr>
      <w:r w:rsidRPr="00000000" w:rsidDel="00000000" w:rsidR="00000000">
        <w:rPr>
          <w:rFonts w:ascii="Arial" w:hAnsi="Arial" w:eastAsia="Arial" w:cs="Arial"/>
          <w:color w:val="000000"/>
          <w:sz w:val="22"/>
          <w:szCs w:val="22"/>
          <w:rtl w:val="0"/>
        </w:rPr>
        <w:t xml:space="preserve">False</w:t>
      </w:r>
    </w:p>
    <w:p xmlns:wp14="http://schemas.microsoft.com/office/word/2010/wordml" w:rsidRPr="00000000" w:rsidR="00000000" w:rsidDel="00000000" w:rsidP="00000000" w:rsidRDefault="00000000" w14:paraId="0000092A" wp14:textId="77777777">
      <w:pPr>
        <w:rPr/>
      </w:pPr>
      <w:r w:rsidRPr="00000000" w:rsidDel="00000000" w:rsidR="00000000">
        <w:rPr>
          <w:rtl w:val="0"/>
        </w:rPr>
      </w:r>
    </w:p>
    <w:p xmlns:wp14="http://schemas.microsoft.com/office/word/2010/wordml" w:rsidRPr="00000000" w:rsidR="00000000" w:rsidDel="00000000" w:rsidP="00000000" w:rsidRDefault="00000000" w14:paraId="0000092B" wp14:textId="77777777">
      <w:pPr>
        <w:spacing w:after="160" w:lineRule="auto"/>
        <w:rPr/>
      </w:pPr>
      <w:r w:rsidRPr="00000000" w:rsidDel="00000000" w:rsidR="00000000">
        <w:rPr>
          <w:rFonts w:ascii="Arial" w:hAnsi="Arial" w:eastAsia="Arial" w:cs="Arial"/>
          <w:color w:val="000000"/>
          <w:sz w:val="22"/>
          <w:szCs w:val="22"/>
          <w:rtl w:val="0"/>
        </w:rPr>
        <w:t xml:space="preserve">13. True or False: If a child is confirmed to have COVID-19 they should be fed infant formula rather than breastmilk. (circle one)</w:t>
      </w:r>
      <w:r w:rsidRPr="00000000" w:rsidDel="00000000" w:rsidR="00000000">
        <w:rPr>
          <w:rtl w:val="0"/>
        </w:rPr>
      </w:r>
    </w:p>
    <w:p xmlns:wp14="http://schemas.microsoft.com/office/word/2010/wordml" w:rsidRPr="00000000" w:rsidR="00000000" w:rsidDel="00000000" w:rsidP="00000000" w:rsidRDefault="00000000" w14:paraId="0000092C" wp14:textId="77777777">
      <w:pPr>
        <w:numPr>
          <w:ilvl w:val="0"/>
          <w:numId w:val="89"/>
        </w:numPr>
        <w:ind w:left="0" w:firstLine="0"/>
        <w:rPr/>
      </w:pPr>
      <w:r w:rsidRPr="00000000" w:rsidDel="00000000" w:rsidR="00000000">
        <w:rPr>
          <w:rFonts w:ascii="Arial" w:hAnsi="Arial" w:eastAsia="Arial" w:cs="Arial"/>
          <w:color w:val="000000"/>
          <w:sz w:val="22"/>
          <w:szCs w:val="22"/>
          <w:rtl w:val="0"/>
        </w:rPr>
        <w:t xml:space="preserve">True</w:t>
      </w:r>
    </w:p>
    <w:p xmlns:wp14="http://schemas.microsoft.com/office/word/2010/wordml" w:rsidRPr="00000000" w:rsidR="00000000" w:rsidDel="00000000" w:rsidP="00000000" w:rsidRDefault="00000000" w14:paraId="0000092D" wp14:textId="77777777">
      <w:pPr>
        <w:numPr>
          <w:ilvl w:val="0"/>
          <w:numId w:val="89"/>
        </w:numPr>
        <w:spacing w:after="160" w:lineRule="auto"/>
        <w:ind w:left="0" w:firstLine="0"/>
        <w:rPr/>
      </w:pPr>
      <w:r w:rsidRPr="00000000" w:rsidDel="00000000" w:rsidR="00000000">
        <w:rPr>
          <w:rFonts w:ascii="Arial" w:hAnsi="Arial" w:eastAsia="Arial" w:cs="Arial"/>
          <w:color w:val="000000"/>
          <w:sz w:val="22"/>
          <w:szCs w:val="22"/>
          <w:rtl w:val="0"/>
        </w:rPr>
        <w:t xml:space="preserve">False</w:t>
      </w:r>
    </w:p>
    <w:p xmlns:wp14="http://schemas.microsoft.com/office/word/2010/wordml" w:rsidRPr="00000000" w:rsidR="00000000" w:rsidDel="00000000" w:rsidP="00000000" w:rsidRDefault="00000000" w14:paraId="0000092E" wp14:textId="77777777">
      <w:pPr>
        <w:rPr/>
      </w:pPr>
      <w:r w:rsidRPr="00000000" w:rsidDel="00000000" w:rsidR="00000000">
        <w:rPr>
          <w:rtl w:val="0"/>
        </w:rPr>
      </w:r>
    </w:p>
    <w:p xmlns:wp14="http://schemas.microsoft.com/office/word/2010/wordml" w:rsidRPr="00000000" w:rsidR="00000000" w:rsidDel="00000000" w:rsidP="00000000" w:rsidRDefault="00000000" w14:paraId="0000092F" wp14:textId="77777777">
      <w:pPr>
        <w:spacing w:after="160" w:lineRule="auto"/>
        <w:rPr/>
      </w:pPr>
      <w:r w:rsidRPr="00000000" w:rsidDel="00000000" w:rsidR="00000000">
        <w:rPr>
          <w:rFonts w:ascii="Arial" w:hAnsi="Arial" w:eastAsia="Arial" w:cs="Arial"/>
          <w:color w:val="000000"/>
          <w:sz w:val="22"/>
          <w:szCs w:val="22"/>
          <w:rtl w:val="0"/>
        </w:rPr>
        <w:t xml:space="preserve">14. True or False:  Infant formula donations are dangerous. All donations of infant formula should be immediately documented and reported to the Nutrition Cluster. (circle one)</w:t>
      </w:r>
      <w:r w:rsidRPr="00000000" w:rsidDel="00000000" w:rsidR="00000000">
        <w:rPr>
          <w:rtl w:val="0"/>
        </w:rPr>
      </w:r>
    </w:p>
    <w:p xmlns:wp14="http://schemas.microsoft.com/office/word/2010/wordml" w:rsidRPr="00000000" w:rsidR="00000000" w:rsidDel="00000000" w:rsidP="00000000" w:rsidRDefault="00000000" w14:paraId="00000930" wp14:textId="77777777">
      <w:pPr>
        <w:numPr>
          <w:ilvl w:val="0"/>
          <w:numId w:val="75"/>
        </w:numPr>
        <w:ind w:left="0" w:firstLine="0"/>
        <w:rPr/>
      </w:pPr>
      <w:r w:rsidRPr="00000000" w:rsidDel="00000000" w:rsidR="00000000">
        <w:rPr>
          <w:rFonts w:ascii="Arial" w:hAnsi="Arial" w:eastAsia="Arial" w:cs="Arial"/>
          <w:color w:val="000000"/>
          <w:sz w:val="22"/>
          <w:szCs w:val="22"/>
          <w:rtl w:val="0"/>
        </w:rPr>
        <w:t xml:space="preserve">True</w:t>
      </w:r>
    </w:p>
    <w:p xmlns:wp14="http://schemas.microsoft.com/office/word/2010/wordml" w:rsidRPr="00000000" w:rsidR="00000000" w:rsidDel="00000000" w:rsidP="00000000" w:rsidRDefault="00000000" w14:paraId="00000931" wp14:textId="77777777">
      <w:pPr>
        <w:numPr>
          <w:ilvl w:val="0"/>
          <w:numId w:val="75"/>
        </w:numPr>
        <w:spacing w:after="160" w:lineRule="auto"/>
        <w:ind w:left="0" w:firstLine="0"/>
        <w:rPr/>
      </w:pPr>
      <w:r w:rsidRPr="00000000" w:rsidDel="00000000" w:rsidR="00000000">
        <w:rPr>
          <w:rFonts w:ascii="Arial" w:hAnsi="Arial" w:eastAsia="Arial" w:cs="Arial"/>
          <w:color w:val="000000"/>
          <w:sz w:val="22"/>
          <w:szCs w:val="22"/>
          <w:rtl w:val="0"/>
        </w:rPr>
        <w:t xml:space="preserve">False</w:t>
      </w:r>
    </w:p>
    <w:p xmlns:wp14="http://schemas.microsoft.com/office/word/2010/wordml" w:rsidRPr="00000000" w:rsidR="00000000" w:rsidDel="00000000" w:rsidP="00000000" w:rsidRDefault="00000000" w14:paraId="00000932" wp14:textId="77777777">
      <w:pPr>
        <w:rPr/>
      </w:pPr>
      <w:r w:rsidRPr="00000000" w:rsidDel="00000000" w:rsidR="00000000">
        <w:rPr>
          <w:rtl w:val="0"/>
        </w:rPr>
      </w:r>
    </w:p>
    <w:p xmlns:wp14="http://schemas.microsoft.com/office/word/2010/wordml" w:rsidRPr="00000000" w:rsidR="00000000" w:rsidDel="00000000" w:rsidP="00000000" w:rsidRDefault="00000000" w14:paraId="00000933" wp14:textId="77777777">
      <w:pPr>
        <w:spacing w:after="160" w:lineRule="auto"/>
        <w:rPr/>
      </w:pPr>
      <w:r w:rsidRPr="00000000" w:rsidDel="00000000" w:rsidR="00000000">
        <w:rPr>
          <w:rFonts w:ascii="Arial" w:hAnsi="Arial" w:eastAsia="Arial" w:cs="Arial"/>
          <w:color w:val="000000"/>
          <w:sz w:val="22"/>
          <w:szCs w:val="22"/>
          <w:rtl w:val="0"/>
        </w:rPr>
        <w:t xml:space="preserve">15. What are safe ways to provide expressed breastmilk to a child if the mother is unable to breastfeed directly from the breast? (Circle all that apply)</w:t>
      </w:r>
      <w:r w:rsidRPr="00000000" w:rsidDel="00000000" w:rsidR="00000000">
        <w:rPr>
          <w:rtl w:val="0"/>
        </w:rPr>
      </w:r>
    </w:p>
    <w:p xmlns:wp14="http://schemas.microsoft.com/office/word/2010/wordml" w:rsidRPr="00000000" w:rsidR="00000000" w:rsidDel="00000000" w:rsidP="00000000" w:rsidRDefault="00000000" w14:paraId="00000934" wp14:textId="77777777">
      <w:pPr>
        <w:numPr>
          <w:ilvl w:val="0"/>
          <w:numId w:val="73"/>
        </w:numPr>
        <w:ind w:left="720" w:hanging="360"/>
        <w:rPr/>
      </w:pPr>
      <w:r w:rsidRPr="00000000" w:rsidDel="00000000" w:rsidR="00000000">
        <w:rPr>
          <w:rFonts w:ascii="Arial" w:hAnsi="Arial" w:eastAsia="Arial" w:cs="Arial"/>
          <w:color w:val="000000"/>
          <w:sz w:val="22"/>
          <w:szCs w:val="22"/>
          <w:rtl w:val="0"/>
        </w:rPr>
        <w:t xml:space="preserve">Cup</w:t>
      </w:r>
    </w:p>
    <w:p xmlns:wp14="http://schemas.microsoft.com/office/word/2010/wordml" w:rsidRPr="00000000" w:rsidR="00000000" w:rsidDel="00000000" w:rsidP="00000000" w:rsidRDefault="00000000" w14:paraId="00000935" wp14:textId="77777777">
      <w:pPr>
        <w:numPr>
          <w:ilvl w:val="0"/>
          <w:numId w:val="73"/>
        </w:numPr>
        <w:ind w:left="720" w:hanging="360"/>
        <w:rPr/>
      </w:pPr>
      <w:r w:rsidRPr="00000000" w:rsidDel="00000000" w:rsidR="00000000">
        <w:rPr>
          <w:rFonts w:ascii="Arial" w:hAnsi="Arial" w:eastAsia="Arial" w:cs="Arial"/>
          <w:color w:val="000000"/>
          <w:sz w:val="22"/>
          <w:szCs w:val="22"/>
          <w:rtl w:val="0"/>
        </w:rPr>
        <w:t xml:space="preserve">Spoon</w:t>
      </w:r>
    </w:p>
    <w:p xmlns:wp14="http://schemas.microsoft.com/office/word/2010/wordml" w:rsidRPr="00000000" w:rsidR="00000000" w:rsidDel="00000000" w:rsidP="00000000" w:rsidRDefault="00000000" w14:paraId="00000936" wp14:textId="77777777">
      <w:pPr>
        <w:numPr>
          <w:ilvl w:val="0"/>
          <w:numId w:val="73"/>
        </w:numPr>
        <w:ind w:left="720" w:hanging="360"/>
        <w:rPr/>
      </w:pPr>
      <w:r w:rsidRPr="00000000" w:rsidDel="00000000" w:rsidR="00000000">
        <w:rPr>
          <w:rFonts w:ascii="Arial" w:hAnsi="Arial" w:eastAsia="Arial" w:cs="Arial"/>
          <w:color w:val="000000"/>
          <w:sz w:val="22"/>
          <w:szCs w:val="22"/>
          <w:rtl w:val="0"/>
        </w:rPr>
        <w:t xml:space="preserve">Bottle</w:t>
      </w:r>
    </w:p>
    <w:p xmlns:wp14="http://schemas.microsoft.com/office/word/2010/wordml" w:rsidRPr="00000000" w:rsidR="00000000" w:rsidDel="00000000" w:rsidP="00000000" w:rsidRDefault="00000000" w14:paraId="00000937" wp14:textId="77777777">
      <w:pPr>
        <w:rPr/>
      </w:pPr>
      <w:r w:rsidRPr="00000000" w:rsidDel="00000000" w:rsidR="00000000">
        <w:rPr>
          <w:rtl w:val="0"/>
        </w:rPr>
      </w:r>
    </w:p>
    <w:p xmlns:wp14="http://schemas.microsoft.com/office/word/2010/wordml" w:rsidRPr="00000000" w:rsidR="00000000" w:rsidDel="00000000" w:rsidP="00000000" w:rsidRDefault="00000000" w14:paraId="00000938" wp14:textId="77777777">
      <w:pPr>
        <w:spacing w:after="160" w:lineRule="auto"/>
        <w:rPr/>
      </w:pPr>
      <w:r w:rsidRPr="00000000" w:rsidDel="00000000" w:rsidR="00000000">
        <w:rPr>
          <w:rFonts w:ascii="Arial" w:hAnsi="Arial" w:eastAsia="Arial" w:cs="Arial"/>
          <w:color w:val="000000"/>
          <w:sz w:val="22"/>
          <w:szCs w:val="22"/>
          <w:rtl w:val="0"/>
        </w:rPr>
        <w:t xml:space="preserve">16. What do we call the approach where mothers/caregivers are trained to measure MUAC, assess for oedema and refer children in their care? ________________________________</w:t>
      </w:r>
      <w:r w:rsidRPr="00000000" w:rsidDel="00000000" w:rsidR="00000000">
        <w:rPr>
          <w:rtl w:val="0"/>
        </w:rPr>
      </w:r>
    </w:p>
    <w:p xmlns:wp14="http://schemas.microsoft.com/office/word/2010/wordml" w:rsidRPr="00000000" w:rsidR="00000000" w:rsidDel="00000000" w:rsidP="00000000" w:rsidRDefault="00000000" w14:paraId="00000939" wp14:textId="77777777">
      <w:pPr>
        <w:rPr/>
      </w:pPr>
      <w:r w:rsidRPr="00000000" w:rsidDel="00000000" w:rsidR="00000000">
        <w:rPr>
          <w:rtl w:val="0"/>
        </w:rPr>
      </w:r>
    </w:p>
    <w:p xmlns:wp14="http://schemas.microsoft.com/office/word/2010/wordml" w:rsidRPr="00000000" w:rsidR="00000000" w:rsidDel="00000000" w:rsidP="00000000" w:rsidRDefault="00000000" w14:paraId="0000093A" wp14:textId="77777777">
      <w:pPr>
        <w:spacing w:after="160" w:lineRule="auto"/>
        <w:rPr/>
      </w:pPr>
      <w:r w:rsidRPr="00000000" w:rsidDel="00000000" w:rsidR="00000000">
        <w:rPr>
          <w:rFonts w:ascii="Arial" w:hAnsi="Arial" w:eastAsia="Arial" w:cs="Arial"/>
          <w:color w:val="000000"/>
          <w:sz w:val="22"/>
          <w:szCs w:val="22"/>
          <w:rtl w:val="0"/>
        </w:rPr>
        <w:t xml:space="preserve">17. Which of the following is not true of the changes in the screening and referral process during COVID-19? (circle all that apply)</w:t>
      </w:r>
      <w:r w:rsidRPr="00000000" w:rsidDel="00000000" w:rsidR="00000000">
        <w:rPr>
          <w:rtl w:val="0"/>
        </w:rPr>
      </w:r>
    </w:p>
    <w:p xmlns:wp14="http://schemas.microsoft.com/office/word/2010/wordml" w:rsidRPr="00000000" w:rsidR="00000000" w:rsidDel="00000000" w:rsidP="00000000" w:rsidRDefault="00000000" w14:paraId="0000093B" wp14:textId="77777777">
      <w:pPr>
        <w:numPr>
          <w:ilvl w:val="0"/>
          <w:numId w:val="79"/>
        </w:numPr>
        <w:ind w:left="0" w:firstLine="0"/>
        <w:rPr/>
      </w:pPr>
      <w:r w:rsidRPr="00000000" w:rsidDel="00000000" w:rsidR="00000000">
        <w:rPr>
          <w:rFonts w:ascii="Arial" w:hAnsi="Arial" w:eastAsia="Arial" w:cs="Arial"/>
          <w:color w:val="000000"/>
          <w:sz w:val="22"/>
          <w:szCs w:val="22"/>
          <w:rtl w:val="0"/>
        </w:rPr>
        <w:t xml:space="preserve">MUAC measurements by mothers /caregivers</w:t>
      </w:r>
    </w:p>
    <w:p xmlns:wp14="http://schemas.microsoft.com/office/word/2010/wordml" w:rsidRPr="00000000" w:rsidR="00000000" w:rsidDel="00000000" w:rsidP="00000000" w:rsidRDefault="00000000" w14:paraId="0000093C" wp14:textId="77777777">
      <w:pPr>
        <w:numPr>
          <w:ilvl w:val="0"/>
          <w:numId w:val="79"/>
        </w:numPr>
        <w:ind w:left="0" w:firstLine="0"/>
        <w:rPr/>
      </w:pPr>
      <w:r w:rsidRPr="00000000" w:rsidDel="00000000" w:rsidR="00000000">
        <w:rPr>
          <w:rFonts w:ascii="Arial" w:hAnsi="Arial" w:eastAsia="Arial" w:cs="Arial"/>
          <w:color w:val="000000"/>
          <w:sz w:val="22"/>
          <w:szCs w:val="22"/>
          <w:rtl w:val="0"/>
        </w:rPr>
        <w:t xml:space="preserve">No screening by the BHS</w:t>
      </w:r>
    </w:p>
    <w:p xmlns:wp14="http://schemas.microsoft.com/office/word/2010/wordml" w:rsidRPr="00000000" w:rsidR="00000000" w:rsidDel="00000000" w:rsidP="00000000" w:rsidRDefault="00000000" w14:paraId="0000093D" wp14:textId="77777777">
      <w:pPr>
        <w:numPr>
          <w:ilvl w:val="0"/>
          <w:numId w:val="79"/>
        </w:numPr>
        <w:ind w:left="0" w:firstLine="0"/>
        <w:rPr/>
      </w:pPr>
      <w:r w:rsidRPr="00000000" w:rsidDel="00000000" w:rsidR="00000000">
        <w:rPr>
          <w:rFonts w:ascii="Arial" w:hAnsi="Arial" w:eastAsia="Arial" w:cs="Arial"/>
          <w:color w:val="000000"/>
          <w:sz w:val="22"/>
          <w:szCs w:val="22"/>
          <w:rtl w:val="0"/>
        </w:rPr>
        <w:t xml:space="preserve">Measure MUAC and oedema only</w:t>
      </w:r>
    </w:p>
    <w:p xmlns:wp14="http://schemas.microsoft.com/office/word/2010/wordml" w:rsidRPr="00000000" w:rsidR="00000000" w:rsidDel="00000000" w:rsidP="00000000" w:rsidRDefault="00000000" w14:paraId="0000093E" wp14:textId="77777777">
      <w:pPr>
        <w:numPr>
          <w:ilvl w:val="0"/>
          <w:numId w:val="79"/>
        </w:numPr>
        <w:ind w:left="0" w:firstLine="0"/>
        <w:rPr/>
      </w:pPr>
      <w:r w:rsidRPr="00000000" w:rsidDel="00000000" w:rsidR="00000000">
        <w:rPr>
          <w:rFonts w:ascii="Arial" w:hAnsi="Arial" w:eastAsia="Arial" w:cs="Arial"/>
          <w:color w:val="000000"/>
          <w:sz w:val="22"/>
          <w:szCs w:val="22"/>
          <w:rtl w:val="0"/>
        </w:rPr>
        <w:t xml:space="preserve">Physical distancing</w:t>
      </w:r>
    </w:p>
    <w:p xmlns:wp14="http://schemas.microsoft.com/office/word/2010/wordml" w:rsidRPr="00000000" w:rsidR="00000000" w:rsidDel="00000000" w:rsidP="00000000" w:rsidRDefault="00000000" w14:paraId="0000093F" wp14:textId="77777777">
      <w:pPr>
        <w:rPr/>
      </w:pPr>
      <w:r w:rsidRPr="00000000" w:rsidDel="00000000" w:rsidR="00000000">
        <w:rPr>
          <w:rtl w:val="0"/>
        </w:rPr>
      </w:r>
    </w:p>
    <w:p xmlns:wp14="http://schemas.microsoft.com/office/word/2010/wordml" w:rsidRPr="00000000" w:rsidR="00000000" w:rsidDel="00000000" w:rsidP="00000000" w:rsidRDefault="00000000" w14:paraId="00000940" wp14:textId="77777777">
      <w:pPr>
        <w:spacing w:after="160" w:lineRule="auto"/>
        <w:rPr/>
      </w:pPr>
      <w:r w:rsidRPr="00000000" w:rsidDel="00000000" w:rsidR="00000000">
        <w:rPr>
          <w:rFonts w:ascii="Arial" w:hAnsi="Arial" w:eastAsia="Arial" w:cs="Arial"/>
          <w:color w:val="000000"/>
          <w:sz w:val="22"/>
          <w:szCs w:val="22"/>
          <w:rtl w:val="0"/>
        </w:rPr>
        <w:t xml:space="preserve">28. Complete the following statements on modifications in the treatment protocols:</w:t>
      </w:r>
      <w:r w:rsidRPr="00000000" w:rsidDel="00000000" w:rsidR="00000000">
        <w:rPr>
          <w:rtl w:val="0"/>
        </w:rPr>
      </w:r>
    </w:p>
    <w:p xmlns:wp14="http://schemas.microsoft.com/office/word/2010/wordml" w:rsidRPr="00000000" w:rsidR="00000000" w:rsidDel="00000000" w:rsidP="00000000" w:rsidRDefault="00000000" w14:paraId="00000941" wp14:textId="77777777">
      <w:pPr>
        <w:numPr>
          <w:ilvl w:val="0"/>
          <w:numId w:val="77"/>
        </w:numPr>
        <w:ind w:left="1440" w:hanging="360"/>
        <w:rPr/>
      </w:pPr>
      <w:r w:rsidRPr="00000000" w:rsidDel="00000000" w:rsidR="00000000">
        <w:rPr>
          <w:rFonts w:ascii="Arial" w:hAnsi="Arial" w:eastAsia="Arial" w:cs="Arial"/>
          <w:color w:val="000000"/>
          <w:sz w:val="22"/>
          <w:szCs w:val="22"/>
          <w:rtl w:val="0"/>
        </w:rPr>
        <w:t xml:space="preserve">A child with SAM without complications during COVID-19 will receive________sachets of RUTF per day. </w:t>
      </w:r>
    </w:p>
    <w:p xmlns:wp14="http://schemas.microsoft.com/office/word/2010/wordml" w:rsidRPr="00000000" w:rsidR="00000000" w:rsidDel="00000000" w:rsidP="00000000" w:rsidRDefault="00000000" w14:paraId="00000942" wp14:textId="77777777">
      <w:pPr>
        <w:numPr>
          <w:ilvl w:val="0"/>
          <w:numId w:val="82"/>
        </w:numPr>
        <w:ind w:left="0" w:firstLine="0"/>
        <w:rPr/>
      </w:pPr>
      <w:r w:rsidRPr="00000000" w:rsidDel="00000000" w:rsidR="00000000">
        <w:rPr>
          <w:rFonts w:ascii="Arial" w:hAnsi="Arial" w:eastAsia="Arial" w:cs="Arial"/>
          <w:color w:val="000000"/>
          <w:sz w:val="22"/>
          <w:szCs w:val="22"/>
          <w:rtl w:val="0"/>
        </w:rPr>
        <w:t xml:space="preserve">All children who do not show improvement after____________ days should be referred. </w:t>
      </w:r>
    </w:p>
    <w:p xmlns:wp14="http://schemas.microsoft.com/office/word/2010/wordml" w:rsidRPr="00000000" w:rsidR="00000000" w:rsidDel="00000000" w:rsidP="00000000" w:rsidRDefault="00000000" w14:paraId="00000943" wp14:textId="77777777">
      <w:pPr>
        <w:numPr>
          <w:ilvl w:val="0"/>
          <w:numId w:val="64"/>
        </w:numPr>
        <w:ind w:left="0" w:firstLine="0"/>
        <w:rPr/>
      </w:pPr>
      <w:r w:rsidRPr="00000000" w:rsidDel="00000000" w:rsidR="00000000">
        <w:rPr>
          <w:rFonts w:ascii="Arial" w:hAnsi="Arial" w:eastAsia="Arial" w:cs="Arial"/>
          <w:color w:val="000000"/>
          <w:sz w:val="22"/>
          <w:szCs w:val="22"/>
          <w:rtl w:val="0"/>
        </w:rPr>
        <w:t xml:space="preserve">During full population mobility restriction, RUTF or RUSF distribution can be done by ________________ or__________________________ or________________________ </w:t>
      </w:r>
    </w:p>
    <w:p xmlns:wp14="http://schemas.microsoft.com/office/word/2010/wordml" w:rsidRPr="00000000" w:rsidR="00000000" w:rsidDel="00000000" w:rsidP="00000000" w:rsidRDefault="00000000" w14:paraId="00000944" wp14:textId="77777777">
      <w:pPr>
        <w:numPr>
          <w:ilvl w:val="0"/>
          <w:numId w:val="63"/>
        </w:numPr>
        <w:spacing w:after="160" w:lineRule="auto"/>
        <w:ind w:left="0" w:firstLine="0"/>
        <w:rPr/>
      </w:pPr>
      <w:r w:rsidRPr="00000000" w:rsidDel="00000000" w:rsidR="00000000">
        <w:rPr>
          <w:rFonts w:ascii="Arial" w:hAnsi="Arial" w:eastAsia="Arial" w:cs="Arial"/>
          <w:color w:val="000000"/>
          <w:sz w:val="22"/>
          <w:szCs w:val="22"/>
          <w:rtl w:val="0"/>
        </w:rPr>
        <w:t xml:space="preserve">A SAM child should receive supplies for_______ months </w:t>
      </w:r>
    </w:p>
    <w:p xmlns:wp14="http://schemas.microsoft.com/office/word/2010/wordml" w:rsidRPr="00000000" w:rsidR="00000000" w:rsidDel="00000000" w:rsidP="00000000" w:rsidRDefault="00000000" w14:paraId="00000945" wp14:textId="77777777">
      <w:pPr>
        <w:rPr/>
      </w:pPr>
      <w:r w:rsidRPr="00000000" w:rsidDel="00000000" w:rsidR="00000000">
        <w:rPr>
          <w:rtl w:val="0"/>
        </w:rPr>
      </w:r>
    </w:p>
    <w:p xmlns:wp14="http://schemas.microsoft.com/office/word/2010/wordml" w:rsidRPr="00000000" w:rsidR="00000000" w:rsidDel="00000000" w:rsidP="00000000" w:rsidRDefault="00000000" w14:paraId="00000946" wp14:textId="77777777">
      <w:pPr>
        <w:rPr/>
      </w:pPr>
      <w:r w:rsidRPr="00000000" w:rsidDel="00000000" w:rsidR="00000000">
        <w:rPr>
          <w:rFonts w:ascii="Arial" w:hAnsi="Arial" w:eastAsia="Arial" w:cs="Arial"/>
          <w:color w:val="000000"/>
          <w:sz w:val="22"/>
          <w:szCs w:val="22"/>
          <w:rtl w:val="0"/>
        </w:rPr>
        <w:t xml:space="preserve">19. List 5 advantages of the family MUAC approach. (list five)</w:t>
      </w:r>
      <w:r w:rsidRPr="00000000" w:rsidDel="00000000" w:rsidR="00000000">
        <w:rPr>
          <w:rtl w:val="0"/>
        </w:rPr>
      </w:r>
    </w:p>
    <w:p xmlns:wp14="http://schemas.microsoft.com/office/word/2010/wordml" w:rsidRPr="00000000" w:rsidR="00000000" w:rsidDel="00000000" w:rsidP="00000000" w:rsidRDefault="00000000" w14:paraId="00000947" wp14:textId="77777777">
      <w:pPr>
        <w:rPr/>
      </w:pPr>
      <w:r w:rsidRPr="00000000" w:rsidDel="00000000" w:rsidR="00000000">
        <w:rPr>
          <w:rFonts w:ascii="Arial" w:hAnsi="Arial" w:eastAsia="Arial" w:cs="Arial"/>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00000" w:rsidDel="00000000" w:rsidR="00000000">
        <w:rPr>
          <w:rtl w:val="0"/>
        </w:rPr>
      </w:r>
    </w:p>
    <w:p xmlns:wp14="http://schemas.microsoft.com/office/word/2010/wordml" w:rsidRPr="00000000" w:rsidR="00000000" w:rsidDel="00000000" w:rsidP="00000000" w:rsidRDefault="00000000" w14:paraId="00000948"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949" wp14:textId="77777777">
      <w:pPr>
        <w:spacing w:after="160" w:lineRule="auto"/>
        <w:rPr/>
      </w:pPr>
      <w:r w:rsidRPr="00000000" w:rsidDel="00000000" w:rsidR="00000000">
        <w:rPr>
          <w:rFonts w:ascii="Arial" w:hAnsi="Arial" w:eastAsia="Arial" w:cs="Arial"/>
          <w:color w:val="000000"/>
          <w:sz w:val="22"/>
          <w:szCs w:val="22"/>
          <w:rtl w:val="0"/>
        </w:rPr>
        <w:t xml:space="preserve">20.</w:t>
      </w:r>
      <w:r w:rsidRPr="00000000" w:rsidDel="00000000" w:rsidR="00000000">
        <w:rPr>
          <w:rFonts w:ascii="Arial" w:hAnsi="Arial" w:eastAsia="Arial" w:cs="Arial"/>
          <w:b w:val="1"/>
          <w:color w:val="000000"/>
          <w:sz w:val="22"/>
          <w:szCs w:val="22"/>
          <w:rtl w:val="0"/>
        </w:rPr>
        <w:t xml:space="preserve"> </w:t>
      </w:r>
      <w:r w:rsidRPr="00000000" w:rsidDel="00000000" w:rsidR="00000000">
        <w:rPr>
          <w:rFonts w:ascii="Arial" w:hAnsi="Arial" w:eastAsia="Arial" w:cs="Arial"/>
          <w:color w:val="000000"/>
          <w:sz w:val="22"/>
          <w:szCs w:val="22"/>
          <w:rtl w:val="0"/>
        </w:rPr>
        <w:t xml:space="preserve">True or False: It is recommended that milk and milk product be included in food baskets.</w:t>
      </w:r>
      <w:r w:rsidRPr="00000000" w:rsidDel="00000000" w:rsidR="00000000">
        <w:rPr>
          <w:rtl w:val="0"/>
        </w:rPr>
      </w:r>
    </w:p>
    <w:p xmlns:wp14="http://schemas.microsoft.com/office/word/2010/wordml" w:rsidRPr="00000000" w:rsidR="00000000" w:rsidDel="00000000" w:rsidP="00000000" w:rsidRDefault="00000000" w14:paraId="0000094A" wp14:textId="77777777">
      <w:pPr>
        <w:numPr>
          <w:ilvl w:val="0"/>
          <w:numId w:val="67"/>
        </w:numPr>
        <w:ind w:left="0" w:firstLine="0"/>
        <w:rPr/>
      </w:pPr>
      <w:r w:rsidRPr="00000000" w:rsidDel="00000000" w:rsidR="00000000">
        <w:rPr>
          <w:rFonts w:ascii="Arial" w:hAnsi="Arial" w:eastAsia="Arial" w:cs="Arial"/>
          <w:color w:val="000000"/>
          <w:sz w:val="22"/>
          <w:szCs w:val="22"/>
          <w:rtl w:val="0"/>
        </w:rPr>
        <w:t xml:space="preserve">True</w:t>
      </w:r>
    </w:p>
    <w:p xmlns:wp14="http://schemas.microsoft.com/office/word/2010/wordml" w:rsidRPr="00000000" w:rsidR="00000000" w:rsidDel="00000000" w:rsidP="00000000" w:rsidRDefault="00000000" w14:paraId="0000094B" wp14:textId="77777777">
      <w:pPr>
        <w:numPr>
          <w:ilvl w:val="0"/>
          <w:numId w:val="67"/>
        </w:numPr>
        <w:spacing w:after="160" w:lineRule="auto"/>
        <w:ind w:left="0" w:firstLine="0"/>
        <w:rPr/>
      </w:pPr>
      <w:r w:rsidRPr="00000000" w:rsidDel="00000000" w:rsidR="00000000">
        <w:rPr>
          <w:rFonts w:ascii="Arial" w:hAnsi="Arial" w:eastAsia="Arial" w:cs="Arial"/>
          <w:color w:val="000000"/>
          <w:sz w:val="22"/>
          <w:szCs w:val="22"/>
          <w:rtl w:val="0"/>
        </w:rPr>
        <w:t xml:space="preserve">False</w:t>
      </w:r>
    </w:p>
    <w:p xmlns:wp14="http://schemas.microsoft.com/office/word/2010/wordml" w:rsidRPr="00000000" w:rsidR="00000000" w:rsidDel="00000000" w:rsidP="00000000" w:rsidRDefault="00000000" w14:paraId="0000094C"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94D" wp14:textId="77777777">
      <w:pPr>
        <w:rPr/>
      </w:pPr>
      <w:r w:rsidRPr="00000000" w:rsidDel="00000000" w:rsidR="00000000">
        <w:rPr>
          <w:rtl w:val="0"/>
        </w:rPr>
      </w:r>
    </w:p>
    <w:p xmlns:wp14="http://schemas.microsoft.com/office/word/2010/wordml" w:rsidRPr="00000000" w:rsidR="00000000" w:rsidDel="00000000" w:rsidP="00000000" w:rsidRDefault="00000000" w14:paraId="0000094E" wp14:textId="77777777">
      <w:pPr>
        <w:rPr/>
      </w:pPr>
      <w:r w:rsidRPr="00000000" w:rsidDel="00000000" w:rsidR="00000000">
        <w:rPr>
          <w:rtl w:val="0"/>
        </w:rPr>
      </w:r>
    </w:p>
    <w:p xmlns:wp14="http://schemas.microsoft.com/office/word/2010/wordml" w:rsidRPr="00000000" w:rsidR="00000000" w:rsidDel="00000000" w:rsidP="00000000" w:rsidRDefault="00000000" w14:paraId="0000094F" wp14:textId="77777777">
      <w:pPr>
        <w:rPr/>
      </w:pPr>
      <w:r w:rsidRPr="00000000" w:rsidDel="00000000" w:rsidR="00000000">
        <w:rPr>
          <w:rtl w:val="0"/>
        </w:rPr>
      </w:r>
    </w:p>
    <w:p xmlns:wp14="http://schemas.microsoft.com/office/word/2010/wordml" w:rsidRPr="00000000" w:rsidR="00000000" w:rsidDel="00000000" w:rsidP="00000000" w:rsidRDefault="00000000" w14:paraId="00000950" wp14:textId="77777777">
      <w:pPr>
        <w:rPr/>
      </w:pPr>
      <w:r w:rsidRPr="00000000" w:rsidDel="00000000" w:rsidR="00000000">
        <w:rPr>
          <w:rtl w:val="0"/>
        </w:rPr>
      </w:r>
    </w:p>
    <w:p xmlns:wp14="http://schemas.microsoft.com/office/word/2010/wordml" w:rsidRPr="00000000" w:rsidR="00000000" w:rsidDel="00000000" w:rsidP="00000000" w:rsidRDefault="00000000" w14:paraId="00000951" wp14:textId="77777777">
      <w:pPr>
        <w:rPr/>
      </w:pPr>
      <w:r w:rsidRPr="00000000" w:rsidDel="00000000" w:rsidR="00000000">
        <w:rPr>
          <w:rtl w:val="0"/>
        </w:rPr>
      </w:r>
    </w:p>
    <w:p xmlns:wp14="http://schemas.microsoft.com/office/word/2010/wordml" w:rsidRPr="00000000" w:rsidR="00000000" w:rsidDel="00000000" w:rsidP="00000000" w:rsidRDefault="00000000" w14:paraId="00000952" wp14:textId="77777777">
      <w:pPr>
        <w:rPr/>
      </w:pPr>
      <w:r w:rsidRPr="00000000" w:rsidDel="00000000" w:rsidR="00000000">
        <w:rPr>
          <w:rtl w:val="0"/>
        </w:rPr>
      </w:r>
    </w:p>
    <w:p xmlns:wp14="http://schemas.microsoft.com/office/word/2010/wordml" w:rsidRPr="00000000" w:rsidR="00000000" w:rsidDel="00000000" w:rsidP="00000000" w:rsidRDefault="00000000" w14:paraId="00000953" wp14:textId="77777777">
      <w:pPr>
        <w:rPr/>
      </w:pPr>
      <w:r w:rsidRPr="00000000" w:rsidDel="00000000" w:rsidR="00000000">
        <w:rPr>
          <w:rtl w:val="0"/>
        </w:rPr>
      </w:r>
    </w:p>
    <w:p xmlns:wp14="http://schemas.microsoft.com/office/word/2010/wordml" w:rsidRPr="00000000" w:rsidR="00000000" w:rsidDel="00000000" w:rsidP="00000000" w:rsidRDefault="00000000" w14:paraId="00000954" wp14:textId="77777777">
      <w:pPr>
        <w:rPr/>
      </w:pPr>
      <w:r w:rsidRPr="00000000" w:rsidDel="00000000" w:rsidR="00000000">
        <w:rPr>
          <w:rtl w:val="0"/>
        </w:rPr>
      </w:r>
    </w:p>
    <w:p xmlns:wp14="http://schemas.microsoft.com/office/word/2010/wordml" w:rsidRPr="00000000" w:rsidR="00000000" w:rsidDel="00000000" w:rsidP="00000000" w:rsidRDefault="00000000" w14:paraId="00000955" wp14:textId="77777777">
      <w:pPr>
        <w:rPr/>
      </w:pPr>
      <w:r w:rsidRPr="00000000" w:rsidDel="00000000" w:rsidR="00000000">
        <w:rPr>
          <w:rtl w:val="0"/>
        </w:rPr>
      </w:r>
    </w:p>
    <w:p xmlns:wp14="http://schemas.microsoft.com/office/word/2010/wordml" w:rsidRPr="00000000" w:rsidR="00000000" w:rsidDel="00000000" w:rsidP="00000000" w:rsidRDefault="00000000" w14:paraId="00000956" wp14:textId="77777777">
      <w:pPr>
        <w:rPr/>
      </w:pPr>
      <w:r w:rsidRPr="00000000" w:rsidDel="00000000" w:rsidR="00000000">
        <w:rPr>
          <w:rtl w:val="0"/>
        </w:rPr>
      </w:r>
    </w:p>
    <w:p xmlns:wp14="http://schemas.microsoft.com/office/word/2010/wordml" w:rsidRPr="00000000" w:rsidR="00000000" w:rsidDel="00000000" w:rsidP="00000000" w:rsidRDefault="00000000" w14:paraId="00000957" wp14:textId="77777777">
      <w:pPr>
        <w:rPr/>
      </w:pPr>
      <w:r w:rsidRPr="00000000" w:rsidDel="00000000" w:rsidR="00000000">
        <w:rPr>
          <w:rtl w:val="0"/>
        </w:rPr>
      </w:r>
    </w:p>
    <w:p xmlns:wp14="http://schemas.microsoft.com/office/word/2010/wordml" w:rsidRPr="00000000" w:rsidR="00000000" w:rsidDel="00000000" w:rsidP="00000000" w:rsidRDefault="00000000" w14:paraId="00000958" wp14:textId="77777777">
      <w:pPr>
        <w:rPr/>
      </w:pPr>
      <w:r w:rsidRPr="00000000" w:rsidDel="00000000" w:rsidR="00000000">
        <w:rPr>
          <w:rtl w:val="0"/>
        </w:rPr>
      </w:r>
    </w:p>
    <w:p xmlns:wp14="http://schemas.microsoft.com/office/word/2010/wordml" w:rsidRPr="00000000" w:rsidR="00000000" w:rsidDel="00000000" w:rsidP="00000000" w:rsidRDefault="00000000" w14:paraId="00000959" wp14:textId="77777777">
      <w:pPr>
        <w:rPr/>
      </w:pPr>
      <w:r w:rsidRPr="00000000" w:rsidDel="00000000" w:rsidR="00000000">
        <w:rPr>
          <w:rtl w:val="0"/>
        </w:rPr>
      </w:r>
    </w:p>
    <w:p xmlns:wp14="http://schemas.microsoft.com/office/word/2010/wordml" w:rsidRPr="00000000" w:rsidR="00000000" w:rsidDel="00000000" w:rsidP="00000000" w:rsidRDefault="00000000" w14:paraId="0000095A" wp14:textId="77777777">
      <w:pPr>
        <w:keepNext w:val="1"/>
        <w:keepLines w:val="1"/>
        <w:spacing w:before="280" w:after="80" w:line="259" w:lineRule="auto"/>
        <w:jc w:val="both"/>
        <w:rPr>
          <w:rFonts w:ascii="Calibri" w:hAnsi="Calibri" w:eastAsia="Calibri" w:cs="Calibri"/>
          <w:b w:val="1"/>
          <w:sz w:val="28"/>
          <w:szCs w:val="28"/>
        </w:rPr>
      </w:pPr>
      <w:bookmarkStart w:name="_heading=h.1ljsd9k" w:colFirst="0" w:colLast="0" w:id="101"/>
      <w:bookmarkEnd w:id="101"/>
      <w:r w:rsidRPr="00000000" w:rsidDel="00000000" w:rsidR="00000000">
        <w:rPr>
          <w:rFonts w:ascii="Calibri" w:hAnsi="Calibri" w:eastAsia="Calibri" w:cs="Calibri"/>
          <w:b w:val="1"/>
          <w:sz w:val="28"/>
          <w:szCs w:val="28"/>
          <w:rtl w:val="0"/>
        </w:rPr>
        <w:t xml:space="preserve">Appendix G: Pre and Post Test Answers</w:t>
      </w:r>
    </w:p>
    <w:p xmlns:wp14="http://schemas.microsoft.com/office/word/2010/wordml" w:rsidRPr="00000000" w:rsidR="00000000" w:rsidDel="00000000" w:rsidP="00000000" w:rsidRDefault="00000000" w14:paraId="0000095B" wp14:textId="77777777">
      <w:pPr>
        <w:rPr/>
      </w:pPr>
      <w:r w:rsidRPr="00000000" w:rsidDel="00000000" w:rsidR="00000000">
        <w:rPr>
          <w:rtl w:val="0"/>
        </w:rPr>
      </w:r>
    </w:p>
    <w:p xmlns:wp14="http://schemas.microsoft.com/office/word/2010/wordml" w:rsidRPr="00000000" w:rsidR="00000000" w:rsidDel="00000000" w:rsidP="00000000" w:rsidRDefault="00000000" w14:paraId="0000095C"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95D" wp14:textId="77777777">
      <w:pPr>
        <w:rPr/>
      </w:pPr>
      <w:r w:rsidRPr="00000000" w:rsidDel="00000000" w:rsidR="00000000">
        <w:rPr>
          <w:rFonts w:ascii="Arial" w:hAnsi="Arial" w:eastAsia="Arial" w:cs="Arial"/>
          <w:b w:val="1"/>
          <w:color w:val="000000"/>
          <w:sz w:val="22"/>
          <w:szCs w:val="22"/>
          <w:rtl w:val="0"/>
        </w:rPr>
        <w:t xml:space="preserve">1. Name two important COVID-19 guidance documents for nutrition. (list two)</w:t>
      </w:r>
      <w:r w:rsidRPr="00000000" w:rsidDel="00000000" w:rsidR="00000000">
        <w:rPr>
          <w:rtl w:val="0"/>
        </w:rPr>
      </w:r>
    </w:p>
    <w:p xmlns:wp14="http://schemas.microsoft.com/office/word/2010/wordml" w:rsidRPr="00000000" w:rsidR="00000000" w:rsidDel="00000000" w:rsidP="00000000" w:rsidRDefault="00000000" w14:paraId="0000095E" wp14:textId="77777777">
      <w:pPr>
        <w:rPr/>
      </w:pPr>
      <w:r w:rsidRPr="00000000" w:rsidDel="00000000" w:rsidR="00000000">
        <w:rPr>
          <w:rtl w:val="0"/>
        </w:rPr>
      </w:r>
    </w:p>
    <w:p xmlns:wp14="http://schemas.microsoft.com/office/word/2010/wordml" w:rsidRPr="00000000" w:rsidR="00000000" w:rsidDel="00000000" w:rsidP="00000000" w:rsidRDefault="00000000" w14:paraId="0000095F" wp14:textId="77777777">
      <w:pPr>
        <w:ind w:left="720" w:firstLine="0"/>
        <w:rPr/>
      </w:pPr>
      <w:r w:rsidRPr="00000000" w:rsidDel="00000000" w:rsidR="00000000">
        <w:rPr>
          <w:rFonts w:ascii="Arial" w:hAnsi="Arial" w:eastAsia="Arial" w:cs="Arial"/>
          <w:color w:val="000000"/>
          <w:sz w:val="22"/>
          <w:szCs w:val="22"/>
          <w:rtl w:val="0"/>
        </w:rPr>
        <w:t xml:space="preserve">Adapted Emergency Nutrition Programming Guidance during COVID-19 pandemic in Myanmar, IYCF and COVID 19 FAQ, Myanmar Infant and Young Child Feeding recommendations when COVID-19 is suspected or confirmed, Brief on Management of Child Wasting</w:t>
      </w:r>
      <w:r w:rsidRPr="00000000" w:rsidDel="00000000" w:rsidR="00000000">
        <w:rPr>
          <w:rtl w:val="0"/>
        </w:rPr>
      </w:r>
    </w:p>
    <w:p xmlns:wp14="http://schemas.microsoft.com/office/word/2010/wordml" w:rsidRPr="00000000" w:rsidR="00000000" w:rsidDel="00000000" w:rsidP="00000000" w:rsidRDefault="00000000" w14:paraId="00000960" wp14:textId="77777777">
      <w:pPr>
        <w:rPr/>
      </w:pPr>
      <w:r w:rsidRPr="00000000" w:rsidDel="00000000" w:rsidR="00000000">
        <w:rPr>
          <w:rtl w:val="0"/>
        </w:rPr>
      </w:r>
    </w:p>
    <w:p xmlns:wp14="http://schemas.microsoft.com/office/word/2010/wordml" w:rsidRPr="00000000" w:rsidR="00000000" w:rsidDel="00000000" w:rsidP="00000000" w:rsidRDefault="00000000" w14:paraId="00000961" wp14:textId="77777777">
      <w:pPr>
        <w:spacing w:after="160" w:lineRule="auto"/>
        <w:rPr/>
      </w:pPr>
      <w:r w:rsidRPr="00000000" w:rsidDel="00000000" w:rsidR="00000000">
        <w:rPr>
          <w:rFonts w:ascii="Arial" w:hAnsi="Arial" w:eastAsia="Arial" w:cs="Arial"/>
          <w:b w:val="1"/>
          <w:color w:val="000000"/>
          <w:sz w:val="22"/>
          <w:szCs w:val="22"/>
          <w:rtl w:val="0"/>
        </w:rPr>
        <w:t xml:space="preserve">2. List at least 5 key actions health workers should carry out to reduce the risk of transmission of COVID-19. (list five)</w:t>
      </w:r>
      <w:r w:rsidRPr="00000000" w:rsidDel="00000000" w:rsidR="00000000">
        <w:rPr>
          <w:rtl w:val="0"/>
        </w:rPr>
      </w:r>
    </w:p>
    <w:p xmlns:wp14="http://schemas.microsoft.com/office/word/2010/wordml" w:rsidRPr="00000000" w:rsidR="00000000" w:rsidDel="00000000" w:rsidP="00000000" w:rsidRDefault="00000000" w14:paraId="00000962" wp14:textId="77777777">
      <w:pPr>
        <w:spacing w:after="160" w:lineRule="auto"/>
        <w:ind w:left="720" w:firstLine="0"/>
        <w:rPr/>
      </w:pPr>
      <w:r w:rsidRPr="00000000" w:rsidDel="00000000" w:rsidR="00000000">
        <w:rPr>
          <w:rFonts w:ascii="Arial" w:hAnsi="Arial" w:eastAsia="Arial" w:cs="Arial"/>
          <w:color w:val="000000"/>
          <w:sz w:val="22"/>
          <w:szCs w:val="22"/>
          <w:rtl w:val="0"/>
        </w:rPr>
        <w:t xml:space="preserve">Ensure water for handwashing is available use PPE, ensure good ventilation, separate children and adults with symptoms from those that do not have them, physical distancing in consultation rooms, waiting and triage areas, immediate referral of those that show exhibit signs and symptoms, regular sanitizing of surfaces</w:t>
      </w:r>
      <w:r w:rsidRPr="00000000" w:rsidDel="00000000" w:rsidR="00000000">
        <w:rPr>
          <w:rtl w:val="0"/>
        </w:rPr>
      </w:r>
    </w:p>
    <w:p xmlns:wp14="http://schemas.microsoft.com/office/word/2010/wordml" w:rsidRPr="00000000" w:rsidR="00000000" w:rsidDel="00000000" w:rsidP="00000000" w:rsidRDefault="00000000" w14:paraId="00000963" wp14:textId="77777777">
      <w:pPr>
        <w:rPr/>
      </w:pPr>
      <w:r w:rsidRPr="00000000" w:rsidDel="00000000" w:rsidR="00000000">
        <w:rPr>
          <w:rtl w:val="0"/>
        </w:rPr>
      </w:r>
    </w:p>
    <w:p xmlns:wp14="http://schemas.microsoft.com/office/word/2010/wordml" w:rsidRPr="00000000" w:rsidR="00000000" w:rsidDel="00000000" w:rsidP="00000000" w:rsidRDefault="00000000" w14:paraId="00000964" wp14:textId="77777777">
      <w:pPr>
        <w:rPr/>
      </w:pPr>
      <w:r w:rsidRPr="00000000" w:rsidDel="00000000" w:rsidR="00000000">
        <w:rPr>
          <w:rFonts w:ascii="Arial" w:hAnsi="Arial" w:eastAsia="Arial" w:cs="Arial"/>
          <w:b w:val="1"/>
          <w:color w:val="000000"/>
          <w:sz w:val="22"/>
          <w:szCs w:val="22"/>
          <w:rtl w:val="0"/>
        </w:rPr>
        <w:t xml:space="preserve">3. How would you define Risk Communication?​ (circle one)</w:t>
      </w:r>
      <w:r w:rsidRPr="00000000" w:rsidDel="00000000" w:rsidR="00000000">
        <w:rPr>
          <w:rtl w:val="0"/>
        </w:rPr>
      </w:r>
    </w:p>
    <w:p xmlns:wp14="http://schemas.microsoft.com/office/word/2010/wordml" w:rsidRPr="00000000" w:rsidR="00000000" w:rsidDel="00000000" w:rsidP="00000000" w:rsidRDefault="00000000" w14:paraId="00000965" wp14:textId="77777777">
      <w:pPr>
        <w:numPr>
          <w:ilvl w:val="0"/>
          <w:numId w:val="116"/>
        </w:numPr>
        <w:ind w:left="0" w:firstLine="0"/>
        <w:rPr/>
      </w:pPr>
      <w:r w:rsidRPr="00000000" w:rsidDel="00000000" w:rsidR="00000000">
        <w:rPr>
          <w:rFonts w:ascii="Arial" w:hAnsi="Arial" w:eastAsia="Arial" w:cs="Arial"/>
          <w:color w:val="000000"/>
          <w:sz w:val="22"/>
          <w:szCs w:val="22"/>
          <w:rtl w:val="0"/>
        </w:rPr>
        <w:t xml:space="preserve">An exchange of real-time information between experts or leaders and the community facing the threat​</w:t>
      </w:r>
    </w:p>
    <w:p xmlns:wp14="http://schemas.microsoft.com/office/word/2010/wordml" w:rsidRPr="00000000" w:rsidR="00000000" w:rsidDel="00000000" w:rsidP="00000000" w:rsidRDefault="00000000" w14:paraId="00000966" wp14:textId="77777777">
      <w:pPr>
        <w:numPr>
          <w:ilvl w:val="0"/>
          <w:numId w:val="116"/>
        </w:numPr>
        <w:ind w:left="0" w:firstLine="0"/>
        <w:rPr/>
      </w:pPr>
      <w:r w:rsidRPr="00000000" w:rsidDel="00000000" w:rsidR="00000000">
        <w:rPr>
          <w:rFonts w:ascii="Arial" w:hAnsi="Arial" w:eastAsia="Arial" w:cs="Arial"/>
          <w:color w:val="000000"/>
          <w:sz w:val="22"/>
          <w:szCs w:val="22"/>
          <w:rtl w:val="0"/>
        </w:rPr>
        <w:t xml:space="preserve">Any exchange of information between people​</w:t>
      </w:r>
    </w:p>
    <w:p xmlns:wp14="http://schemas.microsoft.com/office/word/2010/wordml" w:rsidRPr="00000000" w:rsidR="00000000" w:rsidDel="00000000" w:rsidP="00000000" w:rsidRDefault="00000000" w14:paraId="00000967" wp14:textId="77777777">
      <w:pPr>
        <w:numPr>
          <w:ilvl w:val="0"/>
          <w:numId w:val="116"/>
        </w:numPr>
        <w:ind w:left="0" w:firstLine="0"/>
        <w:rPr/>
      </w:pPr>
      <w:r w:rsidRPr="00000000" w:rsidDel="00000000" w:rsidR="00000000">
        <w:rPr>
          <w:rFonts w:ascii="Arial" w:hAnsi="Arial" w:eastAsia="Arial" w:cs="Arial"/>
          <w:color w:val="000000"/>
          <w:sz w:val="22"/>
          <w:szCs w:val="22"/>
          <w:rtl w:val="0"/>
        </w:rPr>
        <w:t xml:space="preserve">Exchange of specific information on COVID-19 status between government and NGOs​</w:t>
      </w:r>
    </w:p>
    <w:p xmlns:wp14="http://schemas.microsoft.com/office/word/2010/wordml" w:rsidRPr="00000000" w:rsidR="00000000" w:rsidDel="00000000" w:rsidP="00000000" w:rsidRDefault="00000000" w14:paraId="00000968"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969" wp14:textId="77777777">
      <w:pPr>
        <w:rPr/>
      </w:pPr>
      <w:r w:rsidRPr="00000000" w:rsidDel="00000000" w:rsidR="00000000">
        <w:rPr>
          <w:rFonts w:ascii="Arial" w:hAnsi="Arial" w:eastAsia="Arial" w:cs="Arial"/>
          <w:b w:val="1"/>
          <w:color w:val="000000"/>
          <w:sz w:val="22"/>
          <w:szCs w:val="22"/>
          <w:rtl w:val="0"/>
        </w:rPr>
        <w:t xml:space="preserve">4. Please list any two principles that you think would be critical for risk communication and community engagement. (list two)</w:t>
      </w:r>
      <w:r w:rsidRPr="00000000" w:rsidDel="00000000" w:rsidR="00000000">
        <w:rPr>
          <w:rtl w:val="0"/>
        </w:rPr>
      </w:r>
    </w:p>
    <w:p xmlns:wp14="http://schemas.microsoft.com/office/word/2010/wordml" w:rsidRPr="00000000" w:rsidR="00000000" w:rsidDel="00000000" w:rsidP="00000000" w:rsidRDefault="00000000" w14:paraId="0000096A" wp14:textId="77777777">
      <w:pPr>
        <w:rPr/>
      </w:pPr>
      <w:r w:rsidRPr="00000000" w:rsidDel="00000000" w:rsidR="00000000">
        <w:rPr>
          <w:rFonts w:ascii="Arial" w:hAnsi="Arial" w:eastAsia="Arial" w:cs="Arial"/>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w:t>
      </w:r>
      <w:r w:rsidRPr="00000000" w:rsidDel="00000000" w:rsidR="00000000">
        <w:rPr>
          <w:rtl w:val="0"/>
        </w:rPr>
      </w:r>
    </w:p>
    <w:p xmlns:wp14="http://schemas.microsoft.com/office/word/2010/wordml" w:rsidRPr="00000000" w:rsidR="00000000" w:rsidDel="00000000" w:rsidP="00000000" w:rsidRDefault="00000000" w14:paraId="0000096B" wp14:textId="77777777">
      <w:pPr>
        <w:rPr/>
      </w:pPr>
      <w:r w:rsidRPr="00000000" w:rsidDel="00000000" w:rsidR="00000000">
        <w:rPr>
          <w:rFonts w:ascii="Arial" w:hAnsi="Arial" w:eastAsia="Arial" w:cs="Arial"/>
          <w:b w:val="1"/>
          <w:color w:val="000000"/>
          <w:sz w:val="22"/>
          <w:szCs w:val="22"/>
          <w:rtl w:val="0"/>
        </w:rPr>
        <w:t xml:space="preserve">5. To build trust in the community, it is important to (circle all that apply): ​</w:t>
      </w:r>
      <w:r w:rsidRPr="00000000" w:rsidDel="00000000" w:rsidR="00000000">
        <w:rPr>
          <w:rtl w:val="0"/>
        </w:rPr>
      </w:r>
    </w:p>
    <w:p xmlns:wp14="http://schemas.microsoft.com/office/word/2010/wordml" w:rsidRPr="00000000" w:rsidR="00000000" w:rsidDel="00000000" w:rsidP="00000000" w:rsidRDefault="00000000" w14:paraId="0000096C" wp14:textId="77777777">
      <w:pPr>
        <w:numPr>
          <w:ilvl w:val="0"/>
          <w:numId w:val="118"/>
        </w:numPr>
        <w:ind w:left="0" w:firstLine="0"/>
        <w:rPr/>
      </w:pPr>
      <w:r w:rsidRPr="00000000" w:rsidDel="00000000" w:rsidR="00000000">
        <w:rPr>
          <w:rFonts w:ascii="Arial" w:hAnsi="Arial" w:eastAsia="Arial" w:cs="Arial"/>
          <w:color w:val="000000"/>
          <w:sz w:val="22"/>
          <w:szCs w:val="22"/>
          <w:rtl w:val="0"/>
        </w:rPr>
        <w:t xml:space="preserve">Reassure people even with false information if required</w:t>
      </w:r>
    </w:p>
    <w:p xmlns:wp14="http://schemas.microsoft.com/office/word/2010/wordml" w:rsidRPr="00000000" w:rsidR="00000000" w:rsidDel="00000000" w:rsidP="00000000" w:rsidRDefault="00000000" w14:paraId="0000096D" wp14:textId="77777777">
      <w:pPr>
        <w:numPr>
          <w:ilvl w:val="0"/>
          <w:numId w:val="118"/>
        </w:numPr>
        <w:ind w:left="0" w:firstLine="0"/>
        <w:rPr/>
      </w:pPr>
      <w:r w:rsidRPr="00000000" w:rsidDel="00000000" w:rsidR="00000000">
        <w:rPr>
          <w:rFonts w:ascii="Arial" w:hAnsi="Arial" w:eastAsia="Arial" w:cs="Arial"/>
          <w:color w:val="000000"/>
          <w:sz w:val="22"/>
          <w:szCs w:val="22"/>
          <w:rtl w:val="0"/>
        </w:rPr>
        <w:t xml:space="preserve">Be respectful and non-judgmental​</w:t>
      </w:r>
    </w:p>
    <w:p xmlns:wp14="http://schemas.microsoft.com/office/word/2010/wordml" w:rsidRPr="00000000" w:rsidR="00000000" w:rsidDel="00000000" w:rsidP="00000000" w:rsidRDefault="00000000" w14:paraId="0000096E" wp14:textId="77777777">
      <w:pPr>
        <w:numPr>
          <w:ilvl w:val="0"/>
          <w:numId w:val="118"/>
        </w:numPr>
        <w:ind w:left="0" w:firstLine="0"/>
        <w:rPr/>
      </w:pPr>
      <w:r w:rsidRPr="00000000" w:rsidDel="00000000" w:rsidR="00000000">
        <w:rPr>
          <w:rFonts w:ascii="Arial" w:hAnsi="Arial" w:eastAsia="Arial" w:cs="Arial"/>
          <w:color w:val="000000"/>
          <w:sz w:val="22"/>
          <w:szCs w:val="22"/>
          <w:rtl w:val="0"/>
        </w:rPr>
        <w:t xml:space="preserve">Hide the facts so that they don’t get scared </w:t>
      </w:r>
    </w:p>
    <w:p xmlns:wp14="http://schemas.microsoft.com/office/word/2010/wordml" w:rsidRPr="00000000" w:rsidR="00000000" w:rsidDel="00000000" w:rsidP="00000000" w:rsidRDefault="00000000" w14:paraId="0000096F" wp14:textId="77777777">
      <w:pPr>
        <w:numPr>
          <w:ilvl w:val="0"/>
          <w:numId w:val="118"/>
        </w:numPr>
        <w:ind w:left="0" w:firstLine="0"/>
        <w:rPr/>
      </w:pPr>
      <w:r w:rsidRPr="00000000" w:rsidDel="00000000" w:rsidR="00000000">
        <w:rPr>
          <w:rFonts w:ascii="Arial" w:hAnsi="Arial" w:eastAsia="Arial" w:cs="Arial"/>
          <w:color w:val="000000"/>
          <w:sz w:val="22"/>
          <w:szCs w:val="22"/>
          <w:rtl w:val="0"/>
        </w:rPr>
        <w:t xml:space="preserve">Engage community leaders ​</w:t>
      </w:r>
    </w:p>
    <w:p xmlns:wp14="http://schemas.microsoft.com/office/word/2010/wordml" w:rsidRPr="00000000" w:rsidR="00000000" w:rsidDel="00000000" w:rsidP="00000000" w:rsidRDefault="00000000" w14:paraId="00000970" wp14:textId="77777777">
      <w:pPr>
        <w:numPr>
          <w:ilvl w:val="0"/>
          <w:numId w:val="118"/>
        </w:numPr>
        <w:ind w:left="0" w:firstLine="0"/>
        <w:rPr/>
      </w:pPr>
      <w:r w:rsidRPr="00000000" w:rsidDel="00000000" w:rsidR="00000000">
        <w:rPr>
          <w:rFonts w:ascii="Arial" w:hAnsi="Arial" w:eastAsia="Arial" w:cs="Arial"/>
          <w:color w:val="000000"/>
          <w:sz w:val="22"/>
          <w:szCs w:val="22"/>
          <w:rtl w:val="0"/>
        </w:rPr>
        <w:t xml:space="preserve">Clearly communicate what we know​</w:t>
      </w:r>
    </w:p>
    <w:p xmlns:wp14="http://schemas.microsoft.com/office/word/2010/wordml" w:rsidRPr="00000000" w:rsidR="00000000" w:rsidDel="00000000" w:rsidP="00000000" w:rsidRDefault="00000000" w14:paraId="00000971" wp14:textId="77777777">
      <w:pPr>
        <w:numPr>
          <w:ilvl w:val="0"/>
          <w:numId w:val="118"/>
        </w:numPr>
        <w:ind w:left="0" w:firstLine="0"/>
        <w:rPr/>
      </w:pPr>
      <w:r w:rsidRPr="00000000" w:rsidDel="00000000" w:rsidR="00000000">
        <w:rPr>
          <w:rFonts w:ascii="Arial" w:hAnsi="Arial" w:eastAsia="Arial" w:cs="Arial"/>
          <w:color w:val="000000"/>
          <w:sz w:val="22"/>
          <w:szCs w:val="22"/>
          <w:rtl w:val="0"/>
        </w:rPr>
        <w:t xml:space="preserve">All the above</w:t>
      </w:r>
    </w:p>
    <w:p xmlns:wp14="http://schemas.microsoft.com/office/word/2010/wordml" w:rsidRPr="00000000" w:rsidR="00000000" w:rsidDel="00000000" w:rsidP="00000000" w:rsidRDefault="00000000" w14:paraId="00000972" wp14:textId="77777777">
      <w:pPr>
        <w:rPr/>
      </w:pPr>
      <w:r w:rsidRPr="00000000" w:rsidDel="00000000" w:rsidR="00000000">
        <w:rPr>
          <w:rtl w:val="0"/>
        </w:rPr>
      </w:r>
    </w:p>
    <w:p xmlns:wp14="http://schemas.microsoft.com/office/word/2010/wordml" w:rsidRPr="00000000" w:rsidR="00000000" w:rsidDel="00000000" w:rsidP="00000000" w:rsidRDefault="00000000" w14:paraId="00000973" wp14:textId="77777777">
      <w:pPr>
        <w:rPr/>
      </w:pPr>
      <w:r w:rsidRPr="00000000" w:rsidDel="00000000" w:rsidR="00000000">
        <w:rPr>
          <w:rFonts w:ascii="Arial" w:hAnsi="Arial" w:eastAsia="Arial" w:cs="Arial"/>
          <w:b w:val="1"/>
          <w:color w:val="000000"/>
          <w:sz w:val="22"/>
          <w:szCs w:val="22"/>
          <w:rtl w:val="0"/>
        </w:rPr>
        <w:t xml:space="preserve">6. Which are some important steps that need to be taken to integrate RCCE in ongoing programs?</w:t>
      </w:r>
      <w:r w:rsidRPr="00000000" w:rsidDel="00000000" w:rsidR="00000000">
        <w:rPr>
          <w:rtl w:val="0"/>
        </w:rPr>
      </w:r>
    </w:p>
    <w:p xmlns:wp14="http://schemas.microsoft.com/office/word/2010/wordml" w:rsidRPr="00000000" w:rsidR="00000000" w:rsidDel="00000000" w:rsidP="00000000" w:rsidRDefault="00000000" w14:paraId="00000974" wp14:textId="77777777">
      <w:pPr>
        <w:rPr/>
      </w:pPr>
      <w:r w:rsidRPr="00000000" w:rsidDel="00000000" w:rsidR="00000000">
        <w:rPr>
          <w:rFonts w:ascii="Arial" w:hAnsi="Arial" w:eastAsia="Arial" w:cs="Arial"/>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w:t>
      </w:r>
      <w:r w:rsidRPr="00000000" w:rsidDel="00000000" w:rsidR="00000000">
        <w:rPr>
          <w:rtl w:val="0"/>
        </w:rPr>
      </w:r>
    </w:p>
    <w:p xmlns:wp14="http://schemas.microsoft.com/office/word/2010/wordml" w:rsidRPr="00000000" w:rsidR="00000000" w:rsidDel="00000000" w:rsidP="00000000" w:rsidRDefault="00000000" w14:paraId="00000975" wp14:textId="77777777">
      <w:pPr>
        <w:rPr/>
      </w:pPr>
      <w:r w:rsidRPr="00000000" w:rsidDel="00000000" w:rsidR="00000000">
        <w:rPr>
          <w:rFonts w:ascii="Arial" w:hAnsi="Arial" w:eastAsia="Arial" w:cs="Arial"/>
          <w:b w:val="1"/>
          <w:color w:val="000000"/>
          <w:sz w:val="22"/>
          <w:szCs w:val="22"/>
          <w:rtl w:val="0"/>
        </w:rPr>
        <w:t xml:space="preserve">7. Circle all of the statements that are TRUE (circle all that apply)</w:t>
      </w:r>
      <w:r w:rsidRPr="00000000" w:rsidDel="00000000" w:rsidR="00000000">
        <w:rPr>
          <w:rtl w:val="0"/>
        </w:rPr>
      </w:r>
    </w:p>
    <w:p xmlns:wp14="http://schemas.microsoft.com/office/word/2010/wordml" w:rsidRPr="00000000" w:rsidR="00000000" w:rsidDel="00000000" w:rsidP="00000000" w:rsidRDefault="00000000" w14:paraId="00000976" wp14:textId="77777777">
      <w:pPr>
        <w:numPr>
          <w:ilvl w:val="0"/>
          <w:numId w:val="108"/>
        </w:numPr>
        <w:ind w:left="0" w:firstLine="0"/>
        <w:rPr/>
      </w:pPr>
      <w:r w:rsidRPr="00000000" w:rsidDel="00000000" w:rsidR="00000000">
        <w:rPr>
          <w:rFonts w:ascii="Arial" w:hAnsi="Arial" w:eastAsia="Arial" w:cs="Arial"/>
          <w:color w:val="000000"/>
          <w:sz w:val="22"/>
          <w:szCs w:val="22"/>
          <w:rtl w:val="0"/>
        </w:rPr>
        <w:t xml:space="preserve">Community Engagement is a partnership where response teams take the lead and the communities follow</w:t>
      </w:r>
    </w:p>
    <w:p xmlns:wp14="http://schemas.microsoft.com/office/word/2010/wordml" w:rsidRPr="00000000" w:rsidR="00000000" w:rsidDel="00000000" w:rsidP="00000000" w:rsidRDefault="00000000" w14:paraId="00000977" wp14:textId="77777777">
      <w:pPr>
        <w:numPr>
          <w:ilvl w:val="0"/>
          <w:numId w:val="108"/>
        </w:numPr>
        <w:ind w:left="0" w:firstLine="0"/>
        <w:rPr/>
      </w:pPr>
      <w:r w:rsidRPr="00000000" w:rsidDel="00000000" w:rsidR="00000000">
        <w:rPr>
          <w:rFonts w:ascii="Arial" w:hAnsi="Arial" w:eastAsia="Arial" w:cs="Arial"/>
          <w:color w:val="000000"/>
          <w:sz w:val="22"/>
          <w:szCs w:val="22"/>
          <w:rtl w:val="0"/>
        </w:rPr>
        <w:t xml:space="preserve">Stigma can be addressed by ensuring two-way communication and building trust</w:t>
      </w:r>
    </w:p>
    <w:p xmlns:wp14="http://schemas.microsoft.com/office/word/2010/wordml" w:rsidRPr="00000000" w:rsidR="00000000" w:rsidDel="00000000" w:rsidP="00000000" w:rsidRDefault="00000000" w14:paraId="00000978" wp14:textId="77777777">
      <w:pPr>
        <w:numPr>
          <w:ilvl w:val="0"/>
          <w:numId w:val="108"/>
        </w:numPr>
        <w:ind w:left="0" w:firstLine="0"/>
        <w:rPr/>
      </w:pPr>
      <w:r w:rsidRPr="00000000" w:rsidDel="00000000" w:rsidR="00000000">
        <w:rPr>
          <w:rFonts w:ascii="Arial" w:hAnsi="Arial" w:eastAsia="Arial" w:cs="Arial"/>
          <w:color w:val="000000"/>
          <w:sz w:val="22"/>
          <w:szCs w:val="22"/>
          <w:rtl w:val="0"/>
        </w:rPr>
        <w:t xml:space="preserve">Messages on risk communication and community engagement need to be continually adjusted, improved and reiterated</w:t>
      </w:r>
    </w:p>
    <w:p xmlns:wp14="http://schemas.microsoft.com/office/word/2010/wordml" w:rsidRPr="00000000" w:rsidR="00000000" w:rsidDel="00000000" w:rsidP="00000000" w:rsidRDefault="00000000" w14:paraId="00000979"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97A" wp14:textId="77777777">
      <w:pPr>
        <w:spacing w:after="160" w:lineRule="auto"/>
        <w:rPr/>
      </w:pPr>
      <w:r w:rsidRPr="00000000" w:rsidDel="00000000" w:rsidR="00000000">
        <w:rPr>
          <w:rFonts w:ascii="Arial" w:hAnsi="Arial" w:eastAsia="Arial" w:cs="Arial"/>
          <w:b w:val="1"/>
          <w:color w:val="000000"/>
          <w:sz w:val="22"/>
          <w:szCs w:val="22"/>
          <w:rtl w:val="0"/>
        </w:rPr>
        <w:t xml:space="preserve">8. Is it safe for a woman to breastfeed if she is confirmed positive for COVID-19? (circle one)</w:t>
      </w:r>
      <w:r w:rsidRPr="00000000" w:rsidDel="00000000" w:rsidR="00000000">
        <w:rPr>
          <w:rtl w:val="0"/>
        </w:rPr>
      </w:r>
    </w:p>
    <w:p xmlns:wp14="http://schemas.microsoft.com/office/word/2010/wordml" w:rsidRPr="00000000" w:rsidR="00000000" w:rsidDel="00000000" w:rsidP="00000000" w:rsidRDefault="00000000" w14:paraId="0000097B" wp14:textId="77777777">
      <w:pPr>
        <w:numPr>
          <w:ilvl w:val="0"/>
          <w:numId w:val="107"/>
        </w:numPr>
        <w:spacing w:after="160" w:lineRule="auto"/>
        <w:ind w:left="0" w:firstLine="0"/>
        <w:rPr/>
      </w:pPr>
      <w:r w:rsidRPr="00000000" w:rsidDel="00000000" w:rsidR="00000000">
        <w:rPr>
          <w:rFonts w:ascii="Arial" w:hAnsi="Arial" w:eastAsia="Arial" w:cs="Arial"/>
          <w:color w:val="000000"/>
          <w:sz w:val="22"/>
          <w:szCs w:val="22"/>
          <w:rtl w:val="0"/>
        </w:rPr>
        <w:t xml:space="preserve">Yes</w:t>
      </w:r>
    </w:p>
    <w:p xmlns:wp14="http://schemas.microsoft.com/office/word/2010/wordml" w:rsidRPr="00000000" w:rsidR="00000000" w:rsidDel="00000000" w:rsidP="00000000" w:rsidRDefault="00000000" w14:paraId="0000097C" wp14:textId="77777777">
      <w:pPr>
        <w:rPr/>
      </w:pPr>
      <w:r w:rsidRPr="00000000" w:rsidDel="00000000" w:rsidR="00000000">
        <w:rPr>
          <w:rtl w:val="0"/>
        </w:rPr>
      </w:r>
    </w:p>
    <w:p xmlns:wp14="http://schemas.microsoft.com/office/word/2010/wordml" w:rsidRPr="00000000" w:rsidR="00000000" w:rsidDel="00000000" w:rsidP="00000000" w:rsidRDefault="00000000" w14:paraId="0000097D" wp14:textId="77777777">
      <w:pPr>
        <w:spacing w:after="160" w:lineRule="auto"/>
        <w:rPr/>
      </w:pPr>
      <w:r w:rsidRPr="00000000" w:rsidDel="00000000" w:rsidR="00000000">
        <w:rPr>
          <w:rFonts w:ascii="Arial" w:hAnsi="Arial" w:eastAsia="Arial" w:cs="Arial"/>
          <w:b w:val="1"/>
          <w:color w:val="000000"/>
          <w:sz w:val="22"/>
          <w:szCs w:val="22"/>
          <w:rtl w:val="0"/>
        </w:rPr>
        <w:t xml:space="preserve">9. Circle examples of services where IYCF can be included for the greatest reach. (circle all that apply)</w:t>
      </w:r>
      <w:r w:rsidRPr="00000000" w:rsidDel="00000000" w:rsidR="00000000">
        <w:rPr>
          <w:rtl w:val="0"/>
        </w:rPr>
      </w:r>
    </w:p>
    <w:p xmlns:wp14="http://schemas.microsoft.com/office/word/2010/wordml" w:rsidRPr="00000000" w:rsidR="00000000" w:rsidDel="00000000" w:rsidP="00000000" w:rsidRDefault="00000000" w14:paraId="0000097E" wp14:textId="77777777">
      <w:pPr>
        <w:numPr>
          <w:ilvl w:val="0"/>
          <w:numId w:val="112"/>
        </w:numPr>
        <w:ind w:left="720" w:hanging="360"/>
        <w:rPr/>
      </w:pPr>
      <w:r w:rsidRPr="00000000" w:rsidDel="00000000" w:rsidR="00000000">
        <w:rPr>
          <w:rFonts w:ascii="Arial" w:hAnsi="Arial" w:eastAsia="Arial" w:cs="Arial"/>
          <w:color w:val="000000"/>
          <w:sz w:val="22"/>
          <w:szCs w:val="22"/>
          <w:rtl w:val="0"/>
        </w:rPr>
        <w:t xml:space="preserve">Mother to mother support groups</w:t>
      </w:r>
    </w:p>
    <w:p xmlns:wp14="http://schemas.microsoft.com/office/word/2010/wordml" w:rsidRPr="00000000" w:rsidR="00000000" w:rsidDel="00000000" w:rsidP="00000000" w:rsidRDefault="00000000" w14:paraId="0000097F" wp14:textId="77777777">
      <w:pPr>
        <w:numPr>
          <w:ilvl w:val="0"/>
          <w:numId w:val="112"/>
        </w:numPr>
        <w:ind w:left="720" w:hanging="360"/>
        <w:rPr/>
      </w:pPr>
      <w:r w:rsidRPr="00000000" w:rsidDel="00000000" w:rsidR="00000000">
        <w:rPr>
          <w:rFonts w:ascii="Arial" w:hAnsi="Arial" w:eastAsia="Arial" w:cs="Arial"/>
          <w:color w:val="000000"/>
          <w:sz w:val="22"/>
          <w:szCs w:val="22"/>
          <w:rtl w:val="0"/>
        </w:rPr>
        <w:t xml:space="preserve">Mother, Child Cash Transfer distribution points</w:t>
      </w:r>
    </w:p>
    <w:p xmlns:wp14="http://schemas.microsoft.com/office/word/2010/wordml" w:rsidRPr="00000000" w:rsidR="00000000" w:rsidDel="00000000" w:rsidP="00000000" w:rsidRDefault="00000000" w14:paraId="00000980" wp14:textId="77777777">
      <w:pPr>
        <w:numPr>
          <w:ilvl w:val="0"/>
          <w:numId w:val="112"/>
        </w:numPr>
        <w:ind w:left="720" w:hanging="360"/>
        <w:rPr/>
      </w:pPr>
      <w:r w:rsidRPr="00000000" w:rsidDel="00000000" w:rsidR="00000000">
        <w:rPr>
          <w:rFonts w:ascii="Arial" w:hAnsi="Arial" w:eastAsia="Arial" w:cs="Arial"/>
          <w:color w:val="000000"/>
          <w:sz w:val="22"/>
          <w:szCs w:val="22"/>
          <w:rtl w:val="0"/>
        </w:rPr>
        <w:t xml:space="preserve">Health posts</w:t>
      </w:r>
    </w:p>
    <w:p xmlns:wp14="http://schemas.microsoft.com/office/word/2010/wordml" w:rsidRPr="00000000" w:rsidR="00000000" w:rsidDel="00000000" w:rsidP="00000000" w:rsidRDefault="00000000" w14:paraId="00000981" wp14:textId="77777777">
      <w:pPr>
        <w:numPr>
          <w:ilvl w:val="0"/>
          <w:numId w:val="112"/>
        </w:numPr>
        <w:ind w:left="720" w:hanging="360"/>
        <w:rPr/>
      </w:pPr>
      <w:r w:rsidRPr="00000000" w:rsidDel="00000000" w:rsidR="00000000">
        <w:rPr>
          <w:rFonts w:ascii="Arial" w:hAnsi="Arial" w:eastAsia="Arial" w:cs="Arial"/>
          <w:color w:val="000000"/>
          <w:sz w:val="22"/>
          <w:szCs w:val="22"/>
          <w:rtl w:val="0"/>
        </w:rPr>
        <w:t xml:space="preserve">Food distribution points</w:t>
      </w:r>
    </w:p>
    <w:p xmlns:wp14="http://schemas.microsoft.com/office/word/2010/wordml" w:rsidRPr="00000000" w:rsidR="00000000" w:rsidDel="00000000" w:rsidP="00000000" w:rsidRDefault="00000000" w14:paraId="00000982" wp14:textId="77777777">
      <w:pPr>
        <w:numPr>
          <w:ilvl w:val="0"/>
          <w:numId w:val="112"/>
        </w:numPr>
        <w:ind w:left="720" w:hanging="360"/>
        <w:rPr/>
      </w:pPr>
      <w:r w:rsidRPr="00000000" w:rsidDel="00000000" w:rsidR="00000000">
        <w:rPr>
          <w:rFonts w:ascii="Arial" w:hAnsi="Arial" w:eastAsia="Arial" w:cs="Arial"/>
          <w:sz w:val="22"/>
          <w:szCs w:val="22"/>
          <w:rtl w:val="0"/>
        </w:rPr>
        <w:t xml:space="preserve">Quarantine</w:t>
      </w:r>
      <w:r w:rsidRPr="00000000" w:rsidDel="00000000" w:rsidR="00000000">
        <w:rPr>
          <w:rFonts w:ascii="Arial" w:hAnsi="Arial" w:eastAsia="Arial" w:cs="Arial"/>
          <w:color w:val="000000"/>
          <w:sz w:val="22"/>
          <w:szCs w:val="22"/>
          <w:rtl w:val="0"/>
        </w:rPr>
        <w:t xml:space="preserve"> checks</w:t>
      </w:r>
    </w:p>
    <w:p xmlns:wp14="http://schemas.microsoft.com/office/word/2010/wordml" w:rsidRPr="00000000" w:rsidR="00000000" w:rsidDel="00000000" w:rsidP="00000000" w:rsidRDefault="00000000" w14:paraId="00000983" wp14:textId="77777777">
      <w:pPr>
        <w:numPr>
          <w:ilvl w:val="0"/>
          <w:numId w:val="112"/>
        </w:numPr>
        <w:ind w:left="720" w:hanging="360"/>
        <w:rPr/>
      </w:pPr>
      <w:r w:rsidRPr="00000000" w:rsidDel="00000000" w:rsidR="00000000">
        <w:rPr>
          <w:rFonts w:ascii="Arial" w:hAnsi="Arial" w:eastAsia="Arial" w:cs="Arial"/>
          <w:color w:val="000000"/>
          <w:sz w:val="22"/>
          <w:szCs w:val="22"/>
          <w:rtl w:val="0"/>
        </w:rPr>
        <w:t xml:space="preserve">Hygiene kit distribution</w:t>
      </w:r>
    </w:p>
    <w:p xmlns:wp14="http://schemas.microsoft.com/office/word/2010/wordml" w:rsidRPr="00000000" w:rsidR="00000000" w:rsidDel="00000000" w:rsidP="00000000" w:rsidRDefault="00000000" w14:paraId="00000984" wp14:textId="77777777">
      <w:pPr>
        <w:numPr>
          <w:ilvl w:val="0"/>
          <w:numId w:val="112"/>
        </w:numPr>
        <w:spacing w:after="160" w:lineRule="auto"/>
        <w:ind w:left="720" w:hanging="360"/>
        <w:rPr/>
      </w:pPr>
      <w:r w:rsidRPr="00000000" w:rsidDel="00000000" w:rsidR="00000000">
        <w:rPr>
          <w:rFonts w:ascii="Arial" w:hAnsi="Arial" w:eastAsia="Arial" w:cs="Arial"/>
          <w:color w:val="000000"/>
          <w:sz w:val="22"/>
          <w:szCs w:val="22"/>
          <w:rtl w:val="0"/>
        </w:rPr>
        <w:t xml:space="preserve">Immunization campaigns</w:t>
      </w:r>
    </w:p>
    <w:p xmlns:wp14="http://schemas.microsoft.com/office/word/2010/wordml" w:rsidRPr="00000000" w:rsidR="00000000" w:rsidDel="00000000" w:rsidP="00000000" w:rsidRDefault="00000000" w14:paraId="00000985" wp14:textId="77777777">
      <w:pPr>
        <w:rPr/>
      </w:pPr>
      <w:r w:rsidRPr="00000000" w:rsidDel="00000000" w:rsidR="00000000">
        <w:rPr>
          <w:rtl w:val="0"/>
        </w:rPr>
      </w:r>
    </w:p>
    <w:p xmlns:wp14="http://schemas.microsoft.com/office/word/2010/wordml" w:rsidRPr="00000000" w:rsidR="00000000" w:rsidDel="00000000" w:rsidP="00000000" w:rsidRDefault="00000000" w14:paraId="00000986" wp14:textId="77777777">
      <w:pPr>
        <w:rPr/>
      </w:pPr>
      <w:r w:rsidRPr="00000000" w:rsidDel="00000000" w:rsidR="00000000">
        <w:rPr>
          <w:rtl w:val="0"/>
        </w:rPr>
      </w:r>
    </w:p>
    <w:p xmlns:wp14="http://schemas.microsoft.com/office/word/2010/wordml" w:rsidRPr="00000000" w:rsidR="00000000" w:rsidDel="00000000" w:rsidP="00000000" w:rsidRDefault="00000000" w14:paraId="00000987" wp14:textId="77777777">
      <w:pPr>
        <w:spacing w:after="160" w:lineRule="auto"/>
        <w:rPr/>
      </w:pPr>
      <w:r w:rsidRPr="00000000" w:rsidDel="00000000" w:rsidR="00000000">
        <w:rPr>
          <w:rFonts w:ascii="Arial" w:hAnsi="Arial" w:eastAsia="Arial" w:cs="Arial"/>
          <w:b w:val="1"/>
          <w:color w:val="000000"/>
          <w:sz w:val="22"/>
          <w:szCs w:val="22"/>
          <w:rtl w:val="0"/>
        </w:rPr>
        <w:t xml:space="preserve">10. What are the recommended precautions a mother can take while she is breastfeeding her infant? (name three)</w:t>
      </w:r>
      <w:r w:rsidRPr="00000000" w:rsidDel="00000000" w:rsidR="00000000">
        <w:rPr>
          <w:rtl w:val="0"/>
        </w:rPr>
      </w:r>
    </w:p>
    <w:p xmlns:wp14="http://schemas.microsoft.com/office/word/2010/wordml" w:rsidRPr="00000000" w:rsidR="00000000" w:rsidDel="00000000" w:rsidP="00000000" w:rsidRDefault="00000000" w14:paraId="00000988" wp14:textId="77777777">
      <w:pPr>
        <w:spacing w:after="160" w:lineRule="auto"/>
        <w:ind w:left="720" w:firstLine="0"/>
        <w:rPr/>
      </w:pPr>
      <w:r w:rsidRPr="00000000" w:rsidDel="00000000" w:rsidR="00000000">
        <w:rPr>
          <w:rFonts w:ascii="Arial" w:hAnsi="Arial" w:eastAsia="Arial" w:cs="Arial"/>
          <w:color w:val="000000"/>
          <w:sz w:val="22"/>
          <w:szCs w:val="22"/>
          <w:rtl w:val="0"/>
        </w:rPr>
        <w:t xml:space="preserve">Wash hands, clean surfaces of home that are commonly touched, use a mask if having respiratory symptoms, with the infant maintain physical distancing from other people (at least one metre)</w:t>
      </w:r>
      <w:r w:rsidRPr="00000000" w:rsidDel="00000000" w:rsidR="00000000">
        <w:rPr>
          <w:rtl w:val="0"/>
        </w:rPr>
      </w:r>
    </w:p>
    <w:p xmlns:wp14="http://schemas.microsoft.com/office/word/2010/wordml" w:rsidRPr="00000000" w:rsidR="00000000" w:rsidDel="00000000" w:rsidP="00000000" w:rsidRDefault="00000000" w14:paraId="00000989" wp14:textId="77777777">
      <w:pPr>
        <w:spacing w:after="160" w:lineRule="auto"/>
        <w:rPr/>
      </w:pPr>
      <w:r w:rsidRPr="00000000" w:rsidDel="00000000" w:rsidR="00000000">
        <w:rPr>
          <w:rFonts w:ascii="Arial" w:hAnsi="Arial" w:eastAsia="Arial" w:cs="Arial"/>
          <w:b w:val="1"/>
          <w:color w:val="000000"/>
          <w:sz w:val="22"/>
          <w:szCs w:val="22"/>
          <w:rtl w:val="0"/>
        </w:rPr>
        <w:t xml:space="preserve">11. Name four key counselling skills (name four)</w:t>
      </w:r>
      <w:r w:rsidRPr="00000000" w:rsidDel="00000000" w:rsidR="00000000">
        <w:rPr>
          <w:rtl w:val="0"/>
        </w:rPr>
      </w:r>
    </w:p>
    <w:p xmlns:wp14="http://schemas.microsoft.com/office/word/2010/wordml" w:rsidRPr="00000000" w:rsidR="00000000" w:rsidDel="00000000" w:rsidP="00000000" w:rsidRDefault="00000000" w14:paraId="0000098A" wp14:textId="77777777">
      <w:pPr>
        <w:spacing w:after="160" w:lineRule="auto"/>
        <w:rPr/>
      </w:pPr>
      <w:r w:rsidRPr="00000000" w:rsidDel="00000000" w:rsidR="00000000">
        <w:rPr>
          <w:rFonts w:ascii="Arial" w:hAnsi="Arial" w:eastAsia="Arial" w:cs="Arial"/>
          <w:color w:val="000000"/>
          <w:sz w:val="22"/>
          <w:szCs w:val="22"/>
          <w:rtl w:val="0"/>
        </w:rPr>
        <w:t xml:space="preserve">Ask open ended questions, avoid judging words, reflect back what the mother says, empathize with the mother, use helpful non-verbal communication, use responses and gestures that show interest </w:t>
      </w:r>
      <w:r w:rsidRPr="00000000" w:rsidDel="00000000" w:rsidR="00000000">
        <w:rPr>
          <w:rtl w:val="0"/>
        </w:rPr>
      </w:r>
    </w:p>
    <w:p xmlns:wp14="http://schemas.microsoft.com/office/word/2010/wordml" w:rsidRPr="00000000" w:rsidR="00000000" w:rsidDel="00000000" w:rsidP="00000000" w:rsidRDefault="00000000" w14:paraId="0000098B" wp14:textId="77777777">
      <w:pPr>
        <w:rPr/>
      </w:pPr>
      <w:r w:rsidRPr="00000000" w:rsidDel="00000000" w:rsidR="00000000">
        <w:rPr>
          <w:rtl w:val="0"/>
        </w:rPr>
      </w:r>
    </w:p>
    <w:p xmlns:wp14="http://schemas.microsoft.com/office/word/2010/wordml" w:rsidRPr="00000000" w:rsidR="00000000" w:rsidDel="00000000" w:rsidP="00000000" w:rsidRDefault="00000000" w14:paraId="0000098C" wp14:textId="77777777">
      <w:pPr>
        <w:spacing w:after="160" w:lineRule="auto"/>
        <w:rPr/>
      </w:pPr>
      <w:r w:rsidRPr="00000000" w:rsidDel="00000000" w:rsidR="00000000">
        <w:rPr>
          <w:rFonts w:ascii="Arial" w:hAnsi="Arial" w:eastAsia="Arial" w:cs="Arial"/>
          <w:b w:val="1"/>
          <w:color w:val="000000"/>
          <w:sz w:val="22"/>
          <w:szCs w:val="22"/>
          <w:rtl w:val="0"/>
        </w:rPr>
        <w:t xml:space="preserve">12. True or False: Black tea can prohibit iron absorption. (circle one)</w:t>
      </w:r>
      <w:r w:rsidRPr="00000000" w:rsidDel="00000000" w:rsidR="00000000">
        <w:rPr>
          <w:rtl w:val="0"/>
        </w:rPr>
      </w:r>
    </w:p>
    <w:p xmlns:wp14="http://schemas.microsoft.com/office/word/2010/wordml" w:rsidRPr="00000000" w:rsidR="00000000" w:rsidDel="00000000" w:rsidP="00000000" w:rsidRDefault="00000000" w14:paraId="0000098D" wp14:textId="77777777">
      <w:pPr>
        <w:numPr>
          <w:ilvl w:val="0"/>
          <w:numId w:val="110"/>
        </w:numPr>
        <w:spacing w:after="160" w:lineRule="auto"/>
        <w:ind w:left="0" w:firstLine="0"/>
        <w:rPr/>
      </w:pPr>
      <w:r w:rsidRPr="00000000" w:rsidDel="00000000" w:rsidR="00000000">
        <w:rPr>
          <w:rFonts w:ascii="Arial" w:hAnsi="Arial" w:eastAsia="Arial" w:cs="Arial"/>
          <w:color w:val="000000"/>
          <w:sz w:val="22"/>
          <w:szCs w:val="22"/>
          <w:rtl w:val="0"/>
        </w:rPr>
        <w:t xml:space="preserve">True</w:t>
      </w:r>
    </w:p>
    <w:p xmlns:wp14="http://schemas.microsoft.com/office/word/2010/wordml" w:rsidRPr="00000000" w:rsidR="00000000" w:rsidDel="00000000" w:rsidP="00000000" w:rsidRDefault="00000000" w14:paraId="0000098E" wp14:textId="77777777">
      <w:pPr>
        <w:rPr/>
      </w:pPr>
      <w:r w:rsidRPr="00000000" w:rsidDel="00000000" w:rsidR="00000000">
        <w:rPr>
          <w:rtl w:val="0"/>
        </w:rPr>
      </w:r>
    </w:p>
    <w:p xmlns:wp14="http://schemas.microsoft.com/office/word/2010/wordml" w:rsidRPr="00000000" w:rsidR="00000000" w:rsidDel="00000000" w:rsidP="00000000" w:rsidRDefault="00000000" w14:paraId="0000098F" wp14:textId="77777777">
      <w:pPr>
        <w:spacing w:after="160" w:lineRule="auto"/>
        <w:rPr/>
      </w:pPr>
      <w:r w:rsidRPr="00000000" w:rsidDel="00000000" w:rsidR="00000000">
        <w:rPr>
          <w:rFonts w:ascii="Arial" w:hAnsi="Arial" w:eastAsia="Arial" w:cs="Arial"/>
          <w:b w:val="1"/>
          <w:color w:val="000000"/>
          <w:sz w:val="22"/>
          <w:szCs w:val="22"/>
          <w:rtl w:val="0"/>
        </w:rPr>
        <w:t xml:space="preserve">13. True or False: If a child is confirmed to have COVID-19 they should be fed infant formula rather than breastmilk. (circle one)</w:t>
      </w:r>
      <w:r w:rsidRPr="00000000" w:rsidDel="00000000" w:rsidR="00000000">
        <w:rPr>
          <w:rtl w:val="0"/>
        </w:rPr>
      </w:r>
    </w:p>
    <w:p xmlns:wp14="http://schemas.microsoft.com/office/word/2010/wordml" w:rsidRPr="00000000" w:rsidR="00000000" w:rsidDel="00000000" w:rsidP="00000000" w:rsidRDefault="00000000" w14:paraId="00000990" wp14:textId="77777777">
      <w:pPr>
        <w:numPr>
          <w:ilvl w:val="0"/>
          <w:numId w:val="95"/>
        </w:numPr>
        <w:spacing w:after="160" w:lineRule="auto"/>
        <w:ind w:left="720" w:hanging="360"/>
        <w:rPr/>
      </w:pPr>
      <w:r w:rsidRPr="00000000" w:rsidDel="00000000" w:rsidR="00000000">
        <w:rPr>
          <w:rFonts w:ascii="Arial" w:hAnsi="Arial" w:eastAsia="Arial" w:cs="Arial"/>
          <w:color w:val="000000"/>
          <w:sz w:val="22"/>
          <w:szCs w:val="22"/>
          <w:rtl w:val="0"/>
        </w:rPr>
        <w:t xml:space="preserve">False</w:t>
      </w:r>
    </w:p>
    <w:p xmlns:wp14="http://schemas.microsoft.com/office/word/2010/wordml" w:rsidRPr="00000000" w:rsidR="00000000" w:rsidDel="00000000" w:rsidP="00000000" w:rsidRDefault="00000000" w14:paraId="00000991" wp14:textId="77777777">
      <w:pPr>
        <w:rPr/>
      </w:pPr>
      <w:r w:rsidRPr="00000000" w:rsidDel="00000000" w:rsidR="00000000">
        <w:rPr>
          <w:rtl w:val="0"/>
        </w:rPr>
      </w:r>
    </w:p>
    <w:p xmlns:wp14="http://schemas.microsoft.com/office/word/2010/wordml" w:rsidRPr="00000000" w:rsidR="00000000" w:rsidDel="00000000" w:rsidP="00000000" w:rsidRDefault="00000000" w14:paraId="00000992" wp14:textId="77777777">
      <w:pPr>
        <w:spacing w:after="160" w:lineRule="auto"/>
        <w:rPr/>
      </w:pPr>
      <w:r w:rsidRPr="00000000" w:rsidDel="00000000" w:rsidR="00000000">
        <w:rPr>
          <w:rFonts w:ascii="Arial" w:hAnsi="Arial" w:eastAsia="Arial" w:cs="Arial"/>
          <w:b w:val="1"/>
          <w:color w:val="000000"/>
          <w:sz w:val="22"/>
          <w:szCs w:val="22"/>
          <w:rtl w:val="0"/>
        </w:rPr>
        <w:t xml:space="preserve">14. True or False:  Infant formula donations are dangerous. All donations of infant formula should be immediately documented and reported to the Nutrition Cluster. (circle one)</w:t>
      </w:r>
      <w:r w:rsidRPr="00000000" w:rsidDel="00000000" w:rsidR="00000000">
        <w:rPr>
          <w:rtl w:val="0"/>
        </w:rPr>
      </w:r>
    </w:p>
    <w:p xmlns:wp14="http://schemas.microsoft.com/office/word/2010/wordml" w:rsidRPr="00000000" w:rsidR="00000000" w:rsidDel="00000000" w:rsidP="00000000" w:rsidRDefault="00000000" w14:paraId="00000993" wp14:textId="77777777">
      <w:pPr>
        <w:numPr>
          <w:ilvl w:val="0"/>
          <w:numId w:val="93"/>
        </w:numPr>
        <w:spacing w:after="160" w:lineRule="auto"/>
        <w:ind w:left="0" w:firstLine="0"/>
        <w:rPr/>
      </w:pPr>
      <w:r w:rsidRPr="00000000" w:rsidDel="00000000" w:rsidR="00000000">
        <w:rPr>
          <w:rFonts w:ascii="Arial" w:hAnsi="Arial" w:eastAsia="Arial" w:cs="Arial"/>
          <w:color w:val="000000"/>
          <w:sz w:val="22"/>
          <w:szCs w:val="22"/>
          <w:rtl w:val="0"/>
        </w:rPr>
        <w:t xml:space="preserve">True</w:t>
      </w:r>
    </w:p>
    <w:p xmlns:wp14="http://schemas.microsoft.com/office/word/2010/wordml" w:rsidRPr="00000000" w:rsidR="00000000" w:rsidDel="00000000" w:rsidP="00000000" w:rsidRDefault="00000000" w14:paraId="00000994" wp14:textId="77777777">
      <w:pPr>
        <w:rPr/>
      </w:pPr>
      <w:r w:rsidRPr="00000000" w:rsidDel="00000000" w:rsidR="00000000">
        <w:rPr>
          <w:rtl w:val="0"/>
        </w:rPr>
      </w:r>
    </w:p>
    <w:p xmlns:wp14="http://schemas.microsoft.com/office/word/2010/wordml" w:rsidRPr="00000000" w:rsidR="00000000" w:rsidDel="00000000" w:rsidP="00000000" w:rsidRDefault="00000000" w14:paraId="00000995" wp14:textId="77777777">
      <w:pPr>
        <w:spacing w:after="160" w:lineRule="auto"/>
        <w:rPr/>
      </w:pPr>
      <w:r w:rsidRPr="00000000" w:rsidDel="00000000" w:rsidR="00000000">
        <w:rPr>
          <w:rFonts w:ascii="Arial" w:hAnsi="Arial" w:eastAsia="Arial" w:cs="Arial"/>
          <w:b w:val="1"/>
          <w:color w:val="000000"/>
          <w:sz w:val="22"/>
          <w:szCs w:val="22"/>
          <w:rtl w:val="0"/>
        </w:rPr>
        <w:t xml:space="preserve">15. What are safe ways to provide expressed breastmilk to a child if the mother is unable to breastfeed directly from the breast? (Circle all that apply)</w:t>
      </w:r>
      <w:r w:rsidRPr="00000000" w:rsidDel="00000000" w:rsidR="00000000">
        <w:rPr>
          <w:rtl w:val="0"/>
        </w:rPr>
      </w:r>
    </w:p>
    <w:p xmlns:wp14="http://schemas.microsoft.com/office/word/2010/wordml" w:rsidRPr="00000000" w:rsidR="00000000" w:rsidDel="00000000" w:rsidP="00000000" w:rsidRDefault="00000000" w14:paraId="00000996" wp14:textId="77777777">
      <w:pPr>
        <w:numPr>
          <w:ilvl w:val="0"/>
          <w:numId w:val="100"/>
        </w:numPr>
        <w:ind w:left="720" w:hanging="360"/>
        <w:rPr/>
      </w:pPr>
      <w:r w:rsidRPr="00000000" w:rsidDel="00000000" w:rsidR="00000000">
        <w:rPr>
          <w:rFonts w:ascii="Arial" w:hAnsi="Arial" w:eastAsia="Arial" w:cs="Arial"/>
          <w:color w:val="000000"/>
          <w:sz w:val="22"/>
          <w:szCs w:val="22"/>
          <w:rtl w:val="0"/>
        </w:rPr>
        <w:t xml:space="preserve">Cup</w:t>
      </w:r>
    </w:p>
    <w:p xmlns:wp14="http://schemas.microsoft.com/office/word/2010/wordml" w:rsidRPr="00000000" w:rsidR="00000000" w:rsidDel="00000000" w:rsidP="00000000" w:rsidRDefault="00000000" w14:paraId="00000997" wp14:textId="77777777">
      <w:pPr>
        <w:numPr>
          <w:ilvl w:val="0"/>
          <w:numId w:val="100"/>
        </w:numPr>
        <w:ind w:left="720" w:hanging="360"/>
        <w:rPr/>
      </w:pPr>
      <w:r w:rsidRPr="00000000" w:rsidDel="00000000" w:rsidR="00000000">
        <w:rPr>
          <w:rFonts w:ascii="Arial" w:hAnsi="Arial" w:eastAsia="Arial" w:cs="Arial"/>
          <w:color w:val="000000"/>
          <w:sz w:val="22"/>
          <w:szCs w:val="22"/>
          <w:rtl w:val="0"/>
        </w:rPr>
        <w:t xml:space="preserve">Spoon</w:t>
      </w:r>
    </w:p>
    <w:p xmlns:wp14="http://schemas.microsoft.com/office/word/2010/wordml" w:rsidRPr="00000000" w:rsidR="00000000" w:rsidDel="00000000" w:rsidP="00000000" w:rsidRDefault="00000000" w14:paraId="00000998" wp14:textId="77777777">
      <w:pPr>
        <w:rPr/>
      </w:pPr>
      <w:r w:rsidRPr="00000000" w:rsidDel="00000000" w:rsidR="00000000">
        <w:rPr>
          <w:rtl w:val="0"/>
        </w:rPr>
      </w:r>
    </w:p>
    <w:p xmlns:wp14="http://schemas.microsoft.com/office/word/2010/wordml" w:rsidRPr="00000000" w:rsidR="00000000" w:rsidDel="00000000" w:rsidP="00000000" w:rsidRDefault="00000000" w14:paraId="00000999" wp14:textId="77777777">
      <w:pPr>
        <w:spacing w:after="160" w:lineRule="auto"/>
        <w:rPr/>
      </w:pPr>
      <w:r w:rsidRPr="00000000" w:rsidDel="00000000" w:rsidR="00000000">
        <w:rPr>
          <w:rFonts w:ascii="Arial" w:hAnsi="Arial" w:eastAsia="Arial" w:cs="Arial"/>
          <w:b w:val="1"/>
          <w:color w:val="000000"/>
          <w:sz w:val="22"/>
          <w:szCs w:val="22"/>
          <w:rtl w:val="0"/>
        </w:rPr>
        <w:t xml:space="preserve">16. What do we call the approach where mothers/caregivers are trained to measure MUAC, assess for oedema and refer children in their care? </w:t>
      </w:r>
      <w:r w:rsidRPr="00000000" w:rsidDel="00000000" w:rsidR="00000000">
        <w:rPr>
          <w:rtl w:val="0"/>
        </w:rPr>
      </w:r>
    </w:p>
    <w:p xmlns:wp14="http://schemas.microsoft.com/office/word/2010/wordml" w:rsidRPr="00000000" w:rsidR="00000000" w:rsidDel="00000000" w:rsidP="00000000" w:rsidRDefault="00000000" w14:paraId="0000099A" wp14:textId="77777777">
      <w:pPr>
        <w:spacing w:after="160" w:lineRule="auto"/>
        <w:rPr/>
      </w:pPr>
      <w:r w:rsidRPr="00000000" w:rsidDel="00000000" w:rsidR="00000000">
        <w:rPr>
          <w:rFonts w:ascii="Arial" w:hAnsi="Arial" w:eastAsia="Arial" w:cs="Arial"/>
          <w:color w:val="000000"/>
          <w:sz w:val="22"/>
          <w:szCs w:val="22"/>
          <w:rtl w:val="0"/>
        </w:rPr>
        <w:t xml:space="preserve">Family MUAC</w:t>
      </w:r>
      <w:r w:rsidRPr="00000000" w:rsidDel="00000000" w:rsidR="00000000">
        <w:rPr>
          <w:rtl w:val="0"/>
        </w:rPr>
      </w:r>
    </w:p>
    <w:p xmlns:wp14="http://schemas.microsoft.com/office/word/2010/wordml" w:rsidRPr="00000000" w:rsidR="00000000" w:rsidDel="00000000" w:rsidP="00000000" w:rsidRDefault="00000000" w14:paraId="0000099B" wp14:textId="77777777">
      <w:pPr>
        <w:rPr/>
      </w:pPr>
      <w:r w:rsidRPr="00000000" w:rsidDel="00000000" w:rsidR="00000000">
        <w:rPr>
          <w:rtl w:val="0"/>
        </w:rPr>
      </w:r>
    </w:p>
    <w:p xmlns:wp14="http://schemas.microsoft.com/office/word/2010/wordml" w:rsidRPr="00000000" w:rsidR="00000000" w:rsidDel="00000000" w:rsidP="00000000" w:rsidRDefault="00000000" w14:paraId="0000099C" wp14:textId="77777777">
      <w:pPr>
        <w:spacing w:after="160" w:lineRule="auto"/>
        <w:rPr/>
      </w:pPr>
      <w:r w:rsidRPr="00000000" w:rsidDel="00000000" w:rsidR="00000000">
        <w:rPr>
          <w:rFonts w:ascii="Arial" w:hAnsi="Arial" w:eastAsia="Arial" w:cs="Arial"/>
          <w:b w:val="1"/>
          <w:color w:val="000000"/>
          <w:sz w:val="22"/>
          <w:szCs w:val="22"/>
          <w:rtl w:val="0"/>
        </w:rPr>
        <w:t xml:space="preserve">17. Which of the following is not true of the changes in the screening and referral process during COVID-19? (circle all that apply)</w:t>
      </w:r>
      <w:r w:rsidRPr="00000000" w:rsidDel="00000000" w:rsidR="00000000">
        <w:rPr>
          <w:rtl w:val="0"/>
        </w:rPr>
      </w:r>
    </w:p>
    <w:p xmlns:wp14="http://schemas.microsoft.com/office/word/2010/wordml" w:rsidRPr="00000000" w:rsidR="00000000" w:rsidDel="00000000" w:rsidP="00000000" w:rsidRDefault="00000000" w14:paraId="0000099D" wp14:textId="77777777">
      <w:pPr>
        <w:spacing w:after="160" w:lineRule="auto"/>
        <w:ind w:left="720" w:firstLine="0"/>
        <w:rPr/>
      </w:pPr>
      <w:r w:rsidRPr="00000000" w:rsidDel="00000000" w:rsidR="00000000">
        <w:rPr>
          <w:rFonts w:ascii="Arial" w:hAnsi="Arial" w:eastAsia="Arial" w:cs="Arial"/>
          <w:color w:val="000000"/>
          <w:sz w:val="22"/>
          <w:szCs w:val="22"/>
          <w:rtl w:val="0"/>
        </w:rPr>
        <w:t xml:space="preserve">b. No screening by the BHS</w:t>
      </w:r>
      <w:r w:rsidRPr="00000000" w:rsidDel="00000000" w:rsidR="00000000">
        <w:rPr>
          <w:rtl w:val="0"/>
        </w:rPr>
      </w:r>
    </w:p>
    <w:p xmlns:wp14="http://schemas.microsoft.com/office/word/2010/wordml" w:rsidRPr="00000000" w:rsidR="00000000" w:rsidDel="00000000" w:rsidP="00000000" w:rsidRDefault="00000000" w14:paraId="0000099E" wp14:textId="77777777">
      <w:pPr>
        <w:rPr/>
      </w:pPr>
      <w:r w:rsidRPr="00000000" w:rsidDel="00000000" w:rsidR="00000000">
        <w:rPr>
          <w:rtl w:val="0"/>
        </w:rPr>
      </w:r>
    </w:p>
    <w:p xmlns:wp14="http://schemas.microsoft.com/office/word/2010/wordml" w:rsidRPr="00000000" w:rsidR="00000000" w:rsidDel="00000000" w:rsidP="00000000" w:rsidRDefault="00000000" w14:paraId="0000099F" wp14:textId="77777777">
      <w:pPr>
        <w:spacing w:after="160" w:lineRule="auto"/>
        <w:rPr/>
      </w:pPr>
      <w:r w:rsidRPr="00000000" w:rsidDel="00000000" w:rsidR="00000000">
        <w:rPr>
          <w:rFonts w:ascii="Arial" w:hAnsi="Arial" w:eastAsia="Arial" w:cs="Arial"/>
          <w:b w:val="1"/>
          <w:color w:val="000000"/>
          <w:sz w:val="22"/>
          <w:szCs w:val="22"/>
          <w:rtl w:val="0"/>
        </w:rPr>
        <w:t xml:space="preserve">18. Complete the following statements on modifications in the treatment protocols:</w:t>
      </w:r>
      <w:r w:rsidRPr="00000000" w:rsidDel="00000000" w:rsidR="00000000">
        <w:rPr>
          <w:rtl w:val="0"/>
        </w:rPr>
      </w:r>
    </w:p>
    <w:p xmlns:wp14="http://schemas.microsoft.com/office/word/2010/wordml" w:rsidRPr="00000000" w:rsidR="00000000" w:rsidDel="00000000" w:rsidP="00000000" w:rsidRDefault="00000000" w14:paraId="000009A0" wp14:textId="77777777">
      <w:pPr>
        <w:numPr>
          <w:ilvl w:val="0"/>
          <w:numId w:val="98"/>
        </w:numPr>
        <w:ind w:left="0" w:firstLine="0"/>
        <w:rPr/>
      </w:pPr>
      <w:r w:rsidRPr="00000000" w:rsidDel="00000000" w:rsidR="00000000">
        <w:rPr>
          <w:rFonts w:ascii="Arial" w:hAnsi="Arial" w:eastAsia="Arial" w:cs="Arial"/>
          <w:color w:val="000000"/>
          <w:sz w:val="22"/>
          <w:szCs w:val="22"/>
          <w:rtl w:val="0"/>
        </w:rPr>
        <w:t xml:space="preserve">A child with SAM without complications during COVID-19 will receive___</w:t>
      </w:r>
      <w:r w:rsidRPr="00000000" w:rsidDel="00000000" w:rsidR="00000000">
        <w:rPr>
          <w:rFonts w:ascii="Arial" w:hAnsi="Arial" w:eastAsia="Arial" w:cs="Arial"/>
          <w:b w:val="1"/>
          <w:color w:val="000000"/>
          <w:sz w:val="22"/>
          <w:szCs w:val="22"/>
          <w:rtl w:val="0"/>
        </w:rPr>
        <w:t xml:space="preserve">3_</w:t>
      </w:r>
      <w:r w:rsidRPr="00000000" w:rsidDel="00000000" w:rsidR="00000000">
        <w:rPr>
          <w:rFonts w:ascii="Arial" w:hAnsi="Arial" w:eastAsia="Arial" w:cs="Arial"/>
          <w:color w:val="000000"/>
          <w:sz w:val="22"/>
          <w:szCs w:val="22"/>
          <w:rtl w:val="0"/>
        </w:rPr>
        <w:t xml:space="preserve">____sachets of RUTF per day. </w:t>
      </w:r>
    </w:p>
    <w:p xmlns:wp14="http://schemas.microsoft.com/office/word/2010/wordml" w:rsidRPr="00000000" w:rsidR="00000000" w:rsidDel="00000000" w:rsidP="00000000" w:rsidRDefault="00000000" w14:paraId="000009A1" wp14:textId="77777777">
      <w:pPr>
        <w:numPr>
          <w:ilvl w:val="0"/>
          <w:numId w:val="98"/>
        </w:numPr>
        <w:ind w:left="0" w:firstLine="0"/>
        <w:rPr/>
      </w:pPr>
      <w:r w:rsidRPr="00000000" w:rsidDel="00000000" w:rsidR="00000000">
        <w:rPr>
          <w:rFonts w:ascii="Arial" w:hAnsi="Arial" w:eastAsia="Arial" w:cs="Arial"/>
          <w:color w:val="000000"/>
          <w:sz w:val="22"/>
          <w:szCs w:val="22"/>
          <w:rtl w:val="0"/>
        </w:rPr>
        <w:t xml:space="preserve">All children who do not show improvement after___</w:t>
      </w:r>
      <w:r w:rsidRPr="00000000" w:rsidDel="00000000" w:rsidR="00000000">
        <w:rPr>
          <w:rFonts w:ascii="Arial" w:hAnsi="Arial" w:eastAsia="Arial" w:cs="Arial"/>
          <w:b w:val="1"/>
          <w:color w:val="000000"/>
          <w:sz w:val="22"/>
          <w:szCs w:val="22"/>
          <w:rtl w:val="0"/>
        </w:rPr>
        <w:t xml:space="preserve">30</w:t>
      </w:r>
      <w:r w:rsidRPr="00000000" w:rsidDel="00000000" w:rsidR="00000000">
        <w:rPr>
          <w:rFonts w:ascii="Arial" w:hAnsi="Arial" w:eastAsia="Arial" w:cs="Arial"/>
          <w:color w:val="000000"/>
          <w:sz w:val="22"/>
          <w:szCs w:val="22"/>
          <w:rtl w:val="0"/>
        </w:rPr>
        <w:t xml:space="preserve">_________ days should be referred. </w:t>
      </w:r>
    </w:p>
    <w:p xmlns:wp14="http://schemas.microsoft.com/office/word/2010/wordml" w:rsidRPr="00000000" w:rsidR="00000000" w:rsidDel="00000000" w:rsidP="00000000" w:rsidRDefault="00000000" w14:paraId="000009A2" wp14:textId="77777777">
      <w:pPr>
        <w:numPr>
          <w:ilvl w:val="0"/>
          <w:numId w:val="98"/>
        </w:numPr>
        <w:ind w:left="0" w:firstLine="0"/>
        <w:rPr/>
      </w:pPr>
      <w:r w:rsidRPr="00000000" w:rsidDel="00000000" w:rsidR="00000000">
        <w:rPr>
          <w:rFonts w:ascii="Arial" w:hAnsi="Arial" w:eastAsia="Arial" w:cs="Arial"/>
          <w:color w:val="000000"/>
          <w:sz w:val="22"/>
          <w:szCs w:val="22"/>
          <w:rtl w:val="0"/>
        </w:rPr>
        <w:t xml:space="preserve">During full population mobility restriction, RUTF or RUSF distribution can be done by ___</w:t>
      </w:r>
      <w:r w:rsidRPr="00000000" w:rsidDel="00000000" w:rsidR="00000000">
        <w:rPr>
          <w:rFonts w:ascii="Arial" w:hAnsi="Arial" w:eastAsia="Arial" w:cs="Arial"/>
          <w:b w:val="1"/>
          <w:color w:val="000000"/>
          <w:sz w:val="22"/>
          <w:szCs w:val="22"/>
          <w:rtl w:val="0"/>
        </w:rPr>
        <w:t xml:space="preserve">Red Cross Society</w:t>
      </w:r>
      <w:r w:rsidRPr="00000000" w:rsidDel="00000000" w:rsidR="00000000">
        <w:rPr>
          <w:rFonts w:ascii="Arial" w:hAnsi="Arial" w:eastAsia="Arial" w:cs="Arial"/>
          <w:color w:val="000000"/>
          <w:sz w:val="22"/>
          <w:szCs w:val="22"/>
          <w:rtl w:val="0"/>
        </w:rPr>
        <w:t xml:space="preserve">_____________ or___</w:t>
      </w:r>
      <w:r w:rsidRPr="00000000" w:rsidDel="00000000" w:rsidR="00000000">
        <w:rPr>
          <w:rFonts w:ascii="Arial" w:hAnsi="Arial" w:eastAsia="Arial" w:cs="Arial"/>
          <w:b w:val="1"/>
          <w:color w:val="000000"/>
          <w:sz w:val="22"/>
          <w:szCs w:val="22"/>
          <w:rtl w:val="0"/>
        </w:rPr>
        <w:t xml:space="preserve">BHS Volunteers</w:t>
      </w:r>
      <w:r w:rsidRPr="00000000" w:rsidDel="00000000" w:rsidR="00000000">
        <w:rPr>
          <w:rFonts w:ascii="Arial" w:hAnsi="Arial" w:eastAsia="Arial" w:cs="Arial"/>
          <w:color w:val="000000"/>
          <w:sz w:val="22"/>
          <w:szCs w:val="22"/>
          <w:rtl w:val="0"/>
        </w:rPr>
        <w:t xml:space="preserve">_________ </w:t>
      </w:r>
    </w:p>
    <w:p xmlns:wp14="http://schemas.microsoft.com/office/word/2010/wordml" w:rsidRPr="00000000" w:rsidR="00000000" w:rsidDel="00000000" w:rsidP="00000000" w:rsidRDefault="00000000" w14:paraId="000009A3" wp14:textId="77777777">
      <w:pPr>
        <w:numPr>
          <w:ilvl w:val="0"/>
          <w:numId w:val="98"/>
        </w:numPr>
        <w:spacing w:after="160" w:lineRule="auto"/>
        <w:ind w:left="0" w:firstLine="0"/>
        <w:rPr/>
      </w:pPr>
      <w:r w:rsidRPr="00000000" w:rsidDel="00000000" w:rsidR="00000000">
        <w:rPr>
          <w:rFonts w:ascii="Arial" w:hAnsi="Arial" w:eastAsia="Arial" w:cs="Arial"/>
          <w:color w:val="000000"/>
          <w:sz w:val="22"/>
          <w:szCs w:val="22"/>
          <w:rtl w:val="0"/>
        </w:rPr>
        <w:t xml:space="preserve">A SAM child should receive supplies for__</w:t>
      </w:r>
      <w:r w:rsidRPr="00000000" w:rsidDel="00000000" w:rsidR="00000000">
        <w:rPr>
          <w:rFonts w:ascii="Arial" w:hAnsi="Arial" w:eastAsia="Arial" w:cs="Arial"/>
          <w:b w:val="1"/>
          <w:color w:val="000000"/>
          <w:sz w:val="22"/>
          <w:szCs w:val="22"/>
          <w:rtl w:val="0"/>
        </w:rPr>
        <w:t xml:space="preserve">3</w:t>
      </w:r>
      <w:r w:rsidRPr="00000000" w:rsidDel="00000000" w:rsidR="00000000">
        <w:rPr>
          <w:rFonts w:ascii="Arial" w:hAnsi="Arial" w:eastAsia="Arial" w:cs="Arial"/>
          <w:color w:val="000000"/>
          <w:sz w:val="22"/>
          <w:szCs w:val="22"/>
          <w:rtl w:val="0"/>
        </w:rPr>
        <w:t xml:space="preserve">_____ months </w:t>
      </w:r>
    </w:p>
    <w:p xmlns:wp14="http://schemas.microsoft.com/office/word/2010/wordml" w:rsidRPr="00000000" w:rsidR="00000000" w:rsidDel="00000000" w:rsidP="00000000" w:rsidRDefault="00000000" w14:paraId="000009A4" wp14:textId="77777777">
      <w:pPr>
        <w:rPr/>
      </w:pPr>
      <w:r w:rsidRPr="00000000" w:rsidDel="00000000" w:rsidR="00000000">
        <w:rPr>
          <w:rtl w:val="0"/>
        </w:rPr>
      </w:r>
    </w:p>
    <w:p xmlns:wp14="http://schemas.microsoft.com/office/word/2010/wordml" w:rsidRPr="00000000" w:rsidR="00000000" w:rsidDel="00000000" w:rsidP="00000000" w:rsidRDefault="00000000" w14:paraId="000009A5" wp14:textId="77777777">
      <w:pPr>
        <w:rPr/>
      </w:pPr>
      <w:r w:rsidRPr="00000000" w:rsidDel="00000000" w:rsidR="00000000">
        <w:rPr>
          <w:rFonts w:ascii="Arial" w:hAnsi="Arial" w:eastAsia="Arial" w:cs="Arial"/>
          <w:b w:val="1"/>
          <w:color w:val="000000"/>
          <w:sz w:val="22"/>
          <w:szCs w:val="22"/>
          <w:rtl w:val="0"/>
        </w:rPr>
        <w:t xml:space="preserve">19. List 5 advantages of the family MUAC approach. (list five)</w:t>
      </w:r>
      <w:r w:rsidRPr="00000000" w:rsidDel="00000000" w:rsidR="00000000">
        <w:rPr>
          <w:rtl w:val="0"/>
        </w:rPr>
      </w:r>
    </w:p>
    <w:p xmlns:wp14="http://schemas.microsoft.com/office/word/2010/wordml" w:rsidRPr="00000000" w:rsidR="00000000" w:rsidDel="00000000" w:rsidP="00000000" w:rsidRDefault="00000000" w14:paraId="000009A6" wp14:textId="77777777">
      <w:pPr>
        <w:ind w:left="720" w:firstLine="0"/>
        <w:rPr/>
      </w:pPr>
      <w:r w:rsidRPr="00000000" w:rsidDel="00000000" w:rsidR="00000000">
        <w:rPr>
          <w:rFonts w:ascii="Arial" w:hAnsi="Arial" w:eastAsia="Arial" w:cs="Arial"/>
          <w:color w:val="000000"/>
          <w:sz w:val="22"/>
          <w:szCs w:val="22"/>
          <w:rtl w:val="0"/>
        </w:rPr>
        <w:t xml:space="preserve">Easy to understand and do, Identifies children at higher risk, Early diagnosis, Reduced admission rates to ITP/SC, Increased program coverage</w:t>
      </w:r>
      <w:r w:rsidRPr="00000000" w:rsidDel="00000000" w:rsidR="00000000">
        <w:rPr>
          <w:rtl w:val="0"/>
        </w:rPr>
      </w:r>
    </w:p>
    <w:p xmlns:wp14="http://schemas.microsoft.com/office/word/2010/wordml" w:rsidRPr="00000000" w:rsidR="00000000" w:rsidDel="00000000" w:rsidP="00000000" w:rsidRDefault="00000000" w14:paraId="000009A7"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9A8" wp14:textId="77777777">
      <w:pPr>
        <w:spacing w:after="160" w:lineRule="auto"/>
        <w:rPr/>
      </w:pPr>
      <w:r w:rsidRPr="00000000" w:rsidDel="00000000" w:rsidR="00000000">
        <w:rPr>
          <w:rFonts w:ascii="Arial" w:hAnsi="Arial" w:eastAsia="Arial" w:cs="Arial"/>
          <w:b w:val="1"/>
          <w:color w:val="000000"/>
          <w:sz w:val="22"/>
          <w:szCs w:val="22"/>
          <w:rtl w:val="0"/>
        </w:rPr>
        <w:t xml:space="preserve">20. True or False: It is recommended that milk and milk product be included in food baskets.</w:t>
      </w:r>
      <w:r w:rsidRPr="00000000" w:rsidDel="00000000" w:rsidR="00000000">
        <w:rPr>
          <w:rtl w:val="0"/>
        </w:rPr>
      </w:r>
    </w:p>
    <w:p xmlns:wp14="http://schemas.microsoft.com/office/word/2010/wordml" w:rsidRPr="00000000" w:rsidR="00000000" w:rsidDel="00000000" w:rsidP="00000000" w:rsidRDefault="00000000" w14:paraId="000009A9" wp14:textId="77777777">
      <w:pPr>
        <w:spacing w:after="160" w:lineRule="auto"/>
        <w:ind w:left="720" w:firstLine="0"/>
        <w:rPr/>
      </w:pPr>
      <w:r w:rsidRPr="00000000" w:rsidDel="00000000" w:rsidR="00000000">
        <w:rPr>
          <w:rFonts w:ascii="Arial" w:hAnsi="Arial" w:eastAsia="Arial" w:cs="Arial"/>
          <w:color w:val="000000"/>
          <w:sz w:val="22"/>
          <w:szCs w:val="22"/>
          <w:rtl w:val="0"/>
        </w:rPr>
        <w:t xml:space="preserve">b. False</w:t>
      </w:r>
      <w:r w:rsidRPr="00000000" w:rsidDel="00000000" w:rsidR="00000000">
        <w:rPr>
          <w:rtl w:val="0"/>
        </w:rPr>
      </w:r>
    </w:p>
    <w:p xmlns:wp14="http://schemas.microsoft.com/office/word/2010/wordml" w:rsidRPr="00000000" w:rsidR="00000000" w:rsidDel="00000000" w:rsidP="00000000" w:rsidRDefault="00000000" w14:paraId="000009AA" wp14:textId="77777777">
      <w:pPr>
        <w:spacing w:after="160" w:line="259" w:lineRule="auto"/>
        <w:rPr>
          <w:rFonts w:ascii="Calibri" w:hAnsi="Calibri" w:eastAsia="Calibri" w:cs="Calibri"/>
          <w:color w:val="000000"/>
        </w:rPr>
      </w:pPr>
      <w:r w:rsidRPr="00000000" w:rsidDel="00000000" w:rsidR="00000000">
        <w:rPr>
          <w:rtl w:val="0"/>
        </w:rPr>
      </w:r>
    </w:p>
    <w:sectPr>
      <w:type w:val="nextPage"/>
      <w:pgSz w:w="11906" w:h="16838" w:orient="portrait"/>
      <w:pgMar w:top="1440" w:right="1440" w:bottom="1440" w:left="1440" w:header="576" w:footer="708"/>
      <w:titlePg w:val="1"/>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Courier New"/>
  <w:font w:name="Noto Sans Symbols"/>
  <w:font w:name="Source Sans Pro">
    <w:embedRegular w:fontKey="{00000000-0000-0000-0000-000000000000}" w:subsetted="0" r:id="rId1"/>
    <w:embedBold w:fontKey="{00000000-0000-0000-0000-000000000000}" w:subsetted="0" r:id="rId2"/>
    <w:embedItalic w:fontKey="{00000000-0000-0000-0000-000000000000}" w:subsetted="0" r:id="rId3"/>
    <w:embedBoldItalic w:fontKey="{00000000-0000-0000-0000-000000000000}" w:subsetted="0" r:id="rId4"/>
  </w:font>
</w:fonts>
</file>

<file path=word/footer1.xml><?xml version="1.0" encoding="utf-8"?>
<w:ft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9B3" wp14:textId="77777777">
    <w:pPr>
      <w:keepNext w:val="0"/>
      <w:keepLines w:val="0"/>
      <w:widowControl w:val="1"/>
      <w:pBdr>
        <w:top w:val="nil" w:sz="0" w:space="0"/>
        <w:left w:val="nil" w:sz="0" w:space="0"/>
        <w:bottom w:val="nil" w:sz="0" w:space="0"/>
        <w:right w:val="nil" w:sz="0" w:space="0"/>
        <w:between w:val="nil" w:sz="0" w:space="0"/>
      </w:pBdr>
      <w:shd w:val="clear" w:fill="auto"/>
      <w:tabs>
        <w:tab w:val="center" w:pos="4680"/>
        <w:tab w:val="right" w:pos="9360"/>
      </w:tabs>
      <w:spacing w:before="0" w:after="0" w:line="240"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tl w:val="0"/>
      </w:rPr>
    </w:r>
  </w:p>
</w:ftr>
</file>

<file path=word/footer2.xml><?xml version="1.0" encoding="utf-8"?>
<w:ft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9B4" wp14:textId="77777777">
    <w:pPr>
      <w:keepNext w:val="0"/>
      <w:keepLines w:val="0"/>
      <w:widowControl w:val="1"/>
      <w:pBdr>
        <w:top w:val="nil" w:sz="0" w:space="0"/>
        <w:left w:val="nil" w:sz="0" w:space="0"/>
        <w:bottom w:val="nil" w:sz="0" w:space="0"/>
        <w:right w:val="nil" w:sz="0" w:space="0"/>
        <w:between w:val="nil" w:sz="0" w:space="0"/>
      </w:pBdr>
      <w:shd w:val="clear" w:fill="auto"/>
      <w:tabs>
        <w:tab w:val="center" w:pos="4680"/>
        <w:tab w:val="right" w:pos="9360"/>
      </w:tabs>
      <w:spacing w:before="0" w:after="0" w:line="240" w:lineRule="auto"/>
      <w:ind w:left="0" w:right="0" w:firstLine="0"/>
      <w:jc w:val="righ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fldChar w:fldCharType="begin"/>
    </w:r>
    <w:r w:rsidRPr="00000000" w:rsidDel="00000000" w:rsidR="00000000">
      <w:rPr/>
      <w:instrText xml:space="preserve">PAGE</w:instrText>
    </w:r>
    <w:r w:rsidRPr="00000000" w:rsidDel="00000000" w:rsidR="00000000">
      <w:rPr/>
      <w:fldChar w:fldCharType="separate"/>
    </w:r>
    <w:r w:rsidRPr="00000000" w:rsidDel="00000000" w:rsidR="00000000">
      <w:rPr/>
      <w:fldChar w:fldCharType="end"/>
    </w:r>
    <w:r w:rsidRPr="00000000" w:rsidDel="00000000" w:rsidR="00000000">
      <w:rPr>
        <w:rtl w:val="0"/>
      </w:rPr>
    </w:r>
  </w:p>
</w:ftr>
</file>

<file path=word/footer3.xml><?xml version="1.0" encoding="utf-8"?>
<w:ft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9B5" wp14:textId="77777777">
    <w:pPr>
      <w:keepNext w:val="0"/>
      <w:keepLines w:val="0"/>
      <w:widowControl w:val="1"/>
      <w:pBdr>
        <w:top w:val="nil" w:sz="0" w:space="0"/>
        <w:left w:val="nil" w:sz="0" w:space="0"/>
        <w:bottom w:val="nil" w:sz="0" w:space="0"/>
        <w:right w:val="nil" w:sz="0" w:space="0"/>
        <w:between w:val="nil" w:sz="0" w:space="0"/>
      </w:pBdr>
      <w:shd w:val="clear" w:fill="auto"/>
      <w:tabs>
        <w:tab w:val="center" w:pos="4680"/>
        <w:tab w:val="right" w:pos="9360"/>
      </w:tabs>
      <w:spacing w:before="0" w:after="0" w:line="240" w:lineRule="auto"/>
      <w:ind w:left="0" w:right="0" w:firstLine="0"/>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sz w:val="20"/>
        <w:szCs w:val="20"/>
        <w:rtl w:val="0"/>
      </w:rPr>
      <w:t xml:space="preserve">Myanmar Nutrition Sector </w:t>
    </w:r>
    <w:r w:rsidRPr="00000000" w:rsidDel="00000000" w:rsidR="00000000">
      <w:rPr>
        <w:rFonts w:ascii="Calibri" w:hAnsi="Calibri" w:eastAsia="Calibri" w:cs="Calibri"/>
        <w:i w:val="1"/>
        <w:sz w:val="20"/>
        <w:szCs w:val="20"/>
        <w:rtl w:val="0"/>
      </w:rPr>
      <w:t xml:space="preserve">Adapted Emergency Nutrition Guidance during</w:t>
    </w:r>
    <w:r w:rsidRPr="00000000" w:rsidDel="00000000" w:rsidR="00000000">
      <w:rPr>
        <w:rFonts w:ascii="Calibri" w:hAnsi="Calibri" w:eastAsia="Calibri" w:cs="Calibri"/>
        <w:sz w:val="20"/>
        <w:szCs w:val="20"/>
        <w:rtl w:val="0"/>
      </w:rPr>
      <w:t xml:space="preserve"> </w:t>
    </w:r>
    <w:r w:rsidRPr="00000000" w:rsidDel="00000000" w:rsidR="00000000">
      <w:rPr>
        <w:rFonts w:ascii="Calibri" w:hAnsi="Calibri" w:eastAsia="Calibri" w:cs="Calibri"/>
        <w:i w:val="1"/>
        <w:sz w:val="20"/>
        <w:szCs w:val="20"/>
        <w:rtl w:val="0"/>
      </w:rPr>
      <w:t xml:space="preserve">COVID-19 Pandemic Training Package Community Health Volunteers (CHV) Facilitators Guide</w:t>
    </w:r>
    <w:r w:rsidRPr="00000000" w:rsidDel="00000000" w:rsidR="00000000">
      <w:rPr>
        <w:rFonts w:ascii="Calibri" w:hAnsi="Calibri" w:eastAsia="Calibri" w:cs="Calibri"/>
        <w:sz w:val="20"/>
        <w:szCs w:val="20"/>
        <w:rtl w:val="0"/>
      </w:rPr>
      <w:t xml:space="preserve">  June 2021                                                              </w:t>
    </w:r>
    <w:r w:rsidRPr="00000000" w:rsidDel="00000000" w:rsidR="00000000">
      <w:rPr/>
      <w:fldChar w:fldCharType="begin"/>
    </w:r>
    <w:r w:rsidRPr="00000000" w:rsidDel="00000000" w:rsidR="00000000">
      <w:rPr/>
      <w:instrText xml:space="preserve">PAGE</w:instrText>
    </w:r>
    <w:r w:rsidRPr="00000000" w:rsidDel="00000000" w:rsidR="00000000">
      <w:rPr/>
      <w:fldChar w:fldCharType="separate"/>
    </w:r>
    <w:r w:rsidRPr="00000000" w:rsidDel="00000000" w:rsidR="00000000">
      <w:rPr/>
      <w:fldChar w:fldCharType="end"/>
    </w:r>
    <w:r w:rsidRPr="00000000" w:rsidDel="00000000" w:rsidR="00000000">
      <w:rPr>
        <w:rtl w:val="0"/>
      </w:rPr>
    </w:r>
  </w:p>
</w:ftr>
</file>

<file path=word/footnotes.xml><?xml version="1.0" encoding="utf-8"?>
<w:footnote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footnote w:id="0">
    <w:p xmlns:wp14="http://schemas.microsoft.com/office/word/2010/wordml" w:rsidRPr="00000000" w:rsidR="00000000" w:rsidDel="00000000" w:rsidP="00000000" w:rsidRDefault="00000000" w14:paraId="000009AB" wp14:textId="77777777">
      <w:pPr>
        <w:rPr/>
      </w:pPr>
      <w:r w:rsidRPr="00000000" w:rsidDel="00000000" w:rsidR="00000000">
        <w:rPr>
          <w:rStyle w:val="FootnoteReference"/>
          <w:vertAlign w:val="superscript"/>
        </w:rPr>
        <w:footnoteRef/>
      </w:r>
      <w:r w:rsidRPr="00000000" w:rsidDel="00000000" w:rsidR="00000000">
        <w:rPr>
          <w:rtl w:val="0"/>
        </w:rPr>
        <w:t xml:space="preserve"> </w:t>
      </w:r>
      <w:r w:rsidRPr="00000000" w:rsidDel="00000000" w:rsidR="00000000">
        <w:rPr>
          <w:rFonts w:ascii="Arial" w:hAnsi="Arial" w:eastAsia="Arial" w:cs="Arial"/>
          <w:sz w:val="18"/>
          <w:szCs w:val="18"/>
          <w:rtl w:val="0"/>
        </w:rPr>
        <w:t xml:space="preserve">UNICEF: Facilitator Guide, The Community Infant and Young Child Feeding (IYCF) Counselling Package</w:t>
      </w:r>
      <w:r w:rsidRPr="00000000" w:rsidDel="00000000" w:rsidR="00000000">
        <w:rPr>
          <w:rtl w:val="0"/>
        </w:rPr>
      </w:r>
    </w:p>
    <w:p xmlns:wp14="http://schemas.microsoft.com/office/word/2010/wordml" w:rsidRPr="00000000" w:rsidR="00000000" w:rsidDel="00000000" w:rsidP="00000000" w:rsidRDefault="00000000" w14:paraId="000009A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Times New Roman" w:hAnsi="Times New Roman" w:eastAsia="Times New Roman" w:cs="Times New Roman"/>
          <w:b w:val="0"/>
          <w:i w:val="0"/>
          <w:smallCaps w:val="0"/>
          <w:strike w:val="0"/>
          <w:color w:val="000000"/>
          <w:sz w:val="20"/>
          <w:szCs w:val="20"/>
          <w:u w:val="none"/>
          <w:shd w:val="clear" w:fill="auto"/>
          <w:vertAlign w:val="baseline"/>
        </w:rPr>
      </w:pPr>
      <w:r w:rsidRPr="00000000" w:rsidDel="00000000" w:rsidR="00000000">
        <w:rPr>
          <w:rtl w:val="0"/>
        </w:rPr>
      </w:r>
    </w:p>
  </w:footnote>
  <w:footnote w:id="2">
    <w:p xmlns:wp14="http://schemas.microsoft.com/office/word/2010/wordml" w:rsidRPr="00000000" w:rsidR="00000000" w:rsidDel="00000000" w:rsidP="00000000" w:rsidRDefault="00000000" w14:paraId="000009AD" wp14:textId="77777777">
      <w:pPr>
        <w:keepNext w:val="0"/>
        <w:keepLines w:val="0"/>
        <w:widowControl w:val="1"/>
        <w:numPr>
          <w:ilvl w:val="0"/>
          <w:numId w:val="126"/>
        </w:numPr>
        <w:pBdr>
          <w:top w:val="nil" w:sz="0" w:space="0"/>
          <w:left w:val="nil" w:sz="0" w:space="0"/>
          <w:bottom w:val="nil" w:sz="0" w:space="0"/>
          <w:right w:val="nil" w:sz="0" w:space="0"/>
          <w:between w:val="nil" w:sz="0" w:space="0"/>
        </w:pBdr>
        <w:shd w:val="clear" w:fill="ffffff"/>
        <w:spacing w:before="0" w:after="0" w:line="240" w:lineRule="auto"/>
        <w:ind w:left="0" w:right="75"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Style w:val="FootnoteReference"/>
          <w:vertAlign w:val="superscript"/>
        </w:rPr>
        <w:footnoteRef/>
      </w:r>
      <w:r w:rsidRPr="00000000" w:rsidDel="00000000" w:rsidR="00000000">
        <w:rPr>
          <w:rFonts w:ascii="Times New Roman" w:hAnsi="Times New Roman" w:eastAsia="Times New Roman" w:cs="Times New Roman"/>
          <w:b w:val="0"/>
          <w:i w:val="0"/>
          <w:smallCaps w:val="0"/>
          <w:strike w:val="0"/>
          <w:color w:val="000000"/>
          <w:sz w:val="18"/>
          <w:szCs w:val="18"/>
          <w:u w:val="none"/>
          <w:shd w:val="clear" w:fill="auto"/>
          <w:vertAlign w:val="baseline"/>
          <w:rtl w:val="0"/>
        </w:rPr>
        <w:t xml:space="preserve"> </w:t>
      </w:r>
      <w:r w:rsidRPr="00000000" w:rsidDel="00000000" w:rsidR="00000000">
        <w:rPr>
          <w:rFonts w:ascii="Source Sans Pro" w:hAnsi="Source Sans Pro" w:eastAsia="Source Sans Pro" w:cs="Source Sans Pro"/>
          <w:b w:val="0"/>
          <w:i w:val="0"/>
          <w:smallCaps w:val="0"/>
          <w:strike w:val="0"/>
          <w:color w:val="505050"/>
          <w:sz w:val="18"/>
          <w:szCs w:val="18"/>
          <w:u w:val="none"/>
          <w:shd w:val="clear" w:fill="auto"/>
          <w:vertAlign w:val="baseline"/>
          <w:rtl w:val="0"/>
        </w:rPr>
        <w:t xml:space="preserve">Akseer N. Kandru G, Keats EC, Bhutta ZA.</w:t>
      </w:r>
      <w:r w:rsidRPr="00000000" w:rsidDel="00000000" w:rsidR="00000000">
        <w:rPr>
          <w:rFonts w:ascii="Source Sans Pro" w:hAnsi="Source Sans Pro" w:eastAsia="Source Sans Pro" w:cs="Source Sans Pro"/>
          <w:b w:val="1"/>
          <w:i w:val="0"/>
          <w:smallCaps w:val="0"/>
          <w:strike w:val="0"/>
          <w:color w:val="505050"/>
          <w:sz w:val="18"/>
          <w:szCs w:val="18"/>
          <w:u w:val="none"/>
          <w:shd w:val="clear" w:fill="auto"/>
          <w:vertAlign w:val="baseline"/>
          <w:rtl w:val="0"/>
        </w:rPr>
        <w:t xml:space="preserve"> COVID-19 pandemic and mitigation strategies: implications for maternal and child health and nutrition. </w:t>
      </w:r>
      <w:r w:rsidRPr="00000000" w:rsidDel="00000000" w:rsidR="00000000">
        <w:rPr>
          <w:rFonts w:ascii="Source Sans Pro" w:hAnsi="Source Sans Pro" w:eastAsia="Source Sans Pro" w:cs="Source Sans Pro"/>
          <w:b w:val="0"/>
          <w:i w:val="1"/>
          <w:smallCaps w:val="0"/>
          <w:strike w:val="0"/>
          <w:color w:val="505050"/>
          <w:sz w:val="18"/>
          <w:szCs w:val="18"/>
          <w:highlight w:val="white"/>
          <w:u w:val="none"/>
          <w:vertAlign w:val="baseline"/>
          <w:rtl w:val="0"/>
        </w:rPr>
        <w:t xml:space="preserve">Am J Clin Nutr.</w:t>
      </w:r>
      <w:r w:rsidRPr="00000000" w:rsidDel="00000000" w:rsidR="00000000">
        <w:rPr>
          <w:rFonts w:ascii="Source Sans Pro" w:hAnsi="Source Sans Pro" w:eastAsia="Source Sans Pro" w:cs="Source Sans Pro"/>
          <w:b w:val="0"/>
          <w:i w:val="0"/>
          <w:smallCaps w:val="0"/>
          <w:strike w:val="0"/>
          <w:color w:val="505050"/>
          <w:sz w:val="18"/>
          <w:szCs w:val="18"/>
          <w:highlight w:val="white"/>
          <w:u w:val="none"/>
          <w:vertAlign w:val="baseline"/>
          <w:rtl w:val="0"/>
        </w:rPr>
        <w:t xml:space="preserve"> 2020; (published online June 19.)  </w:t>
      </w:r>
      <w:hyperlink r:id="rId1">
        <w:r w:rsidRPr="00000000" w:rsidDel="00000000" w:rsidR="00000000">
          <w:rPr>
            <w:rFonts w:ascii="Source Sans Pro" w:hAnsi="Source Sans Pro" w:eastAsia="Source Sans Pro" w:cs="Source Sans Pro"/>
            <w:b w:val="0"/>
            <w:i w:val="0"/>
            <w:smallCaps w:val="0"/>
            <w:strike w:val="0"/>
            <w:color w:val="0000ff"/>
            <w:sz w:val="18"/>
            <w:szCs w:val="18"/>
            <w:u w:val="single"/>
            <w:shd w:val="clear" w:fill="auto"/>
            <w:vertAlign w:val="baseline"/>
            <w:rtl w:val="0"/>
          </w:rPr>
          <w:t xml:space="preserve">https://doi.org/10.1093/ajcn/nqaa171</w:t>
        </w:r>
      </w:hyperlink>
      <w:r w:rsidRPr="00000000" w:rsidDel="00000000" w:rsidR="00000000">
        <w:fldChar w:fldCharType="begin"/>
      </w:r>
      <w:r w:rsidRPr="00000000" w:rsidDel="00000000" w:rsidR="00000000">
        <w:instrText xml:space="preserve"> HYPERLINK "https://doi.org/10.1093/ajcn/nqaa171" </w:instrText>
      </w:r>
      <w:r w:rsidRPr="00000000" w:rsidDel="00000000" w:rsidR="00000000">
        <w:fldChar w:fldCharType="separate"/>
      </w:r>
      <w:r w:rsidRPr="00000000" w:rsidDel="00000000" w:rsidR="00000000">
        <w:rPr>
          <w:rtl w:val="0"/>
        </w:rPr>
      </w:r>
    </w:p>
    <w:p xmlns:wp14="http://schemas.microsoft.com/office/word/2010/wordml" w:rsidRPr="00000000" w:rsidR="00000000" w:rsidDel="00000000" w:rsidP="00000000" w:rsidRDefault="00000000" w14:paraId="000009A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Times New Roman" w:hAnsi="Times New Roman" w:eastAsia="Times New Roman" w:cs="Times New Roman"/>
          <w:b w:val="0"/>
          <w:i w:val="0"/>
          <w:smallCaps w:val="0"/>
          <w:strike w:val="0"/>
          <w:color w:val="000000"/>
          <w:sz w:val="20"/>
          <w:szCs w:val="20"/>
          <w:u w:val="none"/>
          <w:shd w:val="clear" w:fill="auto"/>
          <w:vertAlign w:val="baseline"/>
        </w:rPr>
      </w:pPr>
      <w:r w:rsidRPr="00000000" w:rsidDel="00000000" w:rsidR="00000000">
        <w:fldChar w:fldCharType="end"/>
      </w:r>
      <w:r w:rsidRPr="00000000" w:rsidDel="00000000" w:rsidR="00000000">
        <w:rPr>
          <w:rtl w:val="0"/>
        </w:rPr>
      </w:r>
    </w:p>
  </w:footnote>
  <w:footnote w:id="1">
    <w:p xmlns:wp14="http://schemas.microsoft.com/office/word/2010/wordml" w:rsidRPr="00000000" w:rsidR="00000000" w:rsidDel="00000000" w:rsidP="00000000" w:rsidRDefault="00000000" w14:paraId="000009B6" wp14:textId="77777777">
      <w:pPr>
        <w:rPr>
          <w:sz w:val="20"/>
          <w:szCs w:val="20"/>
        </w:rPr>
      </w:pPr>
      <w:r w:rsidRPr="00000000" w:rsidDel="00000000" w:rsidR="00000000">
        <w:rPr>
          <w:rStyle w:val="FootnoteReference"/>
          <w:vertAlign w:val="superscript"/>
        </w:rPr>
        <w:footnoteRef/>
      </w:r>
      <w:r w:rsidRPr="00000000" w:rsidDel="00000000" w:rsidR="00000000">
        <w:rPr>
          <w:sz w:val="20"/>
          <w:szCs w:val="20"/>
          <w:rtl w:val="0"/>
        </w:rPr>
        <w:t xml:space="preserve"> Nachemson, Andrew. "Medics in Myanmar on strike against military amid COVID-19 crisis". www.aljazeera.com. Retrieved 21 March 2021.</w:t>
      </w:r>
    </w:p>
    <w:p xmlns:wp14="http://schemas.microsoft.com/office/word/2010/wordml" w:rsidRPr="00000000" w:rsidR="00000000" w:rsidDel="00000000" w:rsidP="00000000" w:rsidRDefault="00000000" w14:paraId="000009B7" wp14:textId="77777777">
      <w:pPr>
        <w:rPr>
          <w:sz w:val="20"/>
          <w:szCs w:val="20"/>
        </w:rPr>
      </w:pPr>
      <w:r w:rsidRPr="00000000" w:rsidDel="00000000" w:rsidR="00000000">
        <w:rPr>
          <w:sz w:val="20"/>
          <w:szCs w:val="20"/>
          <w:rtl w:val="0"/>
        </w:rPr>
        <w:t xml:space="preserve">Staff, Reuters (9 February 2021). "Coronavirus testing collapses in Myanmar after coup". Reuters. Retrieved 21 March 2021.</w:t>
      </w:r>
    </w:p>
  </w:footnote>
</w:footnotes>
</file>

<file path=word/header1.xml><?xml version="1.0" encoding="utf-8"?>
<w:hd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9AF" wp14:textId="77777777">
    <w:pPr>
      <w:rPr/>
    </w:pPr>
    <w:r w:rsidRPr="00000000" w:rsidDel="00000000" w:rsidR="00000000">
      <w:drawing>
        <wp:anchor xmlns:wp14="http://schemas.microsoft.com/office/word/2010/wordprocessingDrawing" distT="0" distB="0" distL="114300" distR="114300" simplePos="0" relativeHeight="0" behindDoc="0" locked="0" layoutInCell="1" hidden="0" allowOverlap="1" wp14:anchorId="5165AF8C" wp14:editId="7777777">
          <wp:simplePos x="0" y="0"/>
          <wp:positionH relativeFrom="column">
            <wp:posOffset>-228599</wp:posOffset>
          </wp:positionH>
          <wp:positionV relativeFrom="paragraph">
            <wp:posOffset>-338665</wp:posOffset>
          </wp:positionV>
          <wp:extent cx="1616710" cy="848360"/>
          <wp:effectExtent l="0" t="0" r="0" b="0"/>
          <wp:wrapSquare wrapText="bothSides" distT="0" distB="0" distL="114300" distR="114300"/>
          <wp:docPr id="31" name="image4.png"/>
          <a:graphic>
            <a:graphicData uri="http://schemas.openxmlformats.org/drawingml/2006/picture">
              <pic:pic>
                <pic:nvPicPr>
                  <pic:cNvPr id="0" name="image4.png"/>
                  <pic:cNvPicPr preferRelativeResize="0"/>
                </pic:nvPicPr>
                <pic:blipFill>
                  <a:blip r:embed="rId1"/>
                  <a:srcRect l="0" t="0" r="0" b="0"/>
                  <a:stretch>
                    <a:fillRect/>
                  </a:stretch>
                </pic:blipFill>
                <pic:spPr>
                  <a:xfrm>
                    <a:off x="0" y="0"/>
                    <a:ext cx="1616710" cy="848360"/>
                  </a:xfrm>
                  <a:prstGeom prst="rect"/>
                  <a:ln/>
                </pic:spPr>
              </pic:pic>
            </a:graphicData>
          </a:graphic>
        </wp:anchor>
      </w:drawing>
    </w:r>
    <w:r w:rsidRPr="00000000" w:rsidDel="00000000" w:rsidR="00000000">
      <w:drawing>
        <wp:anchor xmlns:wp14="http://schemas.microsoft.com/office/word/2010/wordprocessingDrawing" distT="0" distB="0" distL="114300" distR="114300" simplePos="0" relativeHeight="0" behindDoc="0" locked="0" layoutInCell="1" hidden="0" allowOverlap="1" wp14:anchorId="42FEBF28" wp14:editId="7777777">
          <wp:simplePos x="0" y="0"/>
          <wp:positionH relativeFrom="column">
            <wp:posOffset>5012055</wp:posOffset>
          </wp:positionH>
          <wp:positionV relativeFrom="paragraph">
            <wp:posOffset>-229869</wp:posOffset>
          </wp:positionV>
          <wp:extent cx="1151255" cy="635000"/>
          <wp:effectExtent l="0" t="0" r="0" b="0"/>
          <wp:wrapSquare wrapText="bothSides" distT="0" distB="0" distL="114300" distR="114300"/>
          <wp:docPr id="24" name="image5.png" descr="A picture containing text&#10;&#10;Description automatically generated"/>
          <a:graphic>
            <a:graphicData uri="http://schemas.openxmlformats.org/drawingml/2006/picture">
              <pic:pic>
                <pic:nvPicPr>
                  <pic:cNvPr id="0" name="image5.png" descr="A picture containing text&#10;&#10;Description automatically generated"/>
                  <pic:cNvPicPr preferRelativeResize="0"/>
                </pic:nvPicPr>
                <pic:blipFill>
                  <a:blip r:embed="rId2"/>
                  <a:srcRect l="0" t="0" r="0" b="0"/>
                  <a:stretch>
                    <a:fillRect/>
                  </a:stretch>
                </pic:blipFill>
                <pic:spPr>
                  <a:xfrm>
                    <a:off x="0" y="0"/>
                    <a:ext cx="1151255" cy="635000"/>
                  </a:xfrm>
                  <a:prstGeom prst="rect"/>
                  <a:ln/>
                </pic:spPr>
              </pic:pic>
            </a:graphicData>
          </a:graphic>
        </wp:anchor>
      </w:drawing>
    </w:r>
    <w:r w:rsidR="51F78566">
      <w:rPr/>
      <w:t/>
    </w:r>
  </w:p>
  <w:p xmlns:wp14="http://schemas.microsoft.com/office/word/2010/wordml" w:rsidRPr="00000000" w:rsidR="00000000" w:rsidDel="00000000" w:rsidP="00000000" w:rsidRDefault="00000000" w14:paraId="000009B0" wp14:textId="77777777">
    <w:pPr>
      <w:keepNext w:val="0"/>
      <w:keepLines w:val="0"/>
      <w:widowControl w:val="1"/>
      <w:pBdr>
        <w:top w:val="nil" w:sz="0" w:space="0"/>
        <w:left w:val="nil" w:sz="0" w:space="0"/>
        <w:bottom w:val="nil" w:sz="0" w:space="0"/>
        <w:right w:val="nil" w:sz="0" w:space="0"/>
        <w:between w:val="nil" w:sz="0" w:space="0"/>
      </w:pBdr>
      <w:shd w:val="clear" w:fill="auto"/>
      <w:tabs>
        <w:tab w:val="center" w:pos="4680"/>
        <w:tab w:val="right" w:pos="9360"/>
      </w:tabs>
      <w:spacing w:before="0" w:after="0" w:line="240"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tl w:val="0"/>
      </w:rPr>
    </w:r>
  </w:p>
</w:hdr>
</file>

<file path=word/header2.xml><?xml version="1.0" encoding="utf-8"?>
<w:hd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9B1" wp14:textId="77777777">
    <w:pPr>
      <w:keepNext w:val="0"/>
      <w:keepLines w:val="0"/>
      <w:widowControl w:val="1"/>
      <w:pBdr>
        <w:top w:val="nil" w:sz="0" w:space="0"/>
        <w:left w:val="nil" w:sz="0" w:space="0"/>
        <w:bottom w:val="nil" w:sz="0" w:space="0"/>
        <w:right w:val="nil" w:sz="0" w:space="0"/>
        <w:between w:val="nil" w:sz="0" w:space="0"/>
      </w:pBdr>
      <w:shd w:val="clear" w:fill="auto"/>
      <w:tabs>
        <w:tab w:val="center" w:pos="4680"/>
        <w:tab w:val="right" w:pos="9360"/>
      </w:tabs>
      <w:spacing w:before="0" w:after="0" w:line="240"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tl w:val="0"/>
      </w:rPr>
    </w:r>
  </w:p>
</w:hdr>
</file>

<file path=word/header3.xml><?xml version="1.0" encoding="utf-8"?>
<w:hd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9B2" wp14:textId="77777777">
    <w:pPr>
      <w:keepNext w:val="0"/>
      <w:keepLines w:val="0"/>
      <w:widowControl w:val="1"/>
      <w:pBdr>
        <w:top w:val="nil" w:sz="0" w:space="0"/>
        <w:left w:val="nil" w:sz="0" w:space="0"/>
        <w:bottom w:val="nil" w:sz="0" w:space="0"/>
        <w:right w:val="nil" w:sz="0" w:space="0"/>
        <w:between w:val="nil" w:sz="0" w:space="0"/>
      </w:pBdr>
      <w:shd w:val="clear" w:fill="auto"/>
      <w:tabs>
        <w:tab w:val="center" w:pos="4680"/>
        <w:tab w:val="right" w:pos="9360"/>
      </w:tabs>
      <w:spacing w:before="0" w:after="0" w:line="240"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5">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7">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9">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1">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3">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5">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9">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decimal"/>
      <w:lvlText w:val="%1."/>
      <w:lvlJc w:val="left"/>
      <w:pPr>
        <w:ind w:left="720" w:hanging="360"/>
      </w:pPr>
      <w:rPr>
        <w:rFonts w:ascii="Calibri" w:hAnsi="Calibri" w:eastAsia="Calibri" w:cs="Calibri"/>
        <w:b w:val="0"/>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3">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5">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7">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9">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1">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3">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5">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7">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9">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1">
    <w:lvl w:ilvl="0">
      <w:start w:val="1"/>
      <w:numFmt w:val="decimal"/>
      <w:lvlText w:val="%1."/>
      <w:lvlJc w:val="left"/>
      <w:pPr>
        <w:ind w:left="720" w:hanging="360"/>
      </w:pPr>
      <w:rPr>
        <w:rFonts w:ascii="Calibri" w:hAnsi="Calibri" w:eastAsia="Calibri" w:cs="Calibri"/>
        <w:b w:val="0"/>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5">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8">
    <w:lvl w:ilvl="0">
      <w:start w:val="1"/>
      <w:numFmt w:val="decimal"/>
      <w:lvlText w:val="%1."/>
      <w:lvlJc w:val="left"/>
      <w:pPr>
        <w:ind w:left="720" w:hanging="360"/>
      </w:pPr>
      <w:rPr>
        <w:rFonts w:ascii="Calibri" w:hAnsi="Calibri" w:eastAsia="Calibri" w:cs="Calibri"/>
        <w:b w:val="0"/>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9">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5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1">
    <w:lvl w:ilvl="0">
      <w:start w:val="1"/>
      <w:numFmt w:val="decimal"/>
      <w:lvlText w:val="%1."/>
      <w:lvlJc w:val="left"/>
      <w:pPr>
        <w:ind w:left="720" w:hanging="360"/>
      </w:pPr>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3">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5">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57">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5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59">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6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lvl w:ilvl="0">
      <w:start w:val="4"/>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3">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4">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6">
    <w:lvl w:ilvl="0">
      <w:start w:val="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7">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8">
    <w:lvl w:ilvl="0">
      <w:start w:val="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9">
    <w:lvl w:ilvl="0">
      <w:start w:val="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73">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74">
    <w:lvl w:ilvl="0">
      <w:start w:val="1"/>
      <w:numFmt w:val="decimal"/>
      <w:lvlText w:val="%1."/>
      <w:lvlJc w:val="left"/>
      <w:pPr>
        <w:ind w:left="720" w:hanging="360"/>
      </w:pPr>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5">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7">
    <w:lvl w:ilvl="0">
      <w:start w:val="5"/>
      <w:numFmt w:val="lowerLetter"/>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79">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0">
    <w:lvl w:ilvl="0">
      <w:start w:val="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1">
    <w:lvl w:ilvl="0">
      <w:start w:val="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2">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3">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4">
    <w:lvl w:ilvl="0">
      <w:start w:val="1"/>
      <w:numFmt w:val="decimal"/>
      <w:lvlText w:val="%1."/>
      <w:lvlJc w:val="left"/>
      <w:pPr>
        <w:ind w:left="720" w:hanging="360"/>
      </w:pPr>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85">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8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7">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8">
    <w:lvl w:ilvl="0">
      <w:start w:val="1"/>
      <w:numFmt w:val="decimal"/>
      <w:lvlText w:val="%1."/>
      <w:lvlJc w:val="left"/>
      <w:pPr>
        <w:ind w:left="720" w:hanging="360"/>
      </w:pPr>
      <w:rPr>
        <w:rFonts w:ascii="Calibri" w:hAnsi="Calibri" w:eastAsia="Calibri" w:cs="Calibri"/>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9">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0">
    <w:lvl w:ilvl="0">
      <w:start w:val="1"/>
      <w:numFmt w:val="decimal"/>
      <w:lvlText w:val="%1."/>
      <w:lvlJc w:val="left"/>
      <w:pPr>
        <w:ind w:left="720" w:hanging="360"/>
      </w:pPr>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91">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93">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95">
    <w:lvl w:ilvl="0">
      <w:start w:val="2"/>
      <w:numFmt w:val="lowerLetter"/>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lvl w:ilvl="0">
      <w:start w:val="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8">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01">
    <w:lvl w:ilvl="0">
      <w:start w:val="4"/>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2">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3">
    <w:lvl w:ilvl="0">
      <w:start w:val="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4">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6">
    <w:lvl w:ilvl="0">
      <w:start w:val="1"/>
      <w:numFmt w:val="bullet"/>
      <w:lvlText w:val="o"/>
      <w:lvlJc w:val="left"/>
      <w:pPr>
        <w:ind w:left="720" w:hanging="360"/>
      </w:pPr>
      <w:rPr>
        <w:rFonts w:ascii="Courier New" w:hAnsi="Courier New" w:eastAsia="Courier New" w:cs="Courier New"/>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o"/>
      <w:lvlJc w:val="left"/>
      <w:pPr>
        <w:ind w:left="2160" w:hanging="360"/>
      </w:pPr>
      <w:rPr>
        <w:rFonts w:ascii="Courier New" w:hAnsi="Courier New" w:eastAsia="Courier New" w:cs="Courier New"/>
        <w:sz w:val="20"/>
        <w:szCs w:val="20"/>
      </w:rPr>
    </w:lvl>
    <w:lvl w:ilvl="3">
      <w:start w:val="1"/>
      <w:numFmt w:val="bullet"/>
      <w:lvlText w:val="o"/>
      <w:lvlJc w:val="left"/>
      <w:pPr>
        <w:ind w:left="2880" w:hanging="360"/>
      </w:pPr>
      <w:rPr>
        <w:rFonts w:ascii="Courier New" w:hAnsi="Courier New" w:eastAsia="Courier New" w:cs="Courier New"/>
        <w:sz w:val="20"/>
        <w:szCs w:val="20"/>
      </w:rPr>
    </w:lvl>
    <w:lvl w:ilvl="4">
      <w:start w:val="1"/>
      <w:numFmt w:val="bullet"/>
      <w:lvlText w:val="o"/>
      <w:lvlJc w:val="left"/>
      <w:pPr>
        <w:ind w:left="3600" w:hanging="360"/>
      </w:pPr>
      <w:rPr>
        <w:rFonts w:ascii="Courier New" w:hAnsi="Courier New" w:eastAsia="Courier New" w:cs="Courier New"/>
        <w:sz w:val="20"/>
        <w:szCs w:val="20"/>
      </w:rPr>
    </w:lvl>
    <w:lvl w:ilvl="5">
      <w:start w:val="1"/>
      <w:numFmt w:val="bullet"/>
      <w:lvlText w:val="o"/>
      <w:lvlJc w:val="left"/>
      <w:pPr>
        <w:ind w:left="4320" w:hanging="360"/>
      </w:pPr>
      <w:rPr>
        <w:rFonts w:ascii="Courier New" w:hAnsi="Courier New" w:eastAsia="Courier New" w:cs="Courier New"/>
        <w:sz w:val="20"/>
        <w:szCs w:val="20"/>
      </w:rPr>
    </w:lvl>
    <w:lvl w:ilvl="6">
      <w:start w:val="1"/>
      <w:numFmt w:val="bullet"/>
      <w:lvlText w:val="o"/>
      <w:lvlJc w:val="left"/>
      <w:pPr>
        <w:ind w:left="5040" w:hanging="360"/>
      </w:pPr>
      <w:rPr>
        <w:rFonts w:ascii="Courier New" w:hAnsi="Courier New" w:eastAsia="Courier New" w:cs="Courier New"/>
        <w:sz w:val="20"/>
        <w:szCs w:val="20"/>
      </w:rPr>
    </w:lvl>
    <w:lvl w:ilvl="7">
      <w:start w:val="1"/>
      <w:numFmt w:val="bullet"/>
      <w:lvlText w:val="o"/>
      <w:lvlJc w:val="left"/>
      <w:pPr>
        <w:ind w:left="5760" w:hanging="360"/>
      </w:pPr>
      <w:rPr>
        <w:rFonts w:ascii="Courier New" w:hAnsi="Courier New" w:eastAsia="Courier New" w:cs="Courier New"/>
        <w:sz w:val="20"/>
        <w:szCs w:val="20"/>
      </w:rPr>
    </w:lvl>
    <w:lvl w:ilvl="8">
      <w:start w:val="1"/>
      <w:numFmt w:val="bullet"/>
      <w:lvlText w:val="o"/>
      <w:lvlJc w:val="left"/>
      <w:pPr>
        <w:ind w:left="6480" w:hanging="360"/>
      </w:pPr>
      <w:rPr>
        <w:rFonts w:ascii="Courier New" w:hAnsi="Courier New" w:eastAsia="Courier New" w:cs="Courier New"/>
        <w:sz w:val="20"/>
        <w:szCs w:val="20"/>
      </w:rPr>
    </w:lvl>
  </w:abstractNum>
  <w:abstractNum w:abstractNumId="107">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8">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9">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10">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1">
    <w:lvl w:ilvl="0">
      <w:start w:val="1"/>
      <w:numFmt w:val="bullet"/>
      <w:lvlText w:val="o"/>
      <w:lvlJc w:val="left"/>
      <w:pPr>
        <w:ind w:left="720" w:hanging="360"/>
      </w:pPr>
      <w:rPr>
        <w:rFonts w:ascii="Courier New" w:hAnsi="Courier New" w:eastAsia="Courier New" w:cs="Courier New"/>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o"/>
      <w:lvlJc w:val="left"/>
      <w:pPr>
        <w:ind w:left="2160" w:hanging="360"/>
      </w:pPr>
      <w:rPr>
        <w:rFonts w:ascii="Courier New" w:hAnsi="Courier New" w:eastAsia="Courier New" w:cs="Courier New"/>
        <w:sz w:val="20"/>
        <w:szCs w:val="20"/>
      </w:rPr>
    </w:lvl>
    <w:lvl w:ilvl="3">
      <w:start w:val="1"/>
      <w:numFmt w:val="bullet"/>
      <w:lvlText w:val="o"/>
      <w:lvlJc w:val="left"/>
      <w:pPr>
        <w:ind w:left="2880" w:hanging="360"/>
      </w:pPr>
      <w:rPr>
        <w:rFonts w:ascii="Courier New" w:hAnsi="Courier New" w:eastAsia="Courier New" w:cs="Courier New"/>
        <w:sz w:val="20"/>
        <w:szCs w:val="20"/>
      </w:rPr>
    </w:lvl>
    <w:lvl w:ilvl="4">
      <w:start w:val="1"/>
      <w:numFmt w:val="bullet"/>
      <w:lvlText w:val="o"/>
      <w:lvlJc w:val="left"/>
      <w:pPr>
        <w:ind w:left="3600" w:hanging="360"/>
      </w:pPr>
      <w:rPr>
        <w:rFonts w:ascii="Courier New" w:hAnsi="Courier New" w:eastAsia="Courier New" w:cs="Courier New"/>
        <w:sz w:val="20"/>
        <w:szCs w:val="20"/>
      </w:rPr>
    </w:lvl>
    <w:lvl w:ilvl="5">
      <w:start w:val="1"/>
      <w:numFmt w:val="bullet"/>
      <w:lvlText w:val="o"/>
      <w:lvlJc w:val="left"/>
      <w:pPr>
        <w:ind w:left="4320" w:hanging="360"/>
      </w:pPr>
      <w:rPr>
        <w:rFonts w:ascii="Courier New" w:hAnsi="Courier New" w:eastAsia="Courier New" w:cs="Courier New"/>
        <w:sz w:val="20"/>
        <w:szCs w:val="20"/>
      </w:rPr>
    </w:lvl>
    <w:lvl w:ilvl="6">
      <w:start w:val="1"/>
      <w:numFmt w:val="bullet"/>
      <w:lvlText w:val="o"/>
      <w:lvlJc w:val="left"/>
      <w:pPr>
        <w:ind w:left="5040" w:hanging="360"/>
      </w:pPr>
      <w:rPr>
        <w:rFonts w:ascii="Courier New" w:hAnsi="Courier New" w:eastAsia="Courier New" w:cs="Courier New"/>
        <w:sz w:val="20"/>
        <w:szCs w:val="20"/>
      </w:rPr>
    </w:lvl>
    <w:lvl w:ilvl="7">
      <w:start w:val="1"/>
      <w:numFmt w:val="bullet"/>
      <w:lvlText w:val="o"/>
      <w:lvlJc w:val="left"/>
      <w:pPr>
        <w:ind w:left="5760" w:hanging="360"/>
      </w:pPr>
      <w:rPr>
        <w:rFonts w:ascii="Courier New" w:hAnsi="Courier New" w:eastAsia="Courier New" w:cs="Courier New"/>
        <w:sz w:val="20"/>
        <w:szCs w:val="20"/>
      </w:rPr>
    </w:lvl>
    <w:lvl w:ilvl="8">
      <w:start w:val="1"/>
      <w:numFmt w:val="bullet"/>
      <w:lvlText w:val="o"/>
      <w:lvlJc w:val="left"/>
      <w:pPr>
        <w:ind w:left="6480" w:hanging="360"/>
      </w:pPr>
      <w:rPr>
        <w:rFonts w:ascii="Courier New" w:hAnsi="Courier New" w:eastAsia="Courier New" w:cs="Courier New"/>
        <w:sz w:val="20"/>
        <w:szCs w:val="20"/>
      </w:rPr>
    </w:lvl>
  </w:abstractNum>
  <w:abstractNum w:abstractNumId="11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4">
    <w:lvl w:ilvl="0">
      <w:start w:val="1"/>
      <w:numFmt w:val="bullet"/>
      <w:lvlText w:val="●"/>
      <w:lvlJc w:val="left"/>
      <w:pPr>
        <w:ind w:left="1440" w:hanging="360"/>
      </w:pPr>
      <w:rPr>
        <w:rFonts w:ascii="Noto Sans Symbols" w:hAnsi="Noto Sans Symbols" w:eastAsia="Noto Sans Symbols" w:cs="Noto Sans Symbols"/>
      </w:rPr>
    </w:lvl>
    <w:lvl w:ilvl="1">
      <w:start w:val="1"/>
      <w:numFmt w:val="bullet"/>
      <w:lvlText w:val="o"/>
      <w:lvlJc w:val="left"/>
      <w:pPr>
        <w:ind w:left="2160" w:hanging="360"/>
      </w:pPr>
      <w:rPr>
        <w:rFonts w:ascii="Courier New" w:hAnsi="Courier New" w:eastAsia="Courier New" w:cs="Courier New"/>
      </w:rPr>
    </w:lvl>
    <w:lvl w:ilvl="2">
      <w:start w:val="1"/>
      <w:numFmt w:val="bullet"/>
      <w:lvlText w:val="▪"/>
      <w:lvlJc w:val="left"/>
      <w:pPr>
        <w:ind w:left="2880" w:hanging="360"/>
      </w:pPr>
      <w:rPr>
        <w:rFonts w:ascii="Noto Sans Symbols" w:hAnsi="Noto Sans Symbols" w:eastAsia="Noto Sans Symbols" w:cs="Noto Sans Symbols"/>
      </w:rPr>
    </w:lvl>
    <w:lvl w:ilvl="3">
      <w:start w:val="1"/>
      <w:numFmt w:val="bullet"/>
      <w:lvlText w:val="●"/>
      <w:lvlJc w:val="left"/>
      <w:pPr>
        <w:ind w:left="3600" w:hanging="360"/>
      </w:pPr>
      <w:rPr>
        <w:rFonts w:ascii="Noto Sans Symbols" w:hAnsi="Noto Sans Symbols" w:eastAsia="Noto Sans Symbols" w:cs="Noto Sans Symbols"/>
      </w:rPr>
    </w:lvl>
    <w:lvl w:ilvl="4">
      <w:start w:val="1"/>
      <w:numFmt w:val="bullet"/>
      <w:lvlText w:val="o"/>
      <w:lvlJc w:val="left"/>
      <w:pPr>
        <w:ind w:left="4320" w:hanging="360"/>
      </w:pPr>
      <w:rPr>
        <w:rFonts w:ascii="Courier New" w:hAnsi="Courier New" w:eastAsia="Courier New" w:cs="Courier New"/>
      </w:rPr>
    </w:lvl>
    <w:lvl w:ilvl="5">
      <w:start w:val="1"/>
      <w:numFmt w:val="bullet"/>
      <w:lvlText w:val="▪"/>
      <w:lvlJc w:val="left"/>
      <w:pPr>
        <w:ind w:left="5040" w:hanging="360"/>
      </w:pPr>
      <w:rPr>
        <w:rFonts w:ascii="Noto Sans Symbols" w:hAnsi="Noto Sans Symbols" w:eastAsia="Noto Sans Symbols" w:cs="Noto Sans Symbols"/>
      </w:rPr>
    </w:lvl>
    <w:lvl w:ilvl="6">
      <w:start w:val="1"/>
      <w:numFmt w:val="bullet"/>
      <w:lvlText w:val="●"/>
      <w:lvlJc w:val="left"/>
      <w:pPr>
        <w:ind w:left="5760" w:hanging="360"/>
      </w:pPr>
      <w:rPr>
        <w:rFonts w:ascii="Noto Sans Symbols" w:hAnsi="Noto Sans Symbols" w:eastAsia="Noto Sans Symbols" w:cs="Noto Sans Symbols"/>
      </w:rPr>
    </w:lvl>
    <w:lvl w:ilvl="7">
      <w:start w:val="1"/>
      <w:numFmt w:val="bullet"/>
      <w:lvlText w:val="o"/>
      <w:lvlJc w:val="left"/>
      <w:pPr>
        <w:ind w:left="6480" w:hanging="360"/>
      </w:pPr>
      <w:rPr>
        <w:rFonts w:ascii="Courier New" w:hAnsi="Courier New" w:eastAsia="Courier New" w:cs="Courier New"/>
      </w:rPr>
    </w:lvl>
    <w:lvl w:ilvl="8">
      <w:start w:val="1"/>
      <w:numFmt w:val="bullet"/>
      <w:lvlText w:val="▪"/>
      <w:lvlJc w:val="left"/>
      <w:pPr>
        <w:ind w:left="7200" w:hanging="360"/>
      </w:pPr>
      <w:rPr>
        <w:rFonts w:ascii="Noto Sans Symbols" w:hAnsi="Noto Sans Symbols" w:eastAsia="Noto Sans Symbols" w:cs="Noto Sans Symbols"/>
      </w:rPr>
    </w:lvl>
  </w:abstractNum>
  <w:abstractNum w:abstractNumId="115">
    <w:lvl w:ilvl="0">
      <w:start w:val="1"/>
      <w:numFmt w:val="bullet"/>
      <w:lvlText w:val="●"/>
      <w:lvlJc w:val="left"/>
      <w:pPr>
        <w:ind w:left="1440" w:hanging="360"/>
      </w:pPr>
      <w:rPr>
        <w:rFonts w:ascii="Noto Sans Symbols" w:hAnsi="Noto Sans Symbols" w:eastAsia="Noto Sans Symbols" w:cs="Noto Sans Symbols"/>
      </w:rPr>
    </w:lvl>
    <w:lvl w:ilvl="1">
      <w:start w:val="1"/>
      <w:numFmt w:val="bullet"/>
      <w:lvlText w:val="o"/>
      <w:lvlJc w:val="left"/>
      <w:pPr>
        <w:ind w:left="2160" w:hanging="360"/>
      </w:pPr>
      <w:rPr>
        <w:rFonts w:ascii="Courier New" w:hAnsi="Courier New" w:eastAsia="Courier New" w:cs="Courier New"/>
      </w:rPr>
    </w:lvl>
    <w:lvl w:ilvl="2">
      <w:start w:val="1"/>
      <w:numFmt w:val="bullet"/>
      <w:lvlText w:val="▪"/>
      <w:lvlJc w:val="left"/>
      <w:pPr>
        <w:ind w:left="2880" w:hanging="360"/>
      </w:pPr>
      <w:rPr>
        <w:rFonts w:ascii="Noto Sans Symbols" w:hAnsi="Noto Sans Symbols" w:eastAsia="Noto Sans Symbols" w:cs="Noto Sans Symbols"/>
      </w:rPr>
    </w:lvl>
    <w:lvl w:ilvl="3">
      <w:start w:val="1"/>
      <w:numFmt w:val="bullet"/>
      <w:lvlText w:val="●"/>
      <w:lvlJc w:val="left"/>
      <w:pPr>
        <w:ind w:left="3600" w:hanging="360"/>
      </w:pPr>
      <w:rPr>
        <w:rFonts w:ascii="Noto Sans Symbols" w:hAnsi="Noto Sans Symbols" w:eastAsia="Noto Sans Symbols" w:cs="Noto Sans Symbols"/>
      </w:rPr>
    </w:lvl>
    <w:lvl w:ilvl="4">
      <w:start w:val="1"/>
      <w:numFmt w:val="bullet"/>
      <w:lvlText w:val="o"/>
      <w:lvlJc w:val="left"/>
      <w:pPr>
        <w:ind w:left="4320" w:hanging="360"/>
      </w:pPr>
      <w:rPr>
        <w:rFonts w:ascii="Courier New" w:hAnsi="Courier New" w:eastAsia="Courier New" w:cs="Courier New"/>
      </w:rPr>
    </w:lvl>
    <w:lvl w:ilvl="5">
      <w:start w:val="1"/>
      <w:numFmt w:val="bullet"/>
      <w:lvlText w:val="▪"/>
      <w:lvlJc w:val="left"/>
      <w:pPr>
        <w:ind w:left="5040" w:hanging="360"/>
      </w:pPr>
      <w:rPr>
        <w:rFonts w:ascii="Noto Sans Symbols" w:hAnsi="Noto Sans Symbols" w:eastAsia="Noto Sans Symbols" w:cs="Noto Sans Symbols"/>
      </w:rPr>
    </w:lvl>
    <w:lvl w:ilvl="6">
      <w:start w:val="1"/>
      <w:numFmt w:val="bullet"/>
      <w:lvlText w:val="●"/>
      <w:lvlJc w:val="left"/>
      <w:pPr>
        <w:ind w:left="5760" w:hanging="360"/>
      </w:pPr>
      <w:rPr>
        <w:rFonts w:ascii="Noto Sans Symbols" w:hAnsi="Noto Sans Symbols" w:eastAsia="Noto Sans Symbols" w:cs="Noto Sans Symbols"/>
      </w:rPr>
    </w:lvl>
    <w:lvl w:ilvl="7">
      <w:start w:val="1"/>
      <w:numFmt w:val="bullet"/>
      <w:lvlText w:val="o"/>
      <w:lvlJc w:val="left"/>
      <w:pPr>
        <w:ind w:left="6480" w:hanging="360"/>
      </w:pPr>
      <w:rPr>
        <w:rFonts w:ascii="Courier New" w:hAnsi="Courier New" w:eastAsia="Courier New" w:cs="Courier New"/>
      </w:rPr>
    </w:lvl>
    <w:lvl w:ilvl="8">
      <w:start w:val="1"/>
      <w:numFmt w:val="bullet"/>
      <w:lvlText w:val="▪"/>
      <w:lvlJc w:val="left"/>
      <w:pPr>
        <w:ind w:left="7200" w:hanging="360"/>
      </w:pPr>
      <w:rPr>
        <w:rFonts w:ascii="Noto Sans Symbols" w:hAnsi="Noto Sans Symbols" w:eastAsia="Noto Sans Symbols" w:cs="Noto Sans Symbols"/>
      </w:rPr>
    </w:lvl>
  </w:abstractNum>
  <w:abstractNum w:abstractNumId="116">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18">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9">
    <w:lvl w:ilvl="0">
      <w:start w:val="1"/>
      <w:numFmt w:val="bullet"/>
      <w:lvlText w:val="●"/>
      <w:lvlJc w:val="left"/>
      <w:pPr>
        <w:ind w:left="720" w:hanging="360"/>
      </w:pPr>
      <w:rPr>
        <w:rFonts w:ascii="Noto Sans Symbols" w:hAnsi="Noto Sans Symbols" w:eastAsia="Noto Sans Symbols" w:cs="Noto Sans Symbols"/>
      </w:rPr>
    </w:lvl>
    <w:lvl w:ilvl="1">
      <w:start w:val="1"/>
      <w:numFmt w:val="lowerLetter"/>
      <w:lvlText w:val="%2."/>
      <w:lvlJc w:val="left"/>
      <w:pPr>
        <w:ind w:left="1440" w:hanging="360"/>
      </w:pPr>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1">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22">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23">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5">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2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0">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31">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3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3">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5">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39">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4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41">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42">
    <w:lvl w:ilvl="0">
      <w:start w:val="1"/>
      <w:numFmt w:val="decimal"/>
      <w:lvlText w:val="%1."/>
      <w:lvlJc w:val="left"/>
      <w:pPr>
        <w:ind w:left="720" w:hanging="360"/>
      </w:pPr>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43">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5">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46">
    <w:lvl w:ilvl="0">
      <w:start w:val="1"/>
      <w:numFmt w:val="bullet"/>
      <w:lvlText w:val="●"/>
      <w:lvlJc w:val="left"/>
      <w:pPr>
        <w:ind w:left="1440" w:hanging="360"/>
      </w:pPr>
      <w:rPr>
        <w:rFonts w:ascii="Noto Sans Symbols" w:hAnsi="Noto Sans Symbols" w:eastAsia="Noto Sans Symbols" w:cs="Noto Sans Symbols"/>
      </w:rPr>
    </w:lvl>
    <w:lvl w:ilvl="1">
      <w:start w:val="1"/>
      <w:numFmt w:val="bullet"/>
      <w:lvlText w:val="o"/>
      <w:lvlJc w:val="left"/>
      <w:pPr>
        <w:ind w:left="2160" w:hanging="360"/>
      </w:pPr>
      <w:rPr>
        <w:rFonts w:ascii="Courier New" w:hAnsi="Courier New" w:eastAsia="Courier New" w:cs="Courier New"/>
      </w:rPr>
    </w:lvl>
    <w:lvl w:ilvl="2">
      <w:start w:val="1"/>
      <w:numFmt w:val="bullet"/>
      <w:lvlText w:val="▪"/>
      <w:lvlJc w:val="left"/>
      <w:pPr>
        <w:ind w:left="2880" w:hanging="360"/>
      </w:pPr>
      <w:rPr>
        <w:rFonts w:ascii="Noto Sans Symbols" w:hAnsi="Noto Sans Symbols" w:eastAsia="Noto Sans Symbols" w:cs="Noto Sans Symbols"/>
      </w:rPr>
    </w:lvl>
    <w:lvl w:ilvl="3">
      <w:start w:val="1"/>
      <w:numFmt w:val="bullet"/>
      <w:lvlText w:val="●"/>
      <w:lvlJc w:val="left"/>
      <w:pPr>
        <w:ind w:left="3600" w:hanging="360"/>
      </w:pPr>
      <w:rPr>
        <w:rFonts w:ascii="Noto Sans Symbols" w:hAnsi="Noto Sans Symbols" w:eastAsia="Noto Sans Symbols" w:cs="Noto Sans Symbols"/>
      </w:rPr>
    </w:lvl>
    <w:lvl w:ilvl="4">
      <w:start w:val="1"/>
      <w:numFmt w:val="bullet"/>
      <w:lvlText w:val="o"/>
      <w:lvlJc w:val="left"/>
      <w:pPr>
        <w:ind w:left="4320" w:hanging="360"/>
      </w:pPr>
      <w:rPr>
        <w:rFonts w:ascii="Courier New" w:hAnsi="Courier New" w:eastAsia="Courier New" w:cs="Courier New"/>
      </w:rPr>
    </w:lvl>
    <w:lvl w:ilvl="5">
      <w:start w:val="1"/>
      <w:numFmt w:val="bullet"/>
      <w:lvlText w:val="▪"/>
      <w:lvlJc w:val="left"/>
      <w:pPr>
        <w:ind w:left="5040" w:hanging="360"/>
      </w:pPr>
      <w:rPr>
        <w:rFonts w:ascii="Noto Sans Symbols" w:hAnsi="Noto Sans Symbols" w:eastAsia="Noto Sans Symbols" w:cs="Noto Sans Symbols"/>
      </w:rPr>
    </w:lvl>
    <w:lvl w:ilvl="6">
      <w:start w:val="1"/>
      <w:numFmt w:val="bullet"/>
      <w:lvlText w:val="●"/>
      <w:lvlJc w:val="left"/>
      <w:pPr>
        <w:ind w:left="5760" w:hanging="360"/>
      </w:pPr>
      <w:rPr>
        <w:rFonts w:ascii="Noto Sans Symbols" w:hAnsi="Noto Sans Symbols" w:eastAsia="Noto Sans Symbols" w:cs="Noto Sans Symbols"/>
      </w:rPr>
    </w:lvl>
    <w:lvl w:ilvl="7">
      <w:start w:val="1"/>
      <w:numFmt w:val="bullet"/>
      <w:lvlText w:val="o"/>
      <w:lvlJc w:val="left"/>
      <w:pPr>
        <w:ind w:left="6480" w:hanging="360"/>
      </w:pPr>
      <w:rPr>
        <w:rFonts w:ascii="Courier New" w:hAnsi="Courier New" w:eastAsia="Courier New" w:cs="Courier New"/>
      </w:rPr>
    </w:lvl>
    <w:lvl w:ilvl="8">
      <w:start w:val="1"/>
      <w:numFmt w:val="bullet"/>
      <w:lvlText w:val="▪"/>
      <w:lvlJc w:val="left"/>
      <w:pPr>
        <w:ind w:left="7200" w:hanging="360"/>
      </w:pPr>
      <w:rPr>
        <w:rFonts w:ascii="Noto Sans Symbols" w:hAnsi="Noto Sans Symbols" w:eastAsia="Noto Sans Symbols" w:cs="Noto Sans Symbols"/>
      </w:rPr>
    </w:lvl>
  </w:abstractNum>
  <w:abstractNum w:abstractNumId="147">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4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49">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5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5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5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53">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5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55">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5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5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61">
    <w:lvl w:ilvl="0">
      <w:start w:val="1"/>
      <w:numFmt w:val="bullet"/>
      <w:lvlText w:val="o"/>
      <w:lvlJc w:val="left"/>
      <w:pPr>
        <w:ind w:left="720" w:hanging="360"/>
      </w:pPr>
      <w:rPr>
        <w:rFonts w:ascii="Courier New" w:hAnsi="Courier New" w:eastAsia="Courier New" w:cs="Courier New"/>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o"/>
      <w:lvlJc w:val="left"/>
      <w:pPr>
        <w:ind w:left="2160" w:hanging="360"/>
      </w:pPr>
      <w:rPr>
        <w:rFonts w:ascii="Courier New" w:hAnsi="Courier New" w:eastAsia="Courier New" w:cs="Courier New"/>
        <w:sz w:val="20"/>
        <w:szCs w:val="20"/>
      </w:rPr>
    </w:lvl>
    <w:lvl w:ilvl="3">
      <w:start w:val="1"/>
      <w:numFmt w:val="bullet"/>
      <w:lvlText w:val="o"/>
      <w:lvlJc w:val="left"/>
      <w:pPr>
        <w:ind w:left="2880" w:hanging="360"/>
      </w:pPr>
      <w:rPr>
        <w:rFonts w:ascii="Courier New" w:hAnsi="Courier New" w:eastAsia="Courier New" w:cs="Courier New"/>
        <w:sz w:val="20"/>
        <w:szCs w:val="20"/>
      </w:rPr>
    </w:lvl>
    <w:lvl w:ilvl="4">
      <w:start w:val="1"/>
      <w:numFmt w:val="bullet"/>
      <w:lvlText w:val="o"/>
      <w:lvlJc w:val="left"/>
      <w:pPr>
        <w:ind w:left="3600" w:hanging="360"/>
      </w:pPr>
      <w:rPr>
        <w:rFonts w:ascii="Courier New" w:hAnsi="Courier New" w:eastAsia="Courier New" w:cs="Courier New"/>
        <w:sz w:val="20"/>
        <w:szCs w:val="20"/>
      </w:rPr>
    </w:lvl>
    <w:lvl w:ilvl="5">
      <w:start w:val="1"/>
      <w:numFmt w:val="bullet"/>
      <w:lvlText w:val="o"/>
      <w:lvlJc w:val="left"/>
      <w:pPr>
        <w:ind w:left="4320" w:hanging="360"/>
      </w:pPr>
      <w:rPr>
        <w:rFonts w:ascii="Courier New" w:hAnsi="Courier New" w:eastAsia="Courier New" w:cs="Courier New"/>
        <w:sz w:val="20"/>
        <w:szCs w:val="20"/>
      </w:rPr>
    </w:lvl>
    <w:lvl w:ilvl="6">
      <w:start w:val="1"/>
      <w:numFmt w:val="bullet"/>
      <w:lvlText w:val="o"/>
      <w:lvlJc w:val="left"/>
      <w:pPr>
        <w:ind w:left="5040" w:hanging="360"/>
      </w:pPr>
      <w:rPr>
        <w:rFonts w:ascii="Courier New" w:hAnsi="Courier New" w:eastAsia="Courier New" w:cs="Courier New"/>
        <w:sz w:val="20"/>
        <w:szCs w:val="20"/>
      </w:rPr>
    </w:lvl>
    <w:lvl w:ilvl="7">
      <w:start w:val="1"/>
      <w:numFmt w:val="bullet"/>
      <w:lvlText w:val="o"/>
      <w:lvlJc w:val="left"/>
      <w:pPr>
        <w:ind w:left="5760" w:hanging="360"/>
      </w:pPr>
      <w:rPr>
        <w:rFonts w:ascii="Courier New" w:hAnsi="Courier New" w:eastAsia="Courier New" w:cs="Courier New"/>
        <w:sz w:val="20"/>
        <w:szCs w:val="20"/>
      </w:rPr>
    </w:lvl>
    <w:lvl w:ilvl="8">
      <w:start w:val="1"/>
      <w:numFmt w:val="bullet"/>
      <w:lvlText w:val="o"/>
      <w:lvlJc w:val="left"/>
      <w:pPr>
        <w:ind w:left="6480" w:hanging="360"/>
      </w:pPr>
      <w:rPr>
        <w:rFonts w:ascii="Courier New" w:hAnsi="Courier New" w:eastAsia="Courier New" w:cs="Courier New"/>
        <w:sz w:val="20"/>
        <w:szCs w:val="20"/>
      </w:rPr>
    </w:lvl>
  </w:abstractNum>
  <w:abstractNum w:abstractNumId="1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3">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5">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69">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1">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3">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7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5">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7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7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9">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8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81">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
      <w:lvlJc w:val="left"/>
      <w:pPr>
        <w:ind w:left="1440" w:hanging="360"/>
      </w:pPr>
      <w:rPr>
        <w:rFonts w:ascii="Noto Sans Symbols" w:hAnsi="Noto Sans Symbols" w:eastAsia="Noto Sans Symbols" w:cs="Noto Sans Symbols"/>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8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8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
      <w:lvlJc w:val="left"/>
      <w:pPr>
        <w:ind w:left="1440" w:hanging="360"/>
      </w:pPr>
      <w:rPr>
        <w:rFonts w:ascii="Noto Sans Symbols" w:hAnsi="Noto Sans Symbols" w:eastAsia="Noto Sans Symbols" w:cs="Noto Sans Symbols"/>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85">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8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
      <w:lvlJc w:val="left"/>
      <w:pPr>
        <w:ind w:left="1440" w:hanging="360"/>
      </w:pPr>
      <w:rPr>
        <w:rFonts w:ascii="Arial" w:hAnsi="Arial" w:eastAsia="Arial" w:cs="Arial"/>
      </w:rPr>
    </w:lvl>
    <w:lvl w:ilvl="2">
      <w:start w:val="1"/>
      <w:numFmt w:val="bullet"/>
      <w:lvlText w:val="‒"/>
      <w:lvlJc w:val="left"/>
      <w:pPr>
        <w:ind w:left="2160" w:hanging="360"/>
      </w:pPr>
      <w:rPr>
        <w:rFonts w:ascii="Arial" w:hAnsi="Arial" w:eastAsia="Arial" w:cs="Arial"/>
      </w:rPr>
    </w:lvl>
    <w:lvl w:ilvl="3">
      <w:start w:val="1"/>
      <w:numFmt w:val="bullet"/>
      <w:lvlText w:val="‒"/>
      <w:lvlJc w:val="left"/>
      <w:pPr>
        <w:ind w:left="2880" w:hanging="360"/>
      </w:pPr>
      <w:rPr>
        <w:rFonts w:ascii="Arial" w:hAnsi="Arial" w:eastAsia="Arial" w:cs="Arial"/>
      </w:rPr>
    </w:lvl>
    <w:lvl w:ilvl="4">
      <w:start w:val="1"/>
      <w:numFmt w:val="bullet"/>
      <w:lvlText w:val="‒"/>
      <w:lvlJc w:val="left"/>
      <w:pPr>
        <w:ind w:left="3600" w:hanging="360"/>
      </w:pPr>
      <w:rPr>
        <w:rFonts w:ascii="Arial" w:hAnsi="Arial" w:eastAsia="Arial" w:cs="Arial"/>
      </w:rPr>
    </w:lvl>
    <w:lvl w:ilvl="5">
      <w:start w:val="1"/>
      <w:numFmt w:val="bullet"/>
      <w:lvlText w:val="‒"/>
      <w:lvlJc w:val="left"/>
      <w:pPr>
        <w:ind w:left="4320" w:hanging="360"/>
      </w:pPr>
      <w:rPr>
        <w:rFonts w:ascii="Arial" w:hAnsi="Arial" w:eastAsia="Arial" w:cs="Arial"/>
      </w:rPr>
    </w:lvl>
    <w:lvl w:ilvl="6">
      <w:start w:val="1"/>
      <w:numFmt w:val="bullet"/>
      <w:lvlText w:val="‒"/>
      <w:lvlJc w:val="left"/>
      <w:pPr>
        <w:ind w:left="5040" w:hanging="360"/>
      </w:pPr>
      <w:rPr>
        <w:rFonts w:ascii="Arial" w:hAnsi="Arial" w:eastAsia="Arial" w:cs="Arial"/>
      </w:rPr>
    </w:lvl>
    <w:lvl w:ilvl="7">
      <w:start w:val="1"/>
      <w:numFmt w:val="bullet"/>
      <w:lvlText w:val="‒"/>
      <w:lvlJc w:val="left"/>
      <w:pPr>
        <w:ind w:left="5760" w:hanging="360"/>
      </w:pPr>
      <w:rPr>
        <w:rFonts w:ascii="Arial" w:hAnsi="Arial" w:eastAsia="Arial" w:cs="Arial"/>
      </w:rPr>
    </w:lvl>
    <w:lvl w:ilvl="8">
      <w:start w:val="1"/>
      <w:numFmt w:val="bullet"/>
      <w:lvlText w:val="‒"/>
      <w:lvlJc w:val="left"/>
      <w:pPr>
        <w:ind w:left="6480" w:hanging="360"/>
      </w:pPr>
      <w:rPr>
        <w:rFonts w:ascii="Arial" w:hAnsi="Arial" w:eastAsia="Arial" w:cs="Arial"/>
      </w:rPr>
    </w:lvl>
  </w:abstractNum>
  <w:abstractNum w:abstractNumId="18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88">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89">
    <w:lvl w:ilvl="0">
      <w:start w:val="1"/>
      <w:numFmt w:val="decimal"/>
      <w:lvlText w:val="%1."/>
      <w:lvlJc w:val="left"/>
      <w:pPr>
        <w:ind w:left="720" w:hanging="360"/>
      </w:pPr>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9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91">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9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93">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94">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9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97">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98">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9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0">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201">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0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03">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0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05">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06">
    <w:lvl w:ilvl="0">
      <w:start w:val="1"/>
      <w:numFmt w:val="bullet"/>
      <w:lvlText w:val="•"/>
      <w:lvlJc w:val="left"/>
      <w:pPr>
        <w:ind w:left="720" w:hanging="360"/>
      </w:pPr>
      <w:rPr>
        <w:rFonts w:ascii="Arial" w:hAnsi="Arial" w:eastAsia="Arial" w:cs="Arial"/>
      </w:rPr>
    </w:lvl>
    <w:lvl w:ilvl="1">
      <w:start w:val="1"/>
      <w:numFmt w:val="bullet"/>
      <w:lvlText w:val="•"/>
      <w:lvlJc w:val="left"/>
      <w:pPr>
        <w:ind w:left="1440" w:hanging="360"/>
      </w:pPr>
      <w:rPr>
        <w:rFonts w:ascii="Arial" w:hAnsi="Arial" w:eastAsia="Arial" w:cs="Arial"/>
      </w:rPr>
    </w:lvl>
    <w:lvl w:ilvl="2">
      <w:start w:val="1"/>
      <w:numFmt w:val="bullet"/>
      <w:lvlText w:val="•"/>
      <w:lvlJc w:val="left"/>
      <w:pPr>
        <w:ind w:left="2160" w:hanging="360"/>
      </w:pPr>
      <w:rPr>
        <w:rFonts w:ascii="Arial" w:hAnsi="Arial" w:eastAsia="Arial" w:cs="Arial"/>
      </w:rPr>
    </w:lvl>
    <w:lvl w:ilvl="3">
      <w:start w:val="1"/>
      <w:numFmt w:val="bullet"/>
      <w:lvlText w:val="•"/>
      <w:lvlJc w:val="left"/>
      <w:pPr>
        <w:ind w:left="2880" w:hanging="360"/>
      </w:pPr>
      <w:rPr>
        <w:rFonts w:ascii="Arial" w:hAnsi="Arial" w:eastAsia="Arial" w:cs="Arial"/>
      </w:rPr>
    </w:lvl>
    <w:lvl w:ilvl="4">
      <w:start w:val="1"/>
      <w:numFmt w:val="bullet"/>
      <w:lvlText w:val="•"/>
      <w:lvlJc w:val="left"/>
      <w:pPr>
        <w:ind w:left="3600" w:hanging="360"/>
      </w:pPr>
      <w:rPr>
        <w:rFonts w:ascii="Arial" w:hAnsi="Arial" w:eastAsia="Arial" w:cs="Arial"/>
      </w:rPr>
    </w:lvl>
    <w:lvl w:ilvl="5">
      <w:start w:val="1"/>
      <w:numFmt w:val="bullet"/>
      <w:lvlText w:val="•"/>
      <w:lvlJc w:val="left"/>
      <w:pPr>
        <w:ind w:left="4320" w:hanging="360"/>
      </w:pPr>
      <w:rPr>
        <w:rFonts w:ascii="Arial" w:hAnsi="Arial" w:eastAsia="Arial" w:cs="Arial"/>
      </w:rPr>
    </w:lvl>
    <w:lvl w:ilvl="6">
      <w:start w:val="1"/>
      <w:numFmt w:val="bullet"/>
      <w:lvlText w:val="•"/>
      <w:lvlJc w:val="left"/>
      <w:pPr>
        <w:ind w:left="5040" w:hanging="360"/>
      </w:pPr>
      <w:rPr>
        <w:rFonts w:ascii="Arial" w:hAnsi="Arial" w:eastAsia="Arial" w:cs="Arial"/>
      </w:rPr>
    </w:lvl>
    <w:lvl w:ilvl="7">
      <w:start w:val="1"/>
      <w:numFmt w:val="bullet"/>
      <w:lvlText w:val="•"/>
      <w:lvlJc w:val="left"/>
      <w:pPr>
        <w:ind w:left="5760" w:hanging="360"/>
      </w:pPr>
      <w:rPr>
        <w:rFonts w:ascii="Arial" w:hAnsi="Arial" w:eastAsia="Arial" w:cs="Arial"/>
      </w:rPr>
    </w:lvl>
    <w:lvl w:ilvl="8">
      <w:start w:val="1"/>
      <w:numFmt w:val="bullet"/>
      <w:lvlText w:val="•"/>
      <w:lvlJc w:val="left"/>
      <w:pPr>
        <w:ind w:left="6480" w:hanging="360"/>
      </w:pPr>
      <w:rPr>
        <w:rFonts w:ascii="Arial" w:hAnsi="Arial" w:eastAsia="Arial" w:cs="Arial"/>
      </w:rPr>
    </w:lvl>
  </w:abstractNum>
  <w:abstractNum w:abstractNumId="207">
    <w:lvl w:ilvl="0">
      <w:start w:val="1"/>
      <w:numFmt w:val="bullet"/>
      <w:lvlText w:val="●"/>
      <w:lvlJc w:val="left"/>
      <w:pPr>
        <w:ind w:left="720" w:hanging="360"/>
      </w:pPr>
      <w:rPr>
        <w:rFonts w:ascii="Noto Sans Symbols" w:hAnsi="Noto Sans Symbols" w:eastAsia="Noto Sans Symbols" w:cs="Noto Sans Symbols"/>
        <w:color w:val="000000"/>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0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09">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21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11">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212">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213">
    <w:lvl w:ilvl="0">
      <w:start w:val="1"/>
      <w:numFmt w:val="bullet"/>
      <w:lvlText w:val="o"/>
      <w:lvlJc w:val="left"/>
      <w:pPr>
        <w:ind w:left="720" w:hanging="360"/>
      </w:pPr>
      <w:rPr>
        <w:rFonts w:ascii="Courier New" w:hAnsi="Courier New" w:eastAsia="Courier New" w:cs="Courier New"/>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o"/>
      <w:lvlJc w:val="left"/>
      <w:pPr>
        <w:ind w:left="2160" w:hanging="360"/>
      </w:pPr>
      <w:rPr>
        <w:rFonts w:ascii="Courier New" w:hAnsi="Courier New" w:eastAsia="Courier New" w:cs="Courier New"/>
        <w:sz w:val="20"/>
        <w:szCs w:val="20"/>
      </w:rPr>
    </w:lvl>
    <w:lvl w:ilvl="3">
      <w:start w:val="1"/>
      <w:numFmt w:val="bullet"/>
      <w:lvlText w:val="o"/>
      <w:lvlJc w:val="left"/>
      <w:pPr>
        <w:ind w:left="2880" w:hanging="360"/>
      </w:pPr>
      <w:rPr>
        <w:rFonts w:ascii="Courier New" w:hAnsi="Courier New" w:eastAsia="Courier New" w:cs="Courier New"/>
        <w:sz w:val="20"/>
        <w:szCs w:val="20"/>
      </w:rPr>
    </w:lvl>
    <w:lvl w:ilvl="4">
      <w:start w:val="1"/>
      <w:numFmt w:val="bullet"/>
      <w:lvlText w:val="o"/>
      <w:lvlJc w:val="left"/>
      <w:pPr>
        <w:ind w:left="3600" w:hanging="360"/>
      </w:pPr>
      <w:rPr>
        <w:rFonts w:ascii="Courier New" w:hAnsi="Courier New" w:eastAsia="Courier New" w:cs="Courier New"/>
        <w:sz w:val="20"/>
        <w:szCs w:val="20"/>
      </w:rPr>
    </w:lvl>
    <w:lvl w:ilvl="5">
      <w:start w:val="1"/>
      <w:numFmt w:val="bullet"/>
      <w:lvlText w:val="o"/>
      <w:lvlJc w:val="left"/>
      <w:pPr>
        <w:ind w:left="4320" w:hanging="360"/>
      </w:pPr>
      <w:rPr>
        <w:rFonts w:ascii="Courier New" w:hAnsi="Courier New" w:eastAsia="Courier New" w:cs="Courier New"/>
        <w:sz w:val="20"/>
        <w:szCs w:val="20"/>
      </w:rPr>
    </w:lvl>
    <w:lvl w:ilvl="6">
      <w:start w:val="1"/>
      <w:numFmt w:val="bullet"/>
      <w:lvlText w:val="o"/>
      <w:lvlJc w:val="left"/>
      <w:pPr>
        <w:ind w:left="5040" w:hanging="360"/>
      </w:pPr>
      <w:rPr>
        <w:rFonts w:ascii="Courier New" w:hAnsi="Courier New" w:eastAsia="Courier New" w:cs="Courier New"/>
        <w:sz w:val="20"/>
        <w:szCs w:val="20"/>
      </w:rPr>
    </w:lvl>
    <w:lvl w:ilvl="7">
      <w:start w:val="1"/>
      <w:numFmt w:val="bullet"/>
      <w:lvlText w:val="o"/>
      <w:lvlJc w:val="left"/>
      <w:pPr>
        <w:ind w:left="5760" w:hanging="360"/>
      </w:pPr>
      <w:rPr>
        <w:rFonts w:ascii="Courier New" w:hAnsi="Courier New" w:eastAsia="Courier New" w:cs="Courier New"/>
        <w:sz w:val="20"/>
        <w:szCs w:val="20"/>
      </w:rPr>
    </w:lvl>
    <w:lvl w:ilvl="8">
      <w:start w:val="1"/>
      <w:numFmt w:val="bullet"/>
      <w:lvlText w:val="o"/>
      <w:lvlJc w:val="left"/>
      <w:pPr>
        <w:ind w:left="6480" w:hanging="360"/>
      </w:pPr>
      <w:rPr>
        <w:rFonts w:ascii="Courier New" w:hAnsi="Courier New" w:eastAsia="Courier New" w:cs="Courier New"/>
        <w:sz w:val="20"/>
        <w:szCs w:val="20"/>
      </w:rPr>
    </w:lvl>
  </w:abstractNum>
  <w:abstractNum w:abstractNumId="214">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215">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16">
    <w:lvl w:ilvl="0">
      <w:start w:val="1"/>
      <w:numFmt w:val="bullet"/>
      <w:lvlText w:val="●"/>
      <w:lvlJc w:val="left"/>
      <w:pPr>
        <w:ind w:left="1440" w:hanging="360"/>
      </w:pPr>
      <w:rPr>
        <w:rFonts w:ascii="Noto Sans Symbols" w:hAnsi="Noto Sans Symbols" w:eastAsia="Noto Sans Symbols" w:cs="Noto Sans Symbols"/>
      </w:rPr>
    </w:lvl>
    <w:lvl w:ilvl="1">
      <w:start w:val="1"/>
      <w:numFmt w:val="bullet"/>
      <w:lvlText w:val="o"/>
      <w:lvlJc w:val="left"/>
      <w:pPr>
        <w:ind w:left="2160" w:hanging="360"/>
      </w:pPr>
      <w:rPr>
        <w:rFonts w:ascii="Courier New" w:hAnsi="Courier New" w:eastAsia="Courier New" w:cs="Courier New"/>
      </w:rPr>
    </w:lvl>
    <w:lvl w:ilvl="2">
      <w:start w:val="1"/>
      <w:numFmt w:val="bullet"/>
      <w:lvlText w:val="▪"/>
      <w:lvlJc w:val="left"/>
      <w:pPr>
        <w:ind w:left="2880" w:hanging="360"/>
      </w:pPr>
      <w:rPr>
        <w:rFonts w:ascii="Noto Sans Symbols" w:hAnsi="Noto Sans Symbols" w:eastAsia="Noto Sans Symbols" w:cs="Noto Sans Symbols"/>
      </w:rPr>
    </w:lvl>
    <w:lvl w:ilvl="3">
      <w:start w:val="1"/>
      <w:numFmt w:val="bullet"/>
      <w:lvlText w:val="●"/>
      <w:lvlJc w:val="left"/>
      <w:pPr>
        <w:ind w:left="3600" w:hanging="360"/>
      </w:pPr>
      <w:rPr>
        <w:rFonts w:ascii="Noto Sans Symbols" w:hAnsi="Noto Sans Symbols" w:eastAsia="Noto Sans Symbols" w:cs="Noto Sans Symbols"/>
      </w:rPr>
    </w:lvl>
    <w:lvl w:ilvl="4">
      <w:start w:val="1"/>
      <w:numFmt w:val="bullet"/>
      <w:lvlText w:val="o"/>
      <w:lvlJc w:val="left"/>
      <w:pPr>
        <w:ind w:left="4320" w:hanging="360"/>
      </w:pPr>
      <w:rPr>
        <w:rFonts w:ascii="Courier New" w:hAnsi="Courier New" w:eastAsia="Courier New" w:cs="Courier New"/>
      </w:rPr>
    </w:lvl>
    <w:lvl w:ilvl="5">
      <w:start w:val="1"/>
      <w:numFmt w:val="bullet"/>
      <w:lvlText w:val="▪"/>
      <w:lvlJc w:val="left"/>
      <w:pPr>
        <w:ind w:left="5040" w:hanging="360"/>
      </w:pPr>
      <w:rPr>
        <w:rFonts w:ascii="Noto Sans Symbols" w:hAnsi="Noto Sans Symbols" w:eastAsia="Noto Sans Symbols" w:cs="Noto Sans Symbols"/>
      </w:rPr>
    </w:lvl>
    <w:lvl w:ilvl="6">
      <w:start w:val="1"/>
      <w:numFmt w:val="bullet"/>
      <w:lvlText w:val="●"/>
      <w:lvlJc w:val="left"/>
      <w:pPr>
        <w:ind w:left="5760" w:hanging="360"/>
      </w:pPr>
      <w:rPr>
        <w:rFonts w:ascii="Noto Sans Symbols" w:hAnsi="Noto Sans Symbols" w:eastAsia="Noto Sans Symbols" w:cs="Noto Sans Symbols"/>
      </w:rPr>
    </w:lvl>
    <w:lvl w:ilvl="7">
      <w:start w:val="1"/>
      <w:numFmt w:val="bullet"/>
      <w:lvlText w:val="o"/>
      <w:lvlJc w:val="left"/>
      <w:pPr>
        <w:ind w:left="6480" w:hanging="360"/>
      </w:pPr>
      <w:rPr>
        <w:rFonts w:ascii="Courier New" w:hAnsi="Courier New" w:eastAsia="Courier New" w:cs="Courier New"/>
      </w:rPr>
    </w:lvl>
    <w:lvl w:ilvl="8">
      <w:start w:val="1"/>
      <w:numFmt w:val="bullet"/>
      <w:lvlText w:val="▪"/>
      <w:lvlJc w:val="left"/>
      <w:pPr>
        <w:ind w:left="7200" w:hanging="360"/>
      </w:pPr>
      <w:rPr>
        <w:rFonts w:ascii="Noto Sans Symbols" w:hAnsi="Noto Sans Symbols" w:eastAsia="Noto Sans Symbols" w:cs="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14 w15">
  <w:trackRevisions w:val="false"/>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14:docId w14:val="1B200718"/>
  <w15:docId w15:val="{130DB529-9EB6-4FD7-8FDF-09906A692FC7}"/>
  <w:rsids>
    <w:rsidRoot w:val="00000000"/>
    <w:rsid w:val="00000000"/>
    <w:rsid w:val="0281502C"/>
    <w:rsid w:val="06BD94A9"/>
    <w:rsid w:val="22C72F5C"/>
    <w:rsid w:val="2462FFBD"/>
    <w:rsid w:val="25630559"/>
    <w:rsid w:val="35B30B5E"/>
    <w:rsid w:val="38716D34"/>
    <w:rsid w:val="39FC5CCD"/>
    <w:rsid w:val="3B2734DC"/>
    <w:rsid w:val="430C126D"/>
    <w:rsid w:val="43BC0D61"/>
    <w:rsid w:val="4BC71F46"/>
    <w:rsid w:val="4BD42B3D"/>
    <w:rsid w:val="51F78566"/>
    <w:rsid w:val="587B9929"/>
    <w:rsid w:val="5BAD8307"/>
    <w:rsid w:val="68079C44"/>
    <w:rsid w:val="7A871F0E"/>
    <w:rsid w:val="7A871F0E"/>
  </w:rsids>
</w:settings>
</file>

<file path=word/styles.xml><?xml version="1.0" encoding="utf-8"?>
<w:style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docDefaults>
    <w:rPrDefault>
      <w:rPr>
        <w:sz w:val="24"/>
        <w:szCs w:val="24"/>
        <w:lang w:val="en-US"/>
      </w:rPr>
    </w:rPrDefault>
    <w:pPrDefault>
      <w:pPr/>
    </w:pPrDefault>
  </w:docDefaults>
  <w:style w:type="paragraph" w:styleId="Normal" w:default="1">
    <w:name w:val="Normal"/>
  </w:style>
  <w:style w:type="table" w:styleId="TableNormal" w:default="1">
    <w:name w:val="Normal Table"/>
  </w:style>
  <w:style w:type="paragraph" w:styleId="Heading1">
    <w:name w:val="heading 1"/>
    <w:basedOn w:val="Normal"/>
    <w:next w:val="Normal"/>
    <w:pPr>
      <w:keepNext w:val="1"/>
      <w:keepLines w:val="1"/>
      <w:spacing w:before="480" w:after="120" w:line="259" w:lineRule="auto"/>
    </w:pPr>
    <w:rPr>
      <w:rFonts w:ascii="Calibri" w:hAnsi="Calibri" w:eastAsia="Calibri" w:cs="Calibri"/>
      <w:b w:val="1"/>
      <w:sz w:val="48"/>
      <w:szCs w:val="48"/>
    </w:rPr>
  </w:style>
  <w:style w:type="paragraph" w:styleId="Heading2">
    <w:name w:val="heading 2"/>
    <w:basedOn w:val="Normal"/>
    <w:next w:val="Normal"/>
    <w:pPr>
      <w:keepNext w:val="1"/>
      <w:keepLines w:val="1"/>
      <w:spacing w:before="360" w:after="80" w:line="259" w:lineRule="auto"/>
    </w:pPr>
    <w:rPr>
      <w:rFonts w:ascii="Calibri" w:hAnsi="Calibri" w:eastAsia="Calibri" w:cs="Calibri"/>
      <w:b w:val="1"/>
      <w:sz w:val="36"/>
      <w:szCs w:val="36"/>
    </w:rPr>
  </w:style>
  <w:style w:type="paragraph" w:styleId="Heading3">
    <w:name w:val="heading 3"/>
    <w:basedOn w:val="Normal"/>
    <w:next w:val="Normal"/>
    <w:pPr>
      <w:keepNext w:val="1"/>
      <w:keepLines w:val="1"/>
      <w:spacing w:before="280" w:after="80" w:line="259" w:lineRule="auto"/>
    </w:pPr>
    <w:rPr>
      <w:rFonts w:ascii="Calibri" w:hAnsi="Calibri" w:eastAsia="Calibri" w:cs="Calibri"/>
      <w:b w:val="1"/>
      <w:sz w:val="28"/>
      <w:szCs w:val="28"/>
    </w:rPr>
  </w:style>
  <w:style w:type="paragraph" w:styleId="Heading4">
    <w:name w:val="heading 4"/>
    <w:basedOn w:val="Normal"/>
    <w:next w:val="Normal"/>
    <w:pPr>
      <w:keepNext w:val="1"/>
      <w:keepLines w:val="1"/>
      <w:spacing w:before="240" w:after="40" w:line="259" w:lineRule="auto"/>
    </w:pPr>
    <w:rPr>
      <w:rFonts w:ascii="Calibri" w:hAnsi="Calibri" w:eastAsia="Calibri" w:cs="Calibri"/>
      <w:b w:val="1"/>
    </w:rPr>
  </w:style>
  <w:style w:type="paragraph" w:styleId="Heading5">
    <w:name w:val="heading 5"/>
    <w:basedOn w:val="Normal"/>
    <w:next w:val="Normal"/>
    <w:pPr>
      <w:keepNext w:val="1"/>
      <w:keepLines w:val="1"/>
      <w:spacing w:before="220" w:after="40" w:line="259" w:lineRule="auto"/>
    </w:pPr>
    <w:rPr>
      <w:rFonts w:ascii="Calibri" w:hAnsi="Calibri" w:eastAsia="Calibri" w:cs="Calibri"/>
      <w:b w:val="1"/>
      <w:sz w:val="22"/>
      <w:szCs w:val="22"/>
    </w:rPr>
  </w:style>
  <w:style w:type="paragraph" w:styleId="Heading6">
    <w:name w:val="heading 6"/>
    <w:basedOn w:val="Normal"/>
    <w:next w:val="Normal"/>
    <w:pPr>
      <w:keepNext w:val="1"/>
      <w:keepLines w:val="1"/>
      <w:spacing w:before="200" w:after="40" w:line="259" w:lineRule="auto"/>
    </w:pPr>
    <w:rPr>
      <w:rFonts w:ascii="Calibri" w:hAnsi="Calibri" w:eastAsia="Calibri" w:cs="Calibri"/>
      <w:b w:val="1"/>
      <w:sz w:val="20"/>
      <w:szCs w:val="20"/>
    </w:rPr>
  </w:style>
  <w:style w:type="paragraph" w:styleId="Title">
    <w:name w:val="Title"/>
    <w:basedOn w:val="Normal"/>
    <w:next w:val="Normal"/>
    <w:pPr>
      <w:keepNext w:val="1"/>
      <w:keepLines w:val="1"/>
      <w:spacing w:before="480" w:after="120" w:line="259" w:lineRule="auto"/>
    </w:pPr>
    <w:rPr>
      <w:rFonts w:ascii="Calibri" w:hAnsi="Calibri" w:eastAsia="Calibri" w:cs="Calibri"/>
      <w:b w:val="1"/>
      <w:sz w:val="72"/>
      <w:szCs w:val="72"/>
    </w:rPr>
  </w:style>
  <w:style w:type="paragraph" w:styleId="Normal" w:default="1">
    <w:name w:val="Normal0"/>
    <w:qFormat w:val="1"/>
    <w:rsid w:val="008E1752"/>
    <w:pPr>
      <w:spacing w:after="0" w:line="240" w:lineRule="auto"/>
    </w:pPr>
    <w:rPr>
      <w:rFonts w:ascii="Times New Roman" w:hAnsi="Times New Roman" w:eastAsia="Times New Roman" w:cs="Times New Roman"/>
      <w:sz w:val="24"/>
      <w:szCs w:val="24"/>
    </w:rPr>
  </w:style>
  <w:style w:type="paragraph" w:styleId="Heading1">
    <w:name w:val="heading 10"/>
    <w:basedOn w:val="Normal"/>
    <w:next w:val="Normal"/>
    <w:uiPriority w:val="9"/>
    <w:qFormat w:val="1"/>
    <w:pPr>
      <w:keepNext w:val="1"/>
      <w:keepLines w:val="1"/>
      <w:spacing w:before="480" w:after="120" w:line="259" w:lineRule="auto"/>
      <w:outlineLvl w:val="0"/>
    </w:pPr>
    <w:rPr>
      <w:rFonts w:ascii="Calibri" w:hAnsi="Calibri" w:eastAsia="Calibri" w:cs="Calibri"/>
      <w:b w:val="1"/>
      <w:sz w:val="48"/>
      <w:szCs w:val="48"/>
    </w:rPr>
  </w:style>
  <w:style w:type="paragraph" w:styleId="Heading2">
    <w:name w:val="heading 20"/>
    <w:basedOn w:val="Normal"/>
    <w:next w:val="Normal"/>
    <w:uiPriority w:val="9"/>
    <w:unhideWhenUsed w:val="1"/>
    <w:qFormat w:val="1"/>
    <w:pPr>
      <w:keepNext w:val="1"/>
      <w:keepLines w:val="1"/>
      <w:spacing w:before="360" w:after="80" w:line="259" w:lineRule="auto"/>
      <w:outlineLvl w:val="1"/>
    </w:pPr>
    <w:rPr>
      <w:rFonts w:ascii="Calibri" w:hAnsi="Calibri" w:eastAsia="Calibri" w:cs="Calibri"/>
      <w:b w:val="1"/>
      <w:sz w:val="36"/>
      <w:szCs w:val="36"/>
    </w:rPr>
  </w:style>
  <w:style w:type="paragraph" w:styleId="Heading3">
    <w:name w:val="heading 30"/>
    <w:basedOn w:val="Normal"/>
    <w:next w:val="Normal"/>
    <w:link w:val="Heading3Char"/>
    <w:uiPriority w:val="9"/>
    <w:unhideWhenUsed w:val="1"/>
    <w:qFormat w:val="1"/>
    <w:pPr>
      <w:keepNext w:val="1"/>
      <w:keepLines w:val="1"/>
      <w:spacing w:before="280" w:after="80" w:line="259" w:lineRule="auto"/>
      <w:outlineLvl w:val="2"/>
    </w:pPr>
    <w:rPr>
      <w:rFonts w:ascii="Calibri" w:hAnsi="Calibri" w:eastAsia="Calibri" w:cs="Calibri"/>
      <w:b w:val="1"/>
      <w:sz w:val="28"/>
      <w:szCs w:val="28"/>
    </w:rPr>
  </w:style>
  <w:style w:type="paragraph" w:styleId="Heading4">
    <w:name w:val="heading 40"/>
    <w:basedOn w:val="Normal"/>
    <w:next w:val="Normal"/>
    <w:uiPriority w:val="9"/>
    <w:unhideWhenUsed w:val="1"/>
    <w:qFormat w:val="1"/>
    <w:pPr>
      <w:keepNext w:val="1"/>
      <w:keepLines w:val="1"/>
      <w:spacing w:before="240" w:after="40" w:line="259" w:lineRule="auto"/>
      <w:outlineLvl w:val="3"/>
    </w:pPr>
    <w:rPr>
      <w:rFonts w:ascii="Calibri" w:hAnsi="Calibri" w:eastAsia="Calibri" w:cs="Calibri"/>
      <w:b w:val="1"/>
    </w:rPr>
  </w:style>
  <w:style w:type="paragraph" w:styleId="Heading5">
    <w:name w:val="heading 50"/>
    <w:basedOn w:val="Normal"/>
    <w:next w:val="Normal"/>
    <w:uiPriority w:val="9"/>
    <w:semiHidden w:val="1"/>
    <w:unhideWhenUsed w:val="1"/>
    <w:qFormat w:val="1"/>
    <w:pPr>
      <w:keepNext w:val="1"/>
      <w:keepLines w:val="1"/>
      <w:spacing w:before="220" w:after="40" w:line="259" w:lineRule="auto"/>
      <w:outlineLvl w:val="4"/>
    </w:pPr>
    <w:rPr>
      <w:rFonts w:ascii="Calibri" w:hAnsi="Calibri" w:eastAsia="Calibri" w:cs="Calibri"/>
      <w:b w:val="1"/>
      <w:sz w:val="22"/>
      <w:szCs w:val="22"/>
    </w:rPr>
  </w:style>
  <w:style w:type="paragraph" w:styleId="Heading6">
    <w:name w:val="heading 60"/>
    <w:basedOn w:val="Normal"/>
    <w:next w:val="Normal"/>
    <w:uiPriority w:val="9"/>
    <w:semiHidden w:val="1"/>
    <w:unhideWhenUsed w:val="1"/>
    <w:qFormat w:val="1"/>
    <w:pPr>
      <w:keepNext w:val="1"/>
      <w:keepLines w:val="1"/>
      <w:spacing w:before="200" w:after="40" w:line="259" w:lineRule="auto"/>
      <w:outlineLvl w:val="5"/>
    </w:pPr>
    <w:rPr>
      <w:rFonts w:ascii="Calibri" w:hAnsi="Calibri" w:eastAsia="Calibri" w:cs="Calibri"/>
      <w:b w:val="1"/>
      <w:sz w:val="20"/>
      <w:szCs w:val="20"/>
    </w:rPr>
  </w:style>
  <w:style w:type="character" w:styleId="DefaultParagraphFont" w:default="1">
    <w:name w:val="Default Paragraph Font"/>
    <w:uiPriority w:val="1"/>
    <w:semiHidden w:val="1"/>
    <w:unhideWhenUsed w:val="1"/>
  </w:style>
  <w:style w:type="table" w:styleId="TableNormal" w:default="1">
    <w:name w:val="Normal Table0"/>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0"/>
    <w:basedOn w:val="Normal"/>
    <w:next w:val="Normal"/>
    <w:uiPriority w:val="10"/>
    <w:qFormat w:val="1"/>
    <w:pPr>
      <w:keepNext w:val="1"/>
      <w:keepLines w:val="1"/>
      <w:spacing w:before="480" w:after="120" w:line="259" w:lineRule="auto"/>
    </w:pPr>
    <w:rPr>
      <w:rFonts w:ascii="Calibri" w:hAnsi="Calibri" w:eastAsia="Calibri" w:cs="Calibri"/>
      <w:b w:val="1"/>
      <w:sz w:val="72"/>
      <w:szCs w:val="72"/>
    </w:rPr>
  </w:style>
  <w:style w:type="paragraph" w:styleId="Subtitle">
    <w:name w:val="Subtitle"/>
    <w:basedOn w:val="Normal"/>
    <w:next w:val="Normal"/>
    <w:uiPriority w:val="11"/>
    <w:qFormat w:val="1"/>
    <w:pPr>
      <w:keepNext w:val="1"/>
      <w:keepLines w:val="1"/>
      <w:spacing w:before="360" w:after="80" w:line="259" w:lineRule="auto"/>
    </w:pPr>
    <w:rPr>
      <w:rFonts w:ascii="Georgia" w:hAnsi="Georgia" w:eastAsia="Georgia" w:cs="Georgia"/>
      <w:i w:val="1"/>
      <w:color w:val="666666"/>
      <w:sz w:val="48"/>
      <w:szCs w:val="48"/>
    </w:rPr>
  </w:style>
  <w:style w:type="table" w:styleId="a" w:customStyle="1">
    <w:basedOn w:val="TableNormal"/>
    <w:pPr>
      <w:spacing w:after="0" w:line="240" w:lineRule="auto"/>
    </w:pPr>
    <w:tblPr>
      <w:tblStyleRowBandSize w:val="1"/>
      <w:tblStyleColBandSize w:val="1"/>
    </w:tblPr>
  </w:style>
  <w:style w:type="table" w:styleId="a0" w:customStyle="1">
    <w:basedOn w:val="TableNormal"/>
    <w:pPr>
      <w:spacing w:after="0" w:line="240" w:lineRule="auto"/>
    </w:pPr>
    <w:tblPr>
      <w:tblStyleRowBandSize w:val="1"/>
      <w:tblStyleColBandSize w:val="1"/>
    </w:tblPr>
  </w:style>
  <w:style w:type="table" w:styleId="a1" w:customStyle="1">
    <w:basedOn w:val="TableNormal"/>
    <w:pPr>
      <w:spacing w:after="0" w:line="240" w:lineRule="auto"/>
    </w:pPr>
    <w:tblPr>
      <w:tblStyleRowBandSize w:val="1"/>
      <w:tblStyleColBandSize w:val="1"/>
    </w:tblPr>
  </w:style>
  <w:style w:type="table" w:styleId="a2" w:customStyle="1">
    <w:basedOn w:val="TableNormal"/>
    <w:pPr>
      <w:spacing w:after="0" w:line="240" w:lineRule="auto"/>
    </w:pPr>
    <w:tblPr>
      <w:tblStyleRowBandSize w:val="1"/>
      <w:tblStyleColBandSize w:val="1"/>
    </w:tblPr>
  </w:style>
  <w:style w:type="table" w:styleId="a3" w:customStyle="1">
    <w:basedOn w:val="TableNormal"/>
    <w:pPr>
      <w:spacing w:after="0" w:line="240" w:lineRule="auto"/>
    </w:pPr>
    <w:tblPr>
      <w:tblStyleRowBandSize w:val="1"/>
      <w:tblStyleColBandSize w:val="1"/>
    </w:tblPr>
  </w:style>
  <w:style w:type="table" w:styleId="a4" w:customStyle="1">
    <w:basedOn w:val="TableNormal"/>
    <w:pPr>
      <w:spacing w:after="0" w:line="240" w:lineRule="auto"/>
    </w:pPr>
    <w:tblPr>
      <w:tblStyleRowBandSize w:val="1"/>
      <w:tblStyleColBandSize w:val="1"/>
    </w:tblPr>
  </w:style>
  <w:style w:type="character" w:styleId="CommentReference">
    <w:name w:val="annotation reference"/>
    <w:basedOn w:val="DefaultParagraphFont"/>
    <w:uiPriority w:val="99"/>
    <w:semiHidden w:val="1"/>
    <w:unhideWhenUsed w:val="1"/>
    <w:rsid w:val="00D87B6F"/>
    <w:rPr>
      <w:sz w:val="16"/>
      <w:szCs w:val="16"/>
    </w:rPr>
  </w:style>
  <w:style w:type="paragraph" w:styleId="CommentText">
    <w:name w:val="annotation text"/>
    <w:basedOn w:val="Normal"/>
    <w:link w:val="CommentTextChar"/>
    <w:uiPriority w:val="99"/>
    <w:semiHidden w:val="1"/>
    <w:unhideWhenUsed w:val="1"/>
    <w:rsid w:val="00D87B6F"/>
    <w:pPr>
      <w:spacing w:after="160"/>
    </w:pPr>
    <w:rPr>
      <w:rFonts w:ascii="Calibri" w:hAnsi="Calibri" w:eastAsia="Calibri" w:cs="Calibri"/>
      <w:sz w:val="20"/>
      <w:szCs w:val="20"/>
    </w:rPr>
  </w:style>
  <w:style w:type="character" w:styleId="CommentTextChar" w:customStyle="1">
    <w:name w:val="Comment Text Char"/>
    <w:basedOn w:val="DefaultParagraphFont"/>
    <w:link w:val="CommentText"/>
    <w:uiPriority w:val="99"/>
    <w:semiHidden w:val="1"/>
    <w:rsid w:val="00D87B6F"/>
    <w:rPr>
      <w:sz w:val="20"/>
      <w:szCs w:val="20"/>
    </w:rPr>
  </w:style>
  <w:style w:type="paragraph" w:styleId="CommentSubject">
    <w:name w:val="annotation subject"/>
    <w:basedOn w:val="CommentText"/>
    <w:next w:val="CommentText"/>
    <w:link w:val="CommentSubjectChar"/>
    <w:uiPriority w:val="99"/>
    <w:semiHidden w:val="1"/>
    <w:unhideWhenUsed w:val="1"/>
    <w:rsid w:val="00D87B6F"/>
    <w:rPr>
      <w:b w:val="1"/>
      <w:bCs w:val="1"/>
    </w:rPr>
  </w:style>
  <w:style w:type="character" w:styleId="CommentSubjectChar" w:customStyle="1">
    <w:name w:val="Comment Subject Char"/>
    <w:basedOn w:val="CommentTextChar"/>
    <w:link w:val="CommentSubject"/>
    <w:uiPriority w:val="99"/>
    <w:semiHidden w:val="1"/>
    <w:rsid w:val="00D87B6F"/>
    <w:rPr>
      <w:b w:val="1"/>
      <w:bCs w:val="1"/>
      <w:sz w:val="20"/>
      <w:szCs w:val="20"/>
    </w:rPr>
  </w:style>
  <w:style w:type="paragraph" w:styleId="BalloonText">
    <w:name w:val="Balloon Text"/>
    <w:basedOn w:val="Normal"/>
    <w:link w:val="BalloonTextChar"/>
    <w:uiPriority w:val="99"/>
    <w:semiHidden w:val="1"/>
    <w:unhideWhenUsed w:val="1"/>
    <w:rsid w:val="00D87B6F"/>
    <w:rPr>
      <w:rFonts w:ascii="Segoe UI" w:hAnsi="Segoe UI" w:eastAsia="Calibri" w:cs="Segoe UI"/>
      <w:sz w:val="18"/>
      <w:szCs w:val="18"/>
    </w:rPr>
  </w:style>
  <w:style w:type="character" w:styleId="BalloonTextChar" w:customStyle="1">
    <w:name w:val="Balloon Text Char"/>
    <w:basedOn w:val="DefaultParagraphFont"/>
    <w:link w:val="BalloonText"/>
    <w:uiPriority w:val="99"/>
    <w:semiHidden w:val="1"/>
    <w:rsid w:val="00D87B6F"/>
    <w:rPr>
      <w:rFonts w:ascii="Segoe UI" w:hAnsi="Segoe UI" w:cs="Segoe UI"/>
      <w:sz w:val="18"/>
      <w:szCs w:val="18"/>
    </w:rPr>
  </w:style>
  <w:style w:type="paragraph" w:styleId="NoSpacing">
    <w:name w:val="No Spacing"/>
    <w:link w:val="NoSpacingChar"/>
    <w:uiPriority w:val="1"/>
    <w:qFormat w:val="1"/>
    <w:rsid w:val="00453D5B"/>
    <w:pPr>
      <w:spacing w:after="0" w:line="240" w:lineRule="auto"/>
    </w:pPr>
    <w:rPr>
      <w:rFonts w:asciiTheme="minorHAnsi" w:hAnsiTheme="minorHAnsi" w:eastAsiaTheme="minorEastAsia" w:cstheme="minorBidi"/>
      <w:lang w:eastAsia="zh-CN"/>
    </w:rPr>
  </w:style>
  <w:style w:type="character" w:styleId="NoSpacingChar" w:customStyle="1">
    <w:name w:val="No Spacing Char"/>
    <w:basedOn w:val="DefaultParagraphFont"/>
    <w:link w:val="NoSpacing"/>
    <w:uiPriority w:val="1"/>
    <w:rsid w:val="00453D5B"/>
    <w:rPr>
      <w:rFonts w:asciiTheme="minorHAnsi" w:hAnsiTheme="minorHAnsi" w:eastAsiaTheme="minorEastAsia" w:cstheme="minorBidi"/>
      <w:lang w:eastAsia="zh-CN"/>
    </w:rPr>
  </w:style>
  <w:style w:type="paragraph" w:styleId="NormalWeb">
    <w:name w:val="Normal (Web)"/>
    <w:basedOn w:val="Normal"/>
    <w:uiPriority w:val="99"/>
    <w:semiHidden w:val="1"/>
    <w:unhideWhenUsed w:val="1"/>
    <w:rsid w:val="00453D5B"/>
    <w:pPr>
      <w:spacing w:before="100" w:beforeAutospacing="1" w:after="100" w:afterAutospacing="1"/>
    </w:pPr>
  </w:style>
  <w:style w:type="paragraph" w:styleId="TOCHeading">
    <w:name w:val="TOC Heading"/>
    <w:basedOn w:val="Heading1"/>
    <w:next w:val="Normal"/>
    <w:uiPriority w:val="39"/>
    <w:unhideWhenUsed w:val="1"/>
    <w:qFormat w:val="1"/>
    <w:rsid w:val="00453D5B"/>
    <w:pPr>
      <w:spacing w:after="0" w:line="276" w:lineRule="auto"/>
      <w:outlineLvl w:val="9"/>
    </w:pPr>
    <w:rPr>
      <w:rFonts w:asciiTheme="majorHAnsi" w:hAnsiTheme="majorHAnsi" w:eastAsiaTheme="majorEastAsia" w:cstheme="majorBidi"/>
      <w:bCs w:val="1"/>
      <w:color w:val="365f91" w:themeColor="accent1" w:themeShade="0000BF"/>
      <w:sz w:val="28"/>
      <w:szCs w:val="28"/>
    </w:rPr>
  </w:style>
  <w:style w:type="paragraph" w:styleId="TOC1">
    <w:name w:val="toc 1"/>
    <w:basedOn w:val="Normal"/>
    <w:next w:val="Normal"/>
    <w:autoRedefine w:val="1"/>
    <w:uiPriority w:val="39"/>
    <w:unhideWhenUsed w:val="1"/>
    <w:rsid w:val="00453D5B"/>
    <w:pPr>
      <w:spacing w:before="120" w:line="259" w:lineRule="auto"/>
    </w:pPr>
    <w:rPr>
      <w:rFonts w:eastAsia="Calibri" w:cs="Calibri" w:asciiTheme="minorHAnsi" w:hAnsiTheme="minorHAnsi"/>
      <w:b w:val="1"/>
      <w:bCs w:val="1"/>
      <w:i w:val="1"/>
      <w:iCs w:val="1"/>
    </w:rPr>
  </w:style>
  <w:style w:type="paragraph" w:styleId="TOC2">
    <w:name w:val="toc 2"/>
    <w:basedOn w:val="Normal"/>
    <w:next w:val="Normal"/>
    <w:autoRedefine w:val="1"/>
    <w:uiPriority w:val="39"/>
    <w:unhideWhenUsed w:val="1"/>
    <w:rsid w:val="00453D5B"/>
    <w:pPr>
      <w:spacing w:before="120" w:line="259" w:lineRule="auto"/>
      <w:ind w:left="220"/>
    </w:pPr>
    <w:rPr>
      <w:rFonts w:eastAsia="Calibri" w:cs="Calibri" w:asciiTheme="minorHAnsi" w:hAnsiTheme="minorHAnsi"/>
      <w:b w:val="1"/>
      <w:bCs w:val="1"/>
      <w:sz w:val="22"/>
      <w:szCs w:val="22"/>
    </w:rPr>
  </w:style>
  <w:style w:type="paragraph" w:styleId="TOC3">
    <w:name w:val="toc 3"/>
    <w:basedOn w:val="Normal"/>
    <w:next w:val="Normal"/>
    <w:autoRedefine w:val="1"/>
    <w:uiPriority w:val="39"/>
    <w:unhideWhenUsed w:val="1"/>
    <w:rsid w:val="00453D5B"/>
    <w:pPr>
      <w:spacing w:line="259" w:lineRule="auto"/>
      <w:ind w:left="440"/>
    </w:pPr>
    <w:rPr>
      <w:rFonts w:eastAsia="Calibri" w:cs="Calibri" w:asciiTheme="minorHAnsi" w:hAnsiTheme="minorHAnsi"/>
      <w:sz w:val="20"/>
      <w:szCs w:val="20"/>
    </w:rPr>
  </w:style>
  <w:style w:type="paragraph" w:styleId="TOC4">
    <w:name w:val="toc 4"/>
    <w:basedOn w:val="Normal"/>
    <w:next w:val="Normal"/>
    <w:autoRedefine w:val="1"/>
    <w:uiPriority w:val="39"/>
    <w:unhideWhenUsed w:val="1"/>
    <w:rsid w:val="00453D5B"/>
    <w:pPr>
      <w:spacing w:line="259" w:lineRule="auto"/>
      <w:ind w:left="660"/>
    </w:pPr>
    <w:rPr>
      <w:rFonts w:eastAsia="Calibri" w:cs="Calibri" w:asciiTheme="minorHAnsi" w:hAnsiTheme="minorHAnsi"/>
      <w:sz w:val="20"/>
      <w:szCs w:val="20"/>
    </w:rPr>
  </w:style>
  <w:style w:type="paragraph" w:styleId="TOC5">
    <w:name w:val="toc 5"/>
    <w:basedOn w:val="Normal"/>
    <w:next w:val="Normal"/>
    <w:autoRedefine w:val="1"/>
    <w:uiPriority w:val="39"/>
    <w:unhideWhenUsed w:val="1"/>
    <w:rsid w:val="00453D5B"/>
    <w:pPr>
      <w:spacing w:line="259" w:lineRule="auto"/>
      <w:ind w:left="880"/>
    </w:pPr>
    <w:rPr>
      <w:rFonts w:eastAsia="Calibri" w:cs="Calibri" w:asciiTheme="minorHAnsi" w:hAnsiTheme="minorHAnsi"/>
      <w:sz w:val="20"/>
      <w:szCs w:val="20"/>
    </w:rPr>
  </w:style>
  <w:style w:type="paragraph" w:styleId="TOC6">
    <w:name w:val="toc 6"/>
    <w:basedOn w:val="Normal"/>
    <w:next w:val="Normal"/>
    <w:autoRedefine w:val="1"/>
    <w:uiPriority w:val="39"/>
    <w:unhideWhenUsed w:val="1"/>
    <w:rsid w:val="00453D5B"/>
    <w:pPr>
      <w:spacing w:line="259" w:lineRule="auto"/>
      <w:ind w:left="1100"/>
    </w:pPr>
    <w:rPr>
      <w:rFonts w:eastAsia="Calibri" w:cs="Calibri" w:asciiTheme="minorHAnsi" w:hAnsiTheme="minorHAnsi"/>
      <w:sz w:val="20"/>
      <w:szCs w:val="20"/>
    </w:rPr>
  </w:style>
  <w:style w:type="paragraph" w:styleId="TOC7">
    <w:name w:val="toc 7"/>
    <w:basedOn w:val="Normal"/>
    <w:next w:val="Normal"/>
    <w:autoRedefine w:val="1"/>
    <w:uiPriority w:val="39"/>
    <w:unhideWhenUsed w:val="1"/>
    <w:rsid w:val="00453D5B"/>
    <w:pPr>
      <w:spacing w:line="259" w:lineRule="auto"/>
      <w:ind w:left="1320"/>
    </w:pPr>
    <w:rPr>
      <w:rFonts w:eastAsia="Calibri" w:cs="Calibri" w:asciiTheme="minorHAnsi" w:hAnsiTheme="minorHAnsi"/>
      <w:sz w:val="20"/>
      <w:szCs w:val="20"/>
    </w:rPr>
  </w:style>
  <w:style w:type="paragraph" w:styleId="TOC8">
    <w:name w:val="toc 8"/>
    <w:basedOn w:val="Normal"/>
    <w:next w:val="Normal"/>
    <w:autoRedefine w:val="1"/>
    <w:uiPriority w:val="39"/>
    <w:unhideWhenUsed w:val="1"/>
    <w:rsid w:val="00453D5B"/>
    <w:pPr>
      <w:spacing w:line="259" w:lineRule="auto"/>
      <w:ind w:left="1540"/>
    </w:pPr>
    <w:rPr>
      <w:rFonts w:eastAsia="Calibri" w:cs="Calibri" w:asciiTheme="minorHAnsi" w:hAnsiTheme="minorHAnsi"/>
      <w:sz w:val="20"/>
      <w:szCs w:val="20"/>
    </w:rPr>
  </w:style>
  <w:style w:type="paragraph" w:styleId="TOC9">
    <w:name w:val="toc 9"/>
    <w:basedOn w:val="Normal"/>
    <w:next w:val="Normal"/>
    <w:autoRedefine w:val="1"/>
    <w:uiPriority w:val="39"/>
    <w:unhideWhenUsed w:val="1"/>
    <w:rsid w:val="00453D5B"/>
    <w:pPr>
      <w:spacing w:line="259" w:lineRule="auto"/>
      <w:ind w:left="1760"/>
    </w:pPr>
    <w:rPr>
      <w:rFonts w:eastAsia="Calibri" w:cs="Calibri" w:asciiTheme="minorHAnsi" w:hAnsiTheme="minorHAnsi"/>
      <w:sz w:val="20"/>
      <w:szCs w:val="20"/>
    </w:rPr>
  </w:style>
  <w:style w:type="paragraph" w:styleId="ListParagraph">
    <w:name w:val="List Paragraph"/>
    <w:basedOn w:val="Normal"/>
    <w:uiPriority w:val="34"/>
    <w:qFormat w:val="1"/>
    <w:rsid w:val="006F262F"/>
    <w:pPr>
      <w:ind w:left="720"/>
      <w:contextualSpacing w:val="1"/>
    </w:pPr>
  </w:style>
  <w:style w:type="table" w:styleId="TableGrid">
    <w:name w:val="Table Grid"/>
    <w:basedOn w:val="TableNormal"/>
    <w:uiPriority w:val="39"/>
    <w:rsid w:val="00A62A8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val="1"/>
    <w:rsid w:val="000B4A10"/>
    <w:pPr>
      <w:tabs>
        <w:tab w:val="center" w:pos="4680"/>
        <w:tab w:val="right" w:pos="9360"/>
      </w:tabs>
    </w:pPr>
  </w:style>
  <w:style w:type="character" w:styleId="HeaderChar" w:customStyle="1">
    <w:name w:val="Header Char"/>
    <w:basedOn w:val="DefaultParagraphFont"/>
    <w:link w:val="Header"/>
    <w:uiPriority w:val="99"/>
    <w:rsid w:val="000B4A10"/>
    <w:rPr>
      <w:rFonts w:ascii="Times New Roman" w:hAnsi="Times New Roman" w:eastAsia="Times New Roman" w:cs="Times New Roman"/>
      <w:sz w:val="24"/>
      <w:szCs w:val="24"/>
    </w:rPr>
  </w:style>
  <w:style w:type="paragraph" w:styleId="Footer">
    <w:name w:val="footer"/>
    <w:basedOn w:val="Normal"/>
    <w:link w:val="FooterChar"/>
    <w:uiPriority w:val="99"/>
    <w:unhideWhenUsed w:val="1"/>
    <w:rsid w:val="000B4A10"/>
    <w:pPr>
      <w:tabs>
        <w:tab w:val="center" w:pos="4680"/>
        <w:tab w:val="right" w:pos="9360"/>
      </w:tabs>
    </w:pPr>
  </w:style>
  <w:style w:type="character" w:styleId="FooterChar" w:customStyle="1">
    <w:name w:val="Footer Char"/>
    <w:basedOn w:val="DefaultParagraphFont"/>
    <w:link w:val="Footer"/>
    <w:uiPriority w:val="99"/>
    <w:rsid w:val="000B4A10"/>
    <w:rPr>
      <w:rFonts w:ascii="Times New Roman" w:hAnsi="Times New Roman" w:eastAsia="Times New Roman" w:cs="Times New Roman"/>
      <w:sz w:val="24"/>
      <w:szCs w:val="24"/>
    </w:rPr>
  </w:style>
  <w:style w:type="paragraph" w:styleId="paragraph" w:customStyle="1">
    <w:name w:val="paragraph"/>
    <w:basedOn w:val="Normal"/>
    <w:rsid w:val="000B4A10"/>
    <w:pPr>
      <w:spacing w:before="100" w:beforeAutospacing="1" w:after="100" w:afterAutospacing="1"/>
    </w:pPr>
  </w:style>
  <w:style w:type="character" w:styleId="normaltextrun" w:customStyle="1">
    <w:name w:val="normaltextrun"/>
    <w:basedOn w:val="DefaultParagraphFont"/>
    <w:rsid w:val="000B4A10"/>
  </w:style>
  <w:style w:type="character" w:styleId="eop" w:customStyle="1">
    <w:name w:val="eop"/>
    <w:basedOn w:val="DefaultParagraphFont"/>
    <w:rsid w:val="000B4A10"/>
  </w:style>
  <w:style w:type="character" w:styleId="Hyperlink">
    <w:name w:val="Hyperlink"/>
    <w:basedOn w:val="DefaultParagraphFont"/>
    <w:uiPriority w:val="99"/>
    <w:unhideWhenUsed w:val="1"/>
    <w:rsid w:val="007672A6"/>
    <w:rPr>
      <w:color w:val="0000ff" w:themeColor="hyperlink"/>
      <w:u w:val="single"/>
    </w:rPr>
  </w:style>
  <w:style w:type="paragraph" w:styleId="FootnoteText">
    <w:name w:val="footnote text"/>
    <w:basedOn w:val="Normal"/>
    <w:link w:val="FootnoteTextChar"/>
    <w:uiPriority w:val="99"/>
    <w:semiHidden w:val="1"/>
    <w:unhideWhenUsed w:val="1"/>
    <w:rsid w:val="001733DE"/>
    <w:rPr>
      <w:sz w:val="20"/>
      <w:szCs w:val="20"/>
    </w:rPr>
  </w:style>
  <w:style w:type="character" w:styleId="FootnoteTextChar" w:customStyle="1">
    <w:name w:val="Footnote Text Char"/>
    <w:basedOn w:val="DefaultParagraphFont"/>
    <w:link w:val="FootnoteText"/>
    <w:uiPriority w:val="99"/>
    <w:semiHidden w:val="1"/>
    <w:rsid w:val="001733DE"/>
    <w:rPr>
      <w:rFonts w:ascii="Times New Roman" w:hAnsi="Times New Roman" w:eastAsia="Times New Roman" w:cs="Times New Roman"/>
      <w:sz w:val="20"/>
      <w:szCs w:val="20"/>
    </w:rPr>
  </w:style>
  <w:style w:type="character" w:styleId="FootnoteReference">
    <w:name w:val="footnote reference"/>
    <w:basedOn w:val="DefaultParagraphFont"/>
    <w:uiPriority w:val="99"/>
    <w:semiHidden w:val="1"/>
    <w:unhideWhenUsed w:val="1"/>
    <w:rsid w:val="001733DE"/>
    <w:rPr>
      <w:vertAlign w:val="superscript"/>
    </w:rPr>
  </w:style>
  <w:style w:type="paragraph" w:styleId="msonormal0" w:customStyle="1">
    <w:name w:val="msonormal"/>
    <w:basedOn w:val="Normal"/>
    <w:rsid w:val="002A2114"/>
    <w:pPr>
      <w:spacing w:before="100" w:beforeAutospacing="1" w:after="100" w:afterAutospacing="1"/>
    </w:pPr>
  </w:style>
  <w:style w:type="character" w:styleId="textrun" w:customStyle="1">
    <w:name w:val="textrun"/>
    <w:basedOn w:val="DefaultParagraphFont"/>
    <w:rsid w:val="002A2114"/>
  </w:style>
  <w:style w:type="paragraph" w:styleId="outlineelement" w:customStyle="1">
    <w:name w:val="outlineelement"/>
    <w:basedOn w:val="Normal"/>
    <w:rsid w:val="002A2114"/>
    <w:pPr>
      <w:spacing w:before="100" w:beforeAutospacing="1" w:after="100" w:afterAutospacing="1"/>
    </w:pPr>
  </w:style>
  <w:style w:type="character" w:styleId="wacimagegroupcontainer" w:customStyle="1">
    <w:name w:val="wacimagegroupcontainer"/>
    <w:basedOn w:val="DefaultParagraphFont"/>
    <w:rsid w:val="002A2114"/>
  </w:style>
  <w:style w:type="character" w:styleId="wacimagecontainer" w:customStyle="1">
    <w:name w:val="wacimagecontainer"/>
    <w:basedOn w:val="DefaultParagraphFont"/>
    <w:rsid w:val="002A2114"/>
  </w:style>
  <w:style w:type="character" w:styleId="linebreakblob" w:customStyle="1">
    <w:name w:val="linebreakblob"/>
    <w:basedOn w:val="DefaultParagraphFont"/>
    <w:rsid w:val="002A2114"/>
  </w:style>
  <w:style w:type="character" w:styleId="scxw187187418" w:customStyle="1">
    <w:name w:val="scxw187187418"/>
    <w:basedOn w:val="DefaultParagraphFont"/>
    <w:rsid w:val="002A2114"/>
  </w:style>
  <w:style w:type="character" w:styleId="superscript" w:customStyle="1">
    <w:name w:val="superscript"/>
    <w:basedOn w:val="DefaultParagraphFont"/>
    <w:rsid w:val="002A2114"/>
  </w:style>
  <w:style w:type="character" w:styleId="apple-tab-span" w:customStyle="1">
    <w:name w:val="apple-tab-span"/>
    <w:basedOn w:val="DefaultParagraphFont"/>
    <w:rsid w:val="005F78DA"/>
  </w:style>
  <w:style w:type="paragraph" w:styleId="Revision">
    <w:name w:val="Revision"/>
    <w:hidden w:val="1"/>
    <w:uiPriority w:val="99"/>
    <w:semiHidden w:val="1"/>
    <w:rsid w:val="004F67EE"/>
    <w:pPr>
      <w:spacing w:after="0" w:line="240" w:lineRule="auto"/>
    </w:pPr>
    <w:rPr>
      <w:rFonts w:ascii="Times New Roman" w:hAnsi="Times New Roman" w:eastAsia="Times New Roman" w:cs="Times New Roman"/>
      <w:sz w:val="24"/>
      <w:szCs w:val="24"/>
    </w:rPr>
  </w:style>
  <w:style w:type="paragraph" w:styleId="refauthorsname" w:customStyle="1">
    <w:name w:val="ref__authors__name"/>
    <w:basedOn w:val="Normal"/>
    <w:rsid w:val="00B15685"/>
    <w:pPr>
      <w:spacing w:before="100" w:beforeAutospacing="1" w:after="100" w:afterAutospacing="1"/>
    </w:pPr>
  </w:style>
  <w:style w:type="character" w:styleId="UnresolvedMention">
    <w:name w:val="Unresolved Mention"/>
    <w:basedOn w:val="DefaultParagraphFont"/>
    <w:uiPriority w:val="99"/>
    <w:semiHidden w:val="1"/>
    <w:unhideWhenUsed w:val="1"/>
    <w:rsid w:val="00B15685"/>
    <w:rPr>
      <w:color w:val="605e5c"/>
      <w:shd w:val="clear" w:color="auto" w:fill="e1dfdd"/>
    </w:rPr>
  </w:style>
  <w:style w:type="character" w:styleId="Heading3Char" w:customStyle="1">
    <w:name w:val="Heading 3 Char"/>
    <w:basedOn w:val="DefaultParagraphFont"/>
    <w:link w:val="Heading3"/>
    <w:uiPriority w:val="9"/>
    <w:rsid w:val="00423F07"/>
    <w:rPr>
      <w:b w:val="1"/>
      <w:sz w:val="28"/>
      <w:szCs w:val="28"/>
    </w:rPr>
  </w:style>
  <w:style w:type="paragraph" w:styleId="Subtitle">
    <w:name w:val="Subtitle0"/>
    <w:basedOn w:val="Normal"/>
    <w:next w:val="Normal"/>
    <w:pPr>
      <w:keepNext w:val="1"/>
      <w:keepLines w:val="1"/>
      <w:spacing w:before="360" w:after="80" w:line="259" w:lineRule="auto"/>
    </w:pPr>
    <w:rPr>
      <w:rFonts w:ascii="Georgia" w:hAnsi="Georgia" w:eastAsia="Georgia" w:cs="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15.0" w:type="dxa"/>
        <w:left w:w="15.0" w:type="dxa"/>
        <w:bottom w:w="15.0" w:type="dxa"/>
        <w:right w:w="15.0" w:type="dxa"/>
      </w:tblCellMar>
    </w:tblPr>
  </w:style>
  <w:style w:type="table" w:styleId="Table13">
    <w:basedOn w:val="TableNormal"/>
    <w:tblPr>
      <w:tblStyleRowBandSize w:val="1"/>
      <w:tblStyleColBandSize w:val="1"/>
      <w:tblCellMar>
        <w:top w:w="15.0" w:type="dxa"/>
        <w:left w:w="15.0" w:type="dxa"/>
        <w:bottom w:w="15.0" w:type="dxa"/>
        <w:right w:w="15.0" w:type="dxa"/>
      </w:tblCellMar>
    </w:tblPr>
  </w:style>
  <w:style w:type="table" w:styleId="Table14">
    <w:basedOn w:val="TableNormal"/>
    <w:tblPr>
      <w:tblStyleRowBandSize w:val="1"/>
      <w:tblStyleColBandSize w:val="1"/>
      <w:tblCellMar>
        <w:top w:w="15.0" w:type="dxa"/>
        <w:left w:w="15.0" w:type="dxa"/>
        <w:bottom w:w="15.0" w:type="dxa"/>
        <w:right w:w="15.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0.0" w:type="dxa"/>
        <w:bottom w:w="0.0" w:type="dxa"/>
        <w:right w:w="0.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0.0" w:type="dxa"/>
        <w:bottom w:w="0.0" w:type="dxa"/>
        <w:right w:w="0.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&#65279;<?xml version="1.0" encoding="utf-8"?><Relationships xmlns="http://schemas.openxmlformats.org/package/2006/relationships"><Relationship Type="http://schemas.openxmlformats.org/officeDocument/2006/relationships/image" Target="media/image3.png" Id="rId13" /><Relationship Type="http://schemas.openxmlformats.org/officeDocument/2006/relationships/footer" Target="footer3.xml" Id="rId18" /><Relationship Type="http://schemas.openxmlformats.org/officeDocument/2006/relationships/customXml" Target="../customXML/item1.xml" Id="rId8" /><Relationship Type="http://schemas.openxmlformats.org/officeDocument/2006/relationships/hyperlink" Target="https://www.who.int/publications/i/item/risk-communication-and-community-engagement-(rcce)-action-plan-guidance" TargetMode="External" Id="rId21" /><Relationship Type="http://schemas.openxmlformats.org/officeDocument/2006/relationships/settings" Target="settings.xml" Id="rId3" /><Relationship Type="http://schemas.openxmlformats.org/officeDocument/2006/relationships/image" Target="media/image1.png" Id="rId12" /><Relationship Type="http://schemas.openxmlformats.org/officeDocument/2006/relationships/header" Target="header2.xml" Id="rId17" /><Relationship Type="http://schemas.openxmlformats.org/officeDocument/2006/relationships/styles" Target="styles.xml" Id="rId7" /><Relationship Type="http://schemas.openxmlformats.org/officeDocument/2006/relationships/customXml" Target="../customXML/item4.xml" Id="rId25" /><Relationship Type="http://schemas.openxmlformats.org/officeDocument/2006/relationships/footer" Target="footer1.xml" Id="rId20" /><Relationship Type="http://schemas.openxmlformats.org/officeDocument/2006/relationships/header" Target="header3.xml" Id="rId16" /><Relationship Type="http://schemas.openxmlformats.org/officeDocument/2006/relationships/image" Target="media/image4.png" Id="rId11" /><Relationship Type="http://schemas.openxmlformats.org/officeDocument/2006/relationships/theme" Target="theme/theme1.xml" Id="rId1" /><Relationship Type="http://schemas.openxmlformats.org/officeDocument/2006/relationships/numbering" Target="numbering.xml" Id="rId6" /><Relationship Type="http://schemas.openxmlformats.org/officeDocument/2006/relationships/customXml" Target="../customXML/item3.xml" Id="rId24" /><Relationship Type="http://schemas.openxmlformats.org/officeDocument/2006/relationships/header" Target="header1.xml" Id="rId15" /><Relationship Type="http://schemas.openxmlformats.org/officeDocument/2006/relationships/footnotes" Target="footnotes.xml" Id="rId5" /><Relationship Type="http://schemas.openxmlformats.org/officeDocument/2006/relationships/customXml" Target="../customXML/item2.xml" Id="rId23" /><Relationship Type="http://schemas.openxmlformats.org/officeDocument/2006/relationships/image" Target="media/image5.png" Id="rId10" /><Relationship Type="http://schemas.openxmlformats.org/officeDocument/2006/relationships/footer" Target="footer2.xml" Id="rId19" /><Relationship Type="http://schemas.openxmlformats.org/officeDocument/2006/relationships/hyperlink" Target="https://coronawestafrica.info/rcce/en/#/" TargetMode="External" Id="rId22" /><Relationship Type="http://schemas.openxmlformats.org/officeDocument/2006/relationships/fontTable" Target="fontTable.xml" Id="rId4" /><Relationship Type="http://schemas.microsoft.com/office/2011/relationships/commentsExtended" Target="commentsExtended.xml" Id="rId9" /><Relationship Type="http://schemas.openxmlformats.org/officeDocument/2006/relationships/image" Target="media/image2.png" Id="rId14" /><Relationship Type="http://schemas.microsoft.com/office/2016/09/relationships/commentsIds" Target="/word/commentsIds.xml" Id="Rda2dab4cc76a4980" /><Relationship Type="http://schemas.openxmlformats.org/officeDocument/2006/relationships/glossaryDocument" Target="/word/glossary/document.xml" Id="Rca11666cc3814577" /></Relationships>
</file>

<file path=word/_rels/fontTable.xml.rels><?xml version="1.0" encoding="UTF-8" standalone="yes"?><Relationships xmlns="http://schemas.openxmlformats.org/package/2006/relationships"><Relationship Id="rId1" Type="http://schemas.openxmlformats.org/officeDocument/2006/relationships/font" Target="fonts/SourceSansPro-regular.ttf"/><Relationship Id="rId2" Type="http://schemas.openxmlformats.org/officeDocument/2006/relationships/font" Target="fonts/SourceSansPro-bold.ttf"/><Relationship Id="rId3" Type="http://schemas.openxmlformats.org/officeDocument/2006/relationships/font" Target="fonts/SourceSansPro-italic.ttf"/><Relationship Id="rId4" Type="http://schemas.openxmlformats.org/officeDocument/2006/relationships/font" Target="fonts/SourceSansPro-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doi.org/10.1093/ajcn/nqaa17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5.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685be88-bb00-4294-a89a-c30cb70638eb}"/>
      </w:docPartPr>
      <w:docPartBody>
        <w:p w14:paraId="38FBB521">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FesHtoK3QpXL+Jleu+bSITC3TA==">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EFEBDE5D13C7C844895D4D0785CE1387" ma:contentTypeVersion="16" ma:contentTypeDescription="Create a new document." ma:contentTypeScope="" ma:versionID="dbdf93e8d38e87797be39c64e7f351a7">
  <xsd:schema xmlns:xsd="http://www.w3.org/2001/XMLSchema" xmlns:xs="http://www.w3.org/2001/XMLSchema" xmlns:p="http://schemas.microsoft.com/office/2006/metadata/properties" xmlns:ns2="b545358d-e310-4d04-b43f-541cad9994cd" xmlns:ns3="7a9f276f-f162-4cb8-9653-eafef4bd0861" targetNamespace="http://schemas.microsoft.com/office/2006/metadata/properties" ma:root="true" ma:fieldsID="a7a61707f5d29fb456a8791d374a35aa" ns2:_="" ns3:_="">
    <xsd:import namespace="b545358d-e310-4d04-b43f-541cad9994cd"/>
    <xsd:import namespace="7a9f276f-f162-4cb8-9653-eafef4bd086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45358d-e310-4d04-b43f-541cad9994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23913a5-fff7-4b25-bc4b-eac5b45096e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a9f276f-f162-4cb8-9653-eafef4bd086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1633779-304a-4fec-a556-a2839aab83d9}" ma:internalName="TaxCatchAll" ma:showField="CatchAllData" ma:web="7a9f276f-f162-4cb8-9653-eafef4bd08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a9f276f-f162-4cb8-9653-eafef4bd0861" xsi:nil="true"/>
    <lcf76f155ced4ddcb4097134ff3c332f xmlns="b545358d-e310-4d04-b43f-541cad9994c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C9F6F8DE-ADF2-477B-A7A2-C12F6CCC369A}"/>
</file>

<file path=customXML/itemProps3.xml><?xml version="1.0" encoding="utf-8"?>
<ds:datastoreItem xmlns:ds="http://schemas.openxmlformats.org/officeDocument/2006/customXml" ds:itemID="{4A59AE26-AB7A-4364-A4B9-5A64793DDE1B}"/>
</file>

<file path=customXML/itemProps4.xml><?xml version="1.0" encoding="utf-8"?>
<ds:datastoreItem xmlns:ds="http://schemas.openxmlformats.org/officeDocument/2006/customXml" ds:itemID="{8BE195D2-71BF-4466-BB95-CEA4DD7EF732}"/>
</file>

<file path=docProps/app.xml><?xml version="1.0" encoding="utf-8"?>
<ap:Properties xmlns:ap="http://schemas.openxmlformats.org/officeDocument/2006/extended-properties">
  <ap:AppVersion>16.0000</ap:AppVersion>
  <ap:Application>Microsoft Word for the web</ap:Applicat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Brooke Bauer</dc:creator>
  <cp:lastModifiedBy>Brooke Bauer</cp:lastModifiedBy>
  <dcterms:created xsi:type="dcterms:W3CDTF">2021-01-29T13:16:00Z</dcterms:created>
  <dcterms:modified xsi:type="dcterms:W3CDTF">2021-06-27T08:22:25Z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0x010100EFEBDE5D13C7C844895D4D0785CE1387</vt:lpwstr>
  </property>
</Properties>
</file>